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2F6EDB6" w14:textId="77777777" w:rsidTr="00D74AE1">
        <w:trPr>
          <w:trHeight w:hRule="exact" w:val="2948"/>
        </w:trPr>
        <w:tc>
          <w:tcPr>
            <w:tcW w:w="11185" w:type="dxa"/>
          </w:tcPr>
          <w:p w14:paraId="1D8C9F4E" w14:textId="4E40BFC1" w:rsidR="00974E99" w:rsidRDefault="002853AB" w:rsidP="00E21A27">
            <w:pPr>
              <w:pStyle w:val="Documenttype"/>
              <w:rPr>
                <w:ins w:id="0" w:author="Takuya Fukuda (TKI)2" w:date="2021-03-24T15:14:00Z"/>
              </w:rPr>
            </w:pPr>
            <w:bookmarkStart w:id="1" w:name="_Hlk60299461"/>
            <w:ins w:id="2" w:author="Fukuda Takuya" w:date="2021-08-18T22:09:00Z">
              <w:r>
                <w:rPr>
                  <w:noProof/>
                </w:rPr>
                <w:drawing>
                  <wp:inline distT="0" distB="0" distL="0" distR="0" wp14:anchorId="32346B21" wp14:editId="1070B0F1">
                    <wp:extent cx="1319530" cy="187198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9530" cy="1871980"/>
                            </a:xfrm>
                            <a:prstGeom prst="rect">
                              <a:avLst/>
                            </a:prstGeom>
                            <a:noFill/>
                            <a:ln>
                              <a:noFill/>
                            </a:ln>
                          </pic:spPr>
                        </pic:pic>
                      </a:graphicData>
                    </a:graphic>
                  </wp:inline>
                </w:drawing>
              </w:r>
            </w:ins>
            <w:r w:rsidR="00974E99" w:rsidRPr="00F55AD7">
              <w:t>I</w:t>
            </w:r>
            <w:bookmarkStart w:id="3" w:name="_Ref446317644"/>
            <w:bookmarkEnd w:id="3"/>
            <w:r w:rsidR="00974E99" w:rsidRPr="00F55AD7">
              <w:t xml:space="preserve">ALA </w:t>
            </w:r>
            <w:r w:rsidR="0093492E" w:rsidRPr="00F55AD7">
              <w:t>G</w:t>
            </w:r>
            <w:r w:rsidR="00722236" w:rsidRPr="00F55AD7">
              <w:t>uideline</w:t>
            </w:r>
          </w:p>
          <w:p w14:paraId="3AF84388" w14:textId="77777777" w:rsidR="00A77EDC" w:rsidRPr="00A77EDC" w:rsidRDefault="00A77EDC">
            <w:pPr>
              <w:rPr>
                <w:ins w:id="4" w:author="Takuya Fukuda (TKI)2" w:date="2021-03-24T15:14:00Z"/>
              </w:rPr>
              <w:pPrChange w:id="5" w:author="Unknown" w:date="2021-03-24T15:14:00Z">
                <w:pPr>
                  <w:pStyle w:val="Documenttype"/>
                </w:pPr>
              </w:pPrChange>
            </w:pPr>
          </w:p>
          <w:p w14:paraId="785CABE9" w14:textId="77777777" w:rsidR="00A77EDC" w:rsidRDefault="00A77EDC" w:rsidP="00A77EDC">
            <w:pPr>
              <w:rPr>
                <w:ins w:id="6" w:author="Takuya Fukuda (TKI)2" w:date="2021-03-24T15:14:00Z"/>
                <w:b/>
                <w:caps/>
                <w:color w:val="FFFFFF" w:themeColor="background1"/>
                <w:sz w:val="50"/>
                <w:szCs w:val="50"/>
              </w:rPr>
            </w:pPr>
          </w:p>
          <w:p w14:paraId="48A0FC2C" w14:textId="6143929E" w:rsidR="00A77EDC" w:rsidRPr="00A77EDC" w:rsidRDefault="00A77EDC">
            <w:pPr>
              <w:pPrChange w:id="7" w:author="Unknown" w:date="2021-03-24T15:14:00Z">
                <w:pPr>
                  <w:pStyle w:val="Documenttype"/>
                </w:pPr>
              </w:pPrChange>
            </w:pPr>
          </w:p>
        </w:tc>
      </w:tr>
      <w:bookmarkEnd w:id="1"/>
    </w:tbl>
    <w:p w14:paraId="360A5521" w14:textId="77777777" w:rsidR="008972C3" w:rsidRPr="00F55AD7" w:rsidRDefault="008972C3" w:rsidP="003D2A7A"/>
    <w:p w14:paraId="4570B00D" w14:textId="77777777" w:rsidR="00D74AE1" w:rsidRPr="00F55AD7" w:rsidRDefault="00D74AE1" w:rsidP="003D2A7A"/>
    <w:p w14:paraId="0F1EAD21" w14:textId="77777777" w:rsidR="0093492E" w:rsidRPr="00D4020C" w:rsidRDefault="002735DD" w:rsidP="00827301">
      <w:pPr>
        <w:pStyle w:val="Documentnumber"/>
        <w:rPr>
          <w:rFonts w:eastAsiaTheme="minorEastAsia"/>
          <w:rPrChange w:id="8" w:author="Fukuda Takuya" w:date="2021-08-04T11:28:00Z">
            <w:rPr/>
          </w:rPrChange>
        </w:rPr>
      </w:pPr>
      <w:del w:id="9" w:author="Fukuda Takuya" w:date="2021-08-04T11:28:00Z">
        <w:r w:rsidRPr="00D4020C" w:rsidDel="00D4020C">
          <w:rPr>
            <w:rFonts w:eastAsiaTheme="minorEastAsia"/>
            <w:rPrChange w:id="10" w:author="Fukuda Takuya" w:date="2021-08-04T11:28:00Z">
              <w:rPr/>
            </w:rPrChange>
          </w:rPr>
          <w:delText>G</w:delText>
        </w:r>
        <w:r w:rsidR="00FB4859" w:rsidRPr="00D4020C" w:rsidDel="00D4020C">
          <w:rPr>
            <w:rFonts w:eastAsiaTheme="minorEastAsia"/>
            <w:rPrChange w:id="11" w:author="Fukuda Takuya" w:date="2021-08-04T11:28:00Z">
              <w:rPr>
                <w:rFonts w:eastAsiaTheme="minorHAnsi"/>
              </w:rPr>
            </w:rPrChange>
          </w:rPr>
          <w:delText>.</w:delText>
        </w:r>
      </w:del>
      <w:r w:rsidR="00FB4859" w:rsidRPr="00D4020C">
        <w:rPr>
          <w:rFonts w:eastAsiaTheme="minorEastAsia"/>
          <w:rPrChange w:id="12" w:author="Fukuda Takuya" w:date="2021-08-04T11:28:00Z">
            <w:rPr>
              <w:rFonts w:eastAsiaTheme="minorHAnsi"/>
            </w:rPr>
          </w:rPrChange>
        </w:rPr>
        <w:t>1111-9</w:t>
      </w:r>
    </w:p>
    <w:p w14:paraId="68AE4919" w14:textId="77777777" w:rsidR="00D4020C" w:rsidRPr="00D4020C" w:rsidRDefault="00D4020C" w:rsidP="003D2A7A">
      <w:pPr>
        <w:rPr>
          <w:ins w:id="13" w:author="Fukuda Takuya" w:date="2021-08-04T11:28:00Z"/>
          <w:rPrChange w:id="14" w:author="Fukuda Takuya" w:date="2021-08-04T11:28:00Z">
            <w:rPr>
              <w:ins w:id="15" w:author="Fukuda Takuya" w:date="2021-08-04T11:28:00Z"/>
              <w:caps/>
              <w:color w:val="00558C"/>
              <w:sz w:val="50"/>
              <w:szCs w:val="50"/>
            </w:rPr>
          </w:rPrChange>
        </w:rPr>
      </w:pPr>
    </w:p>
    <w:p w14:paraId="55380ADC" w14:textId="19C072C6" w:rsidR="00D4020C" w:rsidRPr="00ED4450" w:rsidRDefault="00D4020C" w:rsidP="00D4020C">
      <w:pPr>
        <w:pStyle w:val="Documentname"/>
        <w:rPr>
          <w:ins w:id="16" w:author="Fukuda Takuya" w:date="2021-08-04T11:37:00Z"/>
        </w:rPr>
      </w:pPr>
      <w:ins w:id="17" w:author="Fukuda Takuya" w:date="2021-08-04T11:37:00Z">
        <w:r w:rsidRPr="00D4020C">
          <w:t>FRAMEWORK FOR ACCEPTANCE OF VTS SYSTEM</w:t>
        </w:r>
      </w:ins>
    </w:p>
    <w:p w14:paraId="26E48CA1" w14:textId="1D153582" w:rsidR="00CF49CC" w:rsidRPr="00D4020C" w:rsidDel="00D4020C" w:rsidRDefault="006431ED" w:rsidP="003D2A7A">
      <w:pPr>
        <w:rPr>
          <w:del w:id="18" w:author="Fukuda Takuya" w:date="2021-08-04T11:38:00Z"/>
          <w:rFonts w:eastAsiaTheme="minorEastAsia"/>
          <w:caps/>
          <w:color w:val="00558C"/>
          <w:sz w:val="50"/>
          <w:szCs w:val="50"/>
          <w:rPrChange w:id="19" w:author="Fukuda Takuya" w:date="2021-08-04T11:29:00Z">
            <w:rPr>
              <w:del w:id="20" w:author="Fukuda Takuya" w:date="2021-08-04T11:38:00Z"/>
            </w:rPr>
          </w:rPrChange>
        </w:rPr>
      </w:pPr>
      <w:del w:id="21" w:author="Fukuda Takuya" w:date="2021-08-04T11:38:00Z">
        <w:r w:rsidRPr="00D4020C" w:rsidDel="00D4020C">
          <w:rPr>
            <w:rFonts w:eastAsiaTheme="minorEastAsia"/>
            <w:caps/>
            <w:color w:val="00558C"/>
            <w:sz w:val="50"/>
            <w:szCs w:val="50"/>
            <w:rPrChange w:id="22" w:author="Fukuda Takuya" w:date="2021-08-04T11:29:00Z">
              <w:rPr>
                <w:caps/>
                <w:color w:val="00558C"/>
                <w:sz w:val="50"/>
                <w:szCs w:val="50"/>
              </w:rPr>
            </w:rPrChange>
          </w:rPr>
          <w:delText>Framework for Acceptance of VTS Systems</w:delText>
        </w:r>
      </w:del>
    </w:p>
    <w:p w14:paraId="28F3B476" w14:textId="4F1E6FE5" w:rsidR="004E0BBB" w:rsidRPr="00F55AD7" w:rsidRDefault="004E0BBB" w:rsidP="003D2A7A"/>
    <w:p w14:paraId="01E93B3A" w14:textId="77777777" w:rsidR="001E2669" w:rsidRPr="001E2669" w:rsidRDefault="001E2669" w:rsidP="001E2669"/>
    <w:p w14:paraId="285EE0A5" w14:textId="77777777" w:rsidR="004E0BBB" w:rsidRPr="00F55AD7" w:rsidRDefault="004E0BBB" w:rsidP="003D2A7A"/>
    <w:p w14:paraId="5ADCE23F" w14:textId="77777777" w:rsidR="004E0BBB" w:rsidRPr="00F55AD7" w:rsidRDefault="004E0BBB" w:rsidP="003D2A7A"/>
    <w:p w14:paraId="66E06F97" w14:textId="77777777" w:rsidR="004E0BBB" w:rsidRPr="00F55AD7" w:rsidRDefault="004E0BBB" w:rsidP="003D2A7A"/>
    <w:p w14:paraId="4B25D27D" w14:textId="77777777" w:rsidR="004E0BBB" w:rsidRPr="00F55AD7" w:rsidRDefault="004E0BBB" w:rsidP="003D2A7A"/>
    <w:p w14:paraId="0508EF10" w14:textId="77777777" w:rsidR="004E0BBB" w:rsidRDefault="004E0BBB" w:rsidP="003D2A7A"/>
    <w:p w14:paraId="42C7F0A2" w14:textId="77777777" w:rsidR="00A87080" w:rsidRDefault="00A87080" w:rsidP="003D2A7A"/>
    <w:p w14:paraId="0B675D0F" w14:textId="77777777" w:rsidR="00A87080" w:rsidRDefault="00A87080" w:rsidP="003D2A7A"/>
    <w:p w14:paraId="1769B2A3" w14:textId="77777777" w:rsidR="00A87080" w:rsidRDefault="00593EFC" w:rsidP="00593EFC">
      <w:pPr>
        <w:tabs>
          <w:tab w:val="left" w:pos="6240"/>
        </w:tabs>
      </w:pPr>
      <w:r>
        <w:tab/>
      </w:r>
    </w:p>
    <w:p w14:paraId="4CF6D4CE" w14:textId="77777777" w:rsidR="00A87080" w:rsidRDefault="00A87080" w:rsidP="003D2A7A"/>
    <w:p w14:paraId="344EC884" w14:textId="77777777" w:rsidR="00A87080" w:rsidRDefault="00A87080" w:rsidP="003D2A7A"/>
    <w:p w14:paraId="4D6F3616" w14:textId="77777777" w:rsidR="00A87080" w:rsidRDefault="00A87080" w:rsidP="003D2A7A"/>
    <w:p w14:paraId="3E7AC46E" w14:textId="77777777" w:rsidR="00A87080" w:rsidRDefault="00A87080" w:rsidP="003D2A7A"/>
    <w:p w14:paraId="06CE9305" w14:textId="77777777" w:rsidR="00A87080" w:rsidRDefault="00A87080" w:rsidP="003D2A7A"/>
    <w:p w14:paraId="3DEADF3D" w14:textId="77777777" w:rsidR="00A87080" w:rsidRDefault="00A87080" w:rsidP="003D2A7A"/>
    <w:p w14:paraId="7682F861" w14:textId="77777777" w:rsidR="00A87080" w:rsidRDefault="00A87080" w:rsidP="003D2A7A"/>
    <w:p w14:paraId="197F9D8C" w14:textId="77777777" w:rsidR="00A87080" w:rsidRPr="00F55AD7" w:rsidRDefault="00A87080" w:rsidP="003D2A7A"/>
    <w:p w14:paraId="4FCBC486" w14:textId="77777777" w:rsidR="004E0BBB" w:rsidRPr="00F55AD7" w:rsidRDefault="004E0BBB" w:rsidP="003D2A7A"/>
    <w:p w14:paraId="573F1927" w14:textId="77777777" w:rsidR="004E0BBB" w:rsidRPr="00F55AD7" w:rsidRDefault="004E0BBB" w:rsidP="003D2A7A"/>
    <w:p w14:paraId="2AB4CA28" w14:textId="77777777" w:rsidR="000E0EC6" w:rsidRDefault="000E0EC6" w:rsidP="003D2A7A"/>
    <w:p w14:paraId="74BC23F7" w14:textId="77777777" w:rsidR="00925B39" w:rsidRDefault="00925B39" w:rsidP="003D2A7A"/>
    <w:p w14:paraId="70BCA6D9" w14:textId="29DE484E" w:rsidR="004E0BBB" w:rsidRPr="00F55AD7" w:rsidRDefault="001E2669" w:rsidP="004E0BBB">
      <w:pPr>
        <w:pStyle w:val="Editionnumber"/>
      </w:pPr>
      <w:r>
        <w:lastRenderedPageBreak/>
        <w:t>Edition 1</w:t>
      </w:r>
      <w:r w:rsidR="002735DD">
        <w:t>.</w:t>
      </w:r>
      <w:r>
        <w:t>0</w:t>
      </w:r>
    </w:p>
    <w:p w14:paraId="1059D73C" w14:textId="77777777" w:rsidR="004E0BBB" w:rsidRDefault="002735DD" w:rsidP="00827301">
      <w:pPr>
        <w:pStyle w:val="Documentdate"/>
      </w:pPr>
      <w:r>
        <w:t>Date (of approval by Council)</w:t>
      </w:r>
    </w:p>
    <w:p w14:paraId="61A2CAC6" w14:textId="77777777" w:rsidR="00BC27F6" w:rsidRDefault="00BC27F6" w:rsidP="00A87080"/>
    <w:p w14:paraId="3D49EDB0" w14:textId="77777777" w:rsidR="000E0EC6" w:rsidRPr="00F55AD7" w:rsidRDefault="00F404B9" w:rsidP="00F404B9">
      <w:pPr>
        <w:pStyle w:val="MRN"/>
        <w:sectPr w:rsidR="000E0EC6" w:rsidRPr="00F55AD7" w:rsidSect="00F85647">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758" w:gutter="0"/>
          <w:cols w:space="708"/>
          <w:docGrid w:linePitch="360"/>
        </w:sectPr>
      </w:pPr>
      <w:proofErr w:type="spellStart"/>
      <w:proofErr w:type="gramStart"/>
      <w:r w:rsidRPr="00844B35">
        <w:t>urn:mrn</w:t>
      </w:r>
      <w:proofErr w:type="gramEnd"/>
      <w:r w:rsidRPr="00844B35">
        <w:t>:iala:pub:gnnnn</w:t>
      </w:r>
      <w:proofErr w:type="spellEnd"/>
    </w:p>
    <w:p w14:paraId="5830580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4570D7FE" w14:textId="77777777" w:rsidTr="00F404B9">
        <w:tc>
          <w:tcPr>
            <w:tcW w:w="1908" w:type="dxa"/>
          </w:tcPr>
          <w:p w14:paraId="51ADA4E9" w14:textId="77777777" w:rsidR="00914E26" w:rsidRPr="00F55AD7" w:rsidRDefault="00914E26" w:rsidP="005D3920">
            <w:pPr>
              <w:pStyle w:val="Documentrevisiontabletitle"/>
            </w:pPr>
            <w:r w:rsidRPr="00F55AD7">
              <w:t>Date</w:t>
            </w:r>
          </w:p>
        </w:tc>
        <w:tc>
          <w:tcPr>
            <w:tcW w:w="6025" w:type="dxa"/>
          </w:tcPr>
          <w:p w14:paraId="0D9C6A78" w14:textId="77777777" w:rsidR="00914E26" w:rsidRPr="00F55AD7" w:rsidRDefault="00F404B9" w:rsidP="005D3920">
            <w:pPr>
              <w:pStyle w:val="Documentrevisiontabletitle"/>
            </w:pPr>
            <w:r>
              <w:t>Details</w:t>
            </w:r>
          </w:p>
        </w:tc>
        <w:tc>
          <w:tcPr>
            <w:tcW w:w="2552" w:type="dxa"/>
          </w:tcPr>
          <w:p w14:paraId="44AD3FAE" w14:textId="77777777" w:rsidR="00914E26" w:rsidRPr="00F55AD7" w:rsidRDefault="00F404B9" w:rsidP="005D3920">
            <w:pPr>
              <w:pStyle w:val="Documentrevisiontabletitle"/>
            </w:pPr>
            <w:r>
              <w:t>Approval</w:t>
            </w:r>
          </w:p>
        </w:tc>
      </w:tr>
      <w:tr w:rsidR="005E4659" w:rsidRPr="00F55AD7" w14:paraId="33DC916D" w14:textId="77777777" w:rsidTr="00F404B9">
        <w:trPr>
          <w:trHeight w:val="851"/>
        </w:trPr>
        <w:tc>
          <w:tcPr>
            <w:tcW w:w="1908" w:type="dxa"/>
            <w:vAlign w:val="center"/>
          </w:tcPr>
          <w:p w14:paraId="151B06B0" w14:textId="77777777" w:rsidR="00914E26" w:rsidRPr="00CB7D0F" w:rsidRDefault="00914E26" w:rsidP="00CB7D0F">
            <w:pPr>
              <w:pStyle w:val="Tabletext"/>
            </w:pPr>
          </w:p>
        </w:tc>
        <w:tc>
          <w:tcPr>
            <w:tcW w:w="6025" w:type="dxa"/>
            <w:vAlign w:val="center"/>
          </w:tcPr>
          <w:p w14:paraId="48DC587E" w14:textId="77777777" w:rsidR="00914E26" w:rsidRPr="00CB7D0F" w:rsidRDefault="00914E26" w:rsidP="00CB7D0F">
            <w:pPr>
              <w:pStyle w:val="Tabletext"/>
            </w:pPr>
          </w:p>
        </w:tc>
        <w:tc>
          <w:tcPr>
            <w:tcW w:w="2552" w:type="dxa"/>
            <w:vAlign w:val="center"/>
          </w:tcPr>
          <w:p w14:paraId="483BA959" w14:textId="77777777" w:rsidR="00914E26" w:rsidRPr="00CB7D0F" w:rsidRDefault="00914E26" w:rsidP="00CB7D0F">
            <w:pPr>
              <w:pStyle w:val="Tabletext"/>
            </w:pPr>
          </w:p>
        </w:tc>
      </w:tr>
      <w:tr w:rsidR="005E4659" w:rsidRPr="00F55AD7" w14:paraId="4784BB2B" w14:textId="77777777" w:rsidTr="00F404B9">
        <w:trPr>
          <w:trHeight w:val="851"/>
        </w:trPr>
        <w:tc>
          <w:tcPr>
            <w:tcW w:w="1908" w:type="dxa"/>
            <w:vAlign w:val="center"/>
          </w:tcPr>
          <w:p w14:paraId="2FC3D120" w14:textId="77777777" w:rsidR="00914E26" w:rsidRPr="00CB7D0F" w:rsidRDefault="00914E26" w:rsidP="00CB7D0F">
            <w:pPr>
              <w:pStyle w:val="Tabletext"/>
            </w:pPr>
          </w:p>
        </w:tc>
        <w:tc>
          <w:tcPr>
            <w:tcW w:w="6025" w:type="dxa"/>
            <w:vAlign w:val="center"/>
          </w:tcPr>
          <w:p w14:paraId="063A79E4" w14:textId="77777777" w:rsidR="00914E26" w:rsidRPr="00CB7D0F" w:rsidRDefault="00914E26" w:rsidP="00CB7D0F">
            <w:pPr>
              <w:pStyle w:val="Tabletext"/>
            </w:pPr>
          </w:p>
        </w:tc>
        <w:tc>
          <w:tcPr>
            <w:tcW w:w="2552" w:type="dxa"/>
            <w:vAlign w:val="center"/>
          </w:tcPr>
          <w:p w14:paraId="0C62DB53" w14:textId="77777777" w:rsidR="00914E26" w:rsidRPr="00CB7D0F" w:rsidRDefault="00914E26" w:rsidP="00CB7D0F">
            <w:pPr>
              <w:pStyle w:val="Tabletext"/>
            </w:pPr>
          </w:p>
        </w:tc>
      </w:tr>
      <w:tr w:rsidR="005E4659" w:rsidRPr="00F55AD7" w14:paraId="17C8D35B" w14:textId="77777777" w:rsidTr="00F404B9">
        <w:trPr>
          <w:trHeight w:val="851"/>
        </w:trPr>
        <w:tc>
          <w:tcPr>
            <w:tcW w:w="1908" w:type="dxa"/>
            <w:vAlign w:val="center"/>
          </w:tcPr>
          <w:p w14:paraId="4A0D4D6B" w14:textId="77777777" w:rsidR="00914E26" w:rsidRPr="00CB7D0F" w:rsidRDefault="00914E26" w:rsidP="00CB7D0F">
            <w:pPr>
              <w:pStyle w:val="Tabletext"/>
            </w:pPr>
          </w:p>
        </w:tc>
        <w:tc>
          <w:tcPr>
            <w:tcW w:w="6025" w:type="dxa"/>
            <w:vAlign w:val="center"/>
          </w:tcPr>
          <w:p w14:paraId="7B5FD1D1" w14:textId="77777777" w:rsidR="00914E26" w:rsidRPr="00CB7D0F" w:rsidRDefault="00914E26" w:rsidP="00CB7D0F">
            <w:pPr>
              <w:pStyle w:val="Tabletext"/>
            </w:pPr>
          </w:p>
        </w:tc>
        <w:tc>
          <w:tcPr>
            <w:tcW w:w="2552" w:type="dxa"/>
            <w:vAlign w:val="center"/>
          </w:tcPr>
          <w:p w14:paraId="260137DD" w14:textId="77777777" w:rsidR="00914E26" w:rsidRPr="00CB7D0F" w:rsidRDefault="00914E26" w:rsidP="00CB7D0F">
            <w:pPr>
              <w:pStyle w:val="Tabletext"/>
            </w:pPr>
          </w:p>
        </w:tc>
      </w:tr>
      <w:tr w:rsidR="005E4659" w:rsidRPr="00F55AD7" w14:paraId="5ECFF75E" w14:textId="77777777" w:rsidTr="00F404B9">
        <w:trPr>
          <w:trHeight w:val="851"/>
        </w:trPr>
        <w:tc>
          <w:tcPr>
            <w:tcW w:w="1908" w:type="dxa"/>
            <w:vAlign w:val="center"/>
          </w:tcPr>
          <w:p w14:paraId="0E611B22" w14:textId="77777777" w:rsidR="00914E26" w:rsidRPr="00CB7D0F" w:rsidRDefault="00914E26" w:rsidP="00CB7D0F">
            <w:pPr>
              <w:pStyle w:val="Tabletext"/>
            </w:pPr>
          </w:p>
        </w:tc>
        <w:tc>
          <w:tcPr>
            <w:tcW w:w="6025" w:type="dxa"/>
            <w:vAlign w:val="center"/>
          </w:tcPr>
          <w:p w14:paraId="3E5AAF5C" w14:textId="77777777" w:rsidR="00914E26" w:rsidRPr="00CB7D0F" w:rsidRDefault="00914E26" w:rsidP="00CB7D0F">
            <w:pPr>
              <w:pStyle w:val="Tabletext"/>
            </w:pPr>
          </w:p>
        </w:tc>
        <w:tc>
          <w:tcPr>
            <w:tcW w:w="2552" w:type="dxa"/>
            <w:vAlign w:val="center"/>
          </w:tcPr>
          <w:p w14:paraId="38062541" w14:textId="77777777" w:rsidR="00914E26" w:rsidRPr="00CB7D0F" w:rsidRDefault="00914E26" w:rsidP="00CB7D0F">
            <w:pPr>
              <w:pStyle w:val="Tabletext"/>
            </w:pPr>
          </w:p>
        </w:tc>
      </w:tr>
      <w:tr w:rsidR="005E4659" w:rsidRPr="00F55AD7" w14:paraId="7CD4F123" w14:textId="77777777" w:rsidTr="00F404B9">
        <w:trPr>
          <w:trHeight w:val="851"/>
        </w:trPr>
        <w:tc>
          <w:tcPr>
            <w:tcW w:w="1908" w:type="dxa"/>
            <w:vAlign w:val="center"/>
          </w:tcPr>
          <w:p w14:paraId="6B51B94C" w14:textId="77777777" w:rsidR="00914E26" w:rsidRPr="00CB7D0F" w:rsidRDefault="00914E26" w:rsidP="00CB7D0F">
            <w:pPr>
              <w:pStyle w:val="Tabletext"/>
            </w:pPr>
          </w:p>
        </w:tc>
        <w:tc>
          <w:tcPr>
            <w:tcW w:w="6025" w:type="dxa"/>
            <w:vAlign w:val="center"/>
          </w:tcPr>
          <w:p w14:paraId="393E84E2" w14:textId="77777777" w:rsidR="00914E26" w:rsidRPr="00CB7D0F" w:rsidRDefault="00914E26" w:rsidP="00CB7D0F">
            <w:pPr>
              <w:pStyle w:val="Tabletext"/>
            </w:pPr>
          </w:p>
        </w:tc>
        <w:tc>
          <w:tcPr>
            <w:tcW w:w="2552" w:type="dxa"/>
            <w:vAlign w:val="center"/>
          </w:tcPr>
          <w:p w14:paraId="2E7C97B6" w14:textId="77777777" w:rsidR="00914E26" w:rsidRPr="00CB7D0F" w:rsidRDefault="00914E26" w:rsidP="00CB7D0F">
            <w:pPr>
              <w:pStyle w:val="Tabletext"/>
            </w:pPr>
          </w:p>
        </w:tc>
      </w:tr>
      <w:tr w:rsidR="005E4659" w:rsidRPr="00F55AD7" w14:paraId="1645F846" w14:textId="77777777" w:rsidTr="00F404B9">
        <w:trPr>
          <w:trHeight w:val="851"/>
        </w:trPr>
        <w:tc>
          <w:tcPr>
            <w:tcW w:w="1908" w:type="dxa"/>
            <w:vAlign w:val="center"/>
          </w:tcPr>
          <w:p w14:paraId="1033CB9F" w14:textId="77777777" w:rsidR="00914E26" w:rsidRPr="00CB7D0F" w:rsidRDefault="00914E26" w:rsidP="00CB7D0F">
            <w:pPr>
              <w:pStyle w:val="Tabletext"/>
            </w:pPr>
          </w:p>
        </w:tc>
        <w:tc>
          <w:tcPr>
            <w:tcW w:w="6025" w:type="dxa"/>
            <w:vAlign w:val="center"/>
          </w:tcPr>
          <w:p w14:paraId="2E1748A3" w14:textId="77777777" w:rsidR="00914E26" w:rsidRPr="00CB7D0F" w:rsidRDefault="00914E26" w:rsidP="00CB7D0F">
            <w:pPr>
              <w:pStyle w:val="Tabletext"/>
            </w:pPr>
          </w:p>
        </w:tc>
        <w:tc>
          <w:tcPr>
            <w:tcW w:w="2552" w:type="dxa"/>
            <w:vAlign w:val="center"/>
          </w:tcPr>
          <w:p w14:paraId="4E4A5FB1" w14:textId="77777777" w:rsidR="00914E26" w:rsidRPr="00CB7D0F" w:rsidRDefault="00914E26" w:rsidP="00CB7D0F">
            <w:pPr>
              <w:pStyle w:val="Tabletext"/>
            </w:pPr>
          </w:p>
        </w:tc>
      </w:tr>
      <w:tr w:rsidR="005E4659" w:rsidRPr="00F55AD7" w14:paraId="11737926" w14:textId="77777777" w:rsidTr="00F404B9">
        <w:trPr>
          <w:trHeight w:val="851"/>
        </w:trPr>
        <w:tc>
          <w:tcPr>
            <w:tcW w:w="1908" w:type="dxa"/>
            <w:vAlign w:val="center"/>
          </w:tcPr>
          <w:p w14:paraId="15524948" w14:textId="77777777" w:rsidR="00914E26" w:rsidRPr="00CB7D0F" w:rsidRDefault="00914E26" w:rsidP="00CB7D0F">
            <w:pPr>
              <w:pStyle w:val="Tabletext"/>
            </w:pPr>
          </w:p>
        </w:tc>
        <w:tc>
          <w:tcPr>
            <w:tcW w:w="6025" w:type="dxa"/>
            <w:vAlign w:val="center"/>
          </w:tcPr>
          <w:p w14:paraId="10D21D4F" w14:textId="77777777" w:rsidR="00914E26" w:rsidRPr="00CB7D0F" w:rsidRDefault="00914E26" w:rsidP="00CB7D0F">
            <w:pPr>
              <w:pStyle w:val="Tabletext"/>
            </w:pPr>
          </w:p>
        </w:tc>
        <w:tc>
          <w:tcPr>
            <w:tcW w:w="2552" w:type="dxa"/>
            <w:vAlign w:val="center"/>
          </w:tcPr>
          <w:p w14:paraId="67BB247B" w14:textId="77777777" w:rsidR="00914E26" w:rsidRPr="00CB7D0F" w:rsidRDefault="00914E26" w:rsidP="00CB7D0F">
            <w:pPr>
              <w:pStyle w:val="Tabletext"/>
            </w:pPr>
          </w:p>
        </w:tc>
      </w:tr>
    </w:tbl>
    <w:p w14:paraId="15FB60F4" w14:textId="77777777" w:rsidR="00914E26" w:rsidRPr="00F55AD7" w:rsidRDefault="00914E26" w:rsidP="00D74AE1"/>
    <w:p w14:paraId="67C32251" w14:textId="77777777" w:rsidR="005E4659" w:rsidRPr="00F55AD7" w:rsidRDefault="005E4659" w:rsidP="008069C5">
      <w:pPr>
        <w:pStyle w:val="BodyText"/>
        <w:sectPr w:rsidR="005E4659" w:rsidRPr="00F55AD7" w:rsidSect="00844B35">
          <w:headerReference w:type="even" r:id="rId18"/>
          <w:headerReference w:type="default" r:id="rId19"/>
          <w:footerReference w:type="default" r:id="rId20"/>
          <w:headerReference w:type="first" r:id="rId21"/>
          <w:pgSz w:w="11906" w:h="16838" w:code="9"/>
          <w:pgMar w:top="567" w:right="794" w:bottom="567" w:left="907" w:header="567" w:footer="851" w:gutter="0"/>
          <w:cols w:space="708"/>
          <w:docGrid w:linePitch="360"/>
        </w:sectPr>
      </w:pPr>
    </w:p>
    <w:p w14:paraId="231B783C" w14:textId="75213673" w:rsidR="001D7BFD" w:rsidRDefault="000C2857">
      <w:pPr>
        <w:pStyle w:val="TOC1"/>
        <w:rPr>
          <w:rFonts w:eastAsiaTheme="minorEastAsia"/>
          <w:b w:val="0"/>
          <w:caps w:val="0"/>
          <w:color w:val="auto"/>
          <w:lang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D7BFD" w:rsidRPr="00684037">
        <w:t>1.</w:t>
      </w:r>
      <w:r w:rsidR="001D7BFD">
        <w:rPr>
          <w:rFonts w:eastAsiaTheme="minorEastAsia"/>
          <w:b w:val="0"/>
          <w:caps w:val="0"/>
          <w:color w:val="auto"/>
          <w:lang w:eastAsia="ja-JP"/>
        </w:rPr>
        <w:tab/>
      </w:r>
      <w:r w:rsidR="001D7BFD">
        <w:t>Introduction</w:t>
      </w:r>
      <w:r w:rsidR="001D7BFD">
        <w:tab/>
      </w:r>
      <w:r w:rsidR="001D7BFD">
        <w:fldChar w:fldCharType="begin"/>
      </w:r>
      <w:r w:rsidR="001D7BFD">
        <w:instrText xml:space="preserve"> PAGEREF _Toc66289130 \h </w:instrText>
      </w:r>
      <w:r w:rsidR="001D7BFD">
        <w:fldChar w:fldCharType="separate"/>
      </w:r>
      <w:r w:rsidR="001D7BFD">
        <w:t>6</w:t>
      </w:r>
      <w:r w:rsidR="001D7BFD">
        <w:fldChar w:fldCharType="end"/>
      </w:r>
    </w:p>
    <w:p w14:paraId="6FE04AB2" w14:textId="07E98C84" w:rsidR="001D7BFD" w:rsidRDefault="001D7BFD">
      <w:pPr>
        <w:pStyle w:val="TOC2"/>
        <w:rPr>
          <w:rFonts w:eastAsiaTheme="minorEastAsia"/>
          <w:color w:val="auto"/>
          <w:lang w:eastAsia="ja-JP"/>
        </w:rPr>
      </w:pPr>
      <w:r w:rsidRPr="00684037">
        <w:t>1.1.</w:t>
      </w:r>
      <w:r>
        <w:rPr>
          <w:rFonts w:eastAsiaTheme="minorEastAsia"/>
          <w:color w:val="auto"/>
          <w:lang w:eastAsia="ja-JP"/>
        </w:rPr>
        <w:tab/>
      </w:r>
      <w:r>
        <w:t>Document Purpose</w:t>
      </w:r>
      <w:r>
        <w:tab/>
      </w:r>
      <w:r>
        <w:fldChar w:fldCharType="begin"/>
      </w:r>
      <w:r>
        <w:instrText xml:space="preserve"> PAGEREF _Toc66289131 \h </w:instrText>
      </w:r>
      <w:r>
        <w:fldChar w:fldCharType="separate"/>
      </w:r>
      <w:r>
        <w:t>6</w:t>
      </w:r>
      <w:r>
        <w:fldChar w:fldCharType="end"/>
      </w:r>
    </w:p>
    <w:p w14:paraId="0A9E71A6" w14:textId="39EB2016" w:rsidR="001D7BFD" w:rsidRDefault="001D7BFD">
      <w:pPr>
        <w:pStyle w:val="TOC2"/>
        <w:rPr>
          <w:rFonts w:eastAsiaTheme="minorEastAsia"/>
          <w:color w:val="auto"/>
          <w:lang w:eastAsia="ja-JP"/>
        </w:rPr>
      </w:pPr>
      <w:r w:rsidRPr="00684037">
        <w:t>1.2.</w:t>
      </w:r>
      <w:r>
        <w:rPr>
          <w:rFonts w:eastAsiaTheme="minorEastAsia"/>
          <w:color w:val="auto"/>
          <w:lang w:eastAsia="ja-JP"/>
        </w:rPr>
        <w:tab/>
      </w:r>
      <w:r>
        <w:t>G1111 guideline series</w:t>
      </w:r>
      <w:r>
        <w:tab/>
      </w:r>
      <w:r>
        <w:fldChar w:fldCharType="begin"/>
      </w:r>
      <w:r>
        <w:instrText xml:space="preserve"> PAGEREF _Toc66289132 \h </w:instrText>
      </w:r>
      <w:r>
        <w:fldChar w:fldCharType="separate"/>
      </w:r>
      <w:r>
        <w:t>6</w:t>
      </w:r>
      <w:r>
        <w:fldChar w:fldCharType="end"/>
      </w:r>
    </w:p>
    <w:p w14:paraId="7B7A9ED4" w14:textId="2A939C49" w:rsidR="001D7BFD" w:rsidRDefault="001D7BFD">
      <w:pPr>
        <w:pStyle w:val="TOC2"/>
        <w:rPr>
          <w:rFonts w:eastAsiaTheme="minorEastAsia"/>
          <w:color w:val="auto"/>
          <w:lang w:eastAsia="ja-JP"/>
        </w:rPr>
      </w:pPr>
      <w:r w:rsidRPr="00684037">
        <w:t>1.3.</w:t>
      </w:r>
      <w:r>
        <w:rPr>
          <w:rFonts w:eastAsiaTheme="minorEastAsia"/>
          <w:color w:val="auto"/>
          <w:lang w:eastAsia="ja-JP"/>
        </w:rPr>
        <w:tab/>
      </w:r>
      <w:r>
        <w:t>Defenitions</w:t>
      </w:r>
      <w:r>
        <w:tab/>
      </w:r>
      <w:r>
        <w:fldChar w:fldCharType="begin"/>
      </w:r>
      <w:r>
        <w:instrText xml:space="preserve"> PAGEREF _Toc66289133 \h </w:instrText>
      </w:r>
      <w:r>
        <w:fldChar w:fldCharType="separate"/>
      </w:r>
      <w:r>
        <w:t>6</w:t>
      </w:r>
      <w:r>
        <w:fldChar w:fldCharType="end"/>
      </w:r>
    </w:p>
    <w:p w14:paraId="2A2C2DB1" w14:textId="4ACEAD12" w:rsidR="001D7BFD" w:rsidRDefault="001D7BFD">
      <w:pPr>
        <w:pStyle w:val="TOC1"/>
        <w:rPr>
          <w:rFonts w:eastAsiaTheme="minorEastAsia"/>
          <w:b w:val="0"/>
          <w:caps w:val="0"/>
          <w:color w:val="auto"/>
          <w:lang w:eastAsia="ja-JP"/>
        </w:rPr>
      </w:pPr>
      <w:r w:rsidRPr="00684037">
        <w:t>2.</w:t>
      </w:r>
      <w:r>
        <w:rPr>
          <w:rFonts w:eastAsiaTheme="minorEastAsia"/>
          <w:b w:val="0"/>
          <w:caps w:val="0"/>
          <w:color w:val="auto"/>
          <w:lang w:eastAsia="ja-JP"/>
        </w:rPr>
        <w:tab/>
      </w:r>
      <w:r>
        <w:t>Acceptance Process Planning and Management</w:t>
      </w:r>
      <w:r>
        <w:tab/>
      </w:r>
      <w:r>
        <w:fldChar w:fldCharType="begin"/>
      </w:r>
      <w:r>
        <w:instrText xml:space="preserve"> PAGEREF _Toc66289135 \h </w:instrText>
      </w:r>
      <w:r>
        <w:fldChar w:fldCharType="separate"/>
      </w:r>
      <w:r>
        <w:t>8</w:t>
      </w:r>
      <w:r>
        <w:fldChar w:fldCharType="end"/>
      </w:r>
    </w:p>
    <w:p w14:paraId="7BE1B0BF" w14:textId="2345F2CA" w:rsidR="001D7BFD" w:rsidRDefault="001D7BFD">
      <w:pPr>
        <w:pStyle w:val="TOC2"/>
        <w:rPr>
          <w:rFonts w:eastAsiaTheme="minorEastAsia"/>
          <w:color w:val="auto"/>
          <w:lang w:eastAsia="ja-JP"/>
        </w:rPr>
      </w:pPr>
      <w:r w:rsidRPr="00684037">
        <w:t>2.1.</w:t>
      </w:r>
      <w:r>
        <w:rPr>
          <w:rFonts w:eastAsiaTheme="minorEastAsia"/>
          <w:color w:val="auto"/>
          <w:lang w:eastAsia="ja-JP"/>
        </w:rPr>
        <w:tab/>
      </w:r>
      <w:r w:rsidRPr="00684037">
        <w:rPr>
          <w:bCs/>
          <w:i/>
        </w:rPr>
        <w:t>Acceptance Process Framework</w:t>
      </w:r>
      <w:r>
        <w:tab/>
      </w:r>
      <w:r>
        <w:fldChar w:fldCharType="begin"/>
      </w:r>
      <w:r>
        <w:instrText xml:space="preserve"> PAGEREF _Toc66289136 \h </w:instrText>
      </w:r>
      <w:r>
        <w:fldChar w:fldCharType="separate"/>
      </w:r>
      <w:r>
        <w:t>8</w:t>
      </w:r>
      <w:r>
        <w:fldChar w:fldCharType="end"/>
      </w:r>
    </w:p>
    <w:p w14:paraId="1C467A3D" w14:textId="0C2598C1" w:rsidR="001D7BFD" w:rsidRDefault="001D7BFD">
      <w:pPr>
        <w:pStyle w:val="TOC3"/>
        <w:tabs>
          <w:tab w:val="left" w:pos="1134"/>
        </w:tabs>
        <w:rPr>
          <w:rFonts w:eastAsiaTheme="minorEastAsia"/>
          <w:noProof/>
          <w:color w:val="auto"/>
          <w:sz w:val="22"/>
          <w:lang w:eastAsia="ja-JP"/>
        </w:rPr>
      </w:pPr>
      <w:r w:rsidRPr="00684037">
        <w:rPr>
          <w:noProof/>
        </w:rPr>
        <w:t>2.1.1.</w:t>
      </w:r>
      <w:r>
        <w:rPr>
          <w:rFonts w:eastAsiaTheme="minorEastAsia"/>
          <w:noProof/>
          <w:color w:val="auto"/>
          <w:sz w:val="22"/>
          <w:lang w:eastAsia="ja-JP"/>
        </w:rPr>
        <w:tab/>
      </w:r>
      <w:r>
        <w:rPr>
          <w:noProof/>
        </w:rPr>
        <w:t>Acceptance Steps</w:t>
      </w:r>
      <w:r>
        <w:rPr>
          <w:noProof/>
        </w:rPr>
        <w:tab/>
      </w:r>
      <w:r>
        <w:rPr>
          <w:noProof/>
        </w:rPr>
        <w:fldChar w:fldCharType="begin"/>
      </w:r>
      <w:r>
        <w:rPr>
          <w:noProof/>
        </w:rPr>
        <w:instrText xml:space="preserve"> PAGEREF _Toc66289137 \h </w:instrText>
      </w:r>
      <w:r>
        <w:rPr>
          <w:noProof/>
        </w:rPr>
      </w:r>
      <w:r>
        <w:rPr>
          <w:noProof/>
        </w:rPr>
        <w:fldChar w:fldCharType="separate"/>
      </w:r>
      <w:r>
        <w:rPr>
          <w:noProof/>
        </w:rPr>
        <w:t>9</w:t>
      </w:r>
      <w:r>
        <w:rPr>
          <w:noProof/>
        </w:rPr>
        <w:fldChar w:fldCharType="end"/>
      </w:r>
    </w:p>
    <w:p w14:paraId="56CC2A89" w14:textId="7D3DB618" w:rsidR="001D7BFD" w:rsidRDefault="001D7BFD">
      <w:pPr>
        <w:pStyle w:val="TOC2"/>
        <w:rPr>
          <w:rFonts w:eastAsiaTheme="minorEastAsia"/>
          <w:color w:val="auto"/>
          <w:lang w:eastAsia="ja-JP"/>
        </w:rPr>
      </w:pPr>
      <w:r w:rsidRPr="00684037">
        <w:t>2.2.</w:t>
      </w:r>
      <w:r>
        <w:rPr>
          <w:rFonts w:eastAsiaTheme="minorEastAsia"/>
          <w:color w:val="auto"/>
          <w:lang w:eastAsia="ja-JP"/>
        </w:rPr>
        <w:tab/>
      </w:r>
      <w:r>
        <w:t>Acceptance Documentation Management</w:t>
      </w:r>
      <w:r>
        <w:tab/>
      </w:r>
      <w:r>
        <w:fldChar w:fldCharType="begin"/>
      </w:r>
      <w:r>
        <w:instrText xml:space="preserve"> PAGEREF _Toc66289138 \h </w:instrText>
      </w:r>
      <w:r>
        <w:fldChar w:fldCharType="separate"/>
      </w:r>
      <w:r>
        <w:t>10</w:t>
      </w:r>
      <w:r>
        <w:fldChar w:fldCharType="end"/>
      </w:r>
    </w:p>
    <w:p w14:paraId="7188A255" w14:textId="4AC88626" w:rsidR="001D7BFD" w:rsidRDefault="001D7BFD">
      <w:pPr>
        <w:pStyle w:val="TOC3"/>
        <w:tabs>
          <w:tab w:val="left" w:pos="1134"/>
        </w:tabs>
        <w:rPr>
          <w:rFonts w:eastAsiaTheme="minorEastAsia"/>
          <w:noProof/>
          <w:color w:val="auto"/>
          <w:sz w:val="22"/>
          <w:lang w:eastAsia="ja-JP"/>
        </w:rPr>
      </w:pPr>
      <w:r w:rsidRPr="00684037">
        <w:rPr>
          <w:noProof/>
        </w:rPr>
        <w:t>2.2.1.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_Toc66289139 \h </w:instrText>
      </w:r>
      <w:r>
        <w:rPr>
          <w:noProof/>
        </w:rPr>
      </w:r>
      <w:r>
        <w:rPr>
          <w:noProof/>
        </w:rPr>
        <w:fldChar w:fldCharType="separate"/>
      </w:r>
      <w:r>
        <w:rPr>
          <w:noProof/>
        </w:rPr>
        <w:t>10</w:t>
      </w:r>
      <w:r>
        <w:rPr>
          <w:noProof/>
        </w:rPr>
        <w:fldChar w:fldCharType="end"/>
      </w:r>
    </w:p>
    <w:p w14:paraId="21C88B8B" w14:textId="06F3DA97" w:rsidR="001D7BFD" w:rsidRDefault="001D7BFD">
      <w:pPr>
        <w:pStyle w:val="TOC3"/>
        <w:tabs>
          <w:tab w:val="left" w:pos="1134"/>
        </w:tabs>
        <w:rPr>
          <w:rFonts w:eastAsiaTheme="minorEastAsia"/>
          <w:noProof/>
          <w:color w:val="auto"/>
          <w:sz w:val="22"/>
          <w:lang w:eastAsia="ja-JP"/>
        </w:rPr>
      </w:pPr>
      <w:r w:rsidRPr="00684037">
        <w:rPr>
          <w:noProof/>
        </w:rPr>
        <w:t>2.2.2.</w:t>
      </w:r>
      <w:r>
        <w:rPr>
          <w:rFonts w:eastAsiaTheme="minorEastAsia"/>
          <w:noProof/>
          <w:color w:val="auto"/>
          <w:sz w:val="22"/>
          <w:lang w:eastAsia="ja-JP"/>
        </w:rPr>
        <w:tab/>
      </w:r>
      <w:r>
        <w:rPr>
          <w:noProof/>
        </w:rPr>
        <w:t>Acceptance Test Plan</w:t>
      </w:r>
      <w:r>
        <w:rPr>
          <w:noProof/>
        </w:rPr>
        <w:tab/>
      </w:r>
      <w:r>
        <w:rPr>
          <w:noProof/>
        </w:rPr>
        <w:fldChar w:fldCharType="begin"/>
      </w:r>
      <w:r>
        <w:rPr>
          <w:noProof/>
        </w:rPr>
        <w:instrText xml:space="preserve"> PAGEREF _Toc66289140 \h </w:instrText>
      </w:r>
      <w:r>
        <w:rPr>
          <w:noProof/>
        </w:rPr>
      </w:r>
      <w:r>
        <w:rPr>
          <w:noProof/>
        </w:rPr>
        <w:fldChar w:fldCharType="separate"/>
      </w:r>
      <w:r>
        <w:rPr>
          <w:noProof/>
        </w:rPr>
        <w:t>11</w:t>
      </w:r>
      <w:r>
        <w:rPr>
          <w:noProof/>
        </w:rPr>
        <w:fldChar w:fldCharType="end"/>
      </w:r>
    </w:p>
    <w:p w14:paraId="259E264B" w14:textId="15E96E3B" w:rsidR="001D7BFD" w:rsidRDefault="001D7BFD">
      <w:pPr>
        <w:pStyle w:val="TOC3"/>
        <w:tabs>
          <w:tab w:val="left" w:pos="1134"/>
        </w:tabs>
        <w:rPr>
          <w:rFonts w:eastAsiaTheme="minorEastAsia"/>
          <w:noProof/>
          <w:color w:val="auto"/>
          <w:sz w:val="22"/>
          <w:lang w:eastAsia="ja-JP"/>
        </w:rPr>
      </w:pPr>
      <w:r w:rsidRPr="00684037">
        <w:rPr>
          <w:noProof/>
        </w:rPr>
        <w:t>2.2.3.</w:t>
      </w:r>
      <w:r>
        <w:rPr>
          <w:rFonts w:eastAsiaTheme="minorEastAsia"/>
          <w:noProof/>
          <w:color w:val="auto"/>
          <w:sz w:val="22"/>
          <w:lang w:eastAsia="ja-JP"/>
        </w:rPr>
        <w:tab/>
      </w:r>
      <w:r>
        <w:rPr>
          <w:noProof/>
        </w:rPr>
        <w:t>Acceptance Criteria</w:t>
      </w:r>
      <w:r>
        <w:rPr>
          <w:noProof/>
        </w:rPr>
        <w:tab/>
      </w:r>
      <w:r>
        <w:rPr>
          <w:noProof/>
        </w:rPr>
        <w:fldChar w:fldCharType="begin"/>
      </w:r>
      <w:r>
        <w:rPr>
          <w:noProof/>
        </w:rPr>
        <w:instrText xml:space="preserve"> PAGEREF _Toc66289141 \h </w:instrText>
      </w:r>
      <w:r>
        <w:rPr>
          <w:noProof/>
        </w:rPr>
      </w:r>
      <w:r>
        <w:rPr>
          <w:noProof/>
        </w:rPr>
        <w:fldChar w:fldCharType="separate"/>
      </w:r>
      <w:r>
        <w:rPr>
          <w:noProof/>
        </w:rPr>
        <w:t>12</w:t>
      </w:r>
      <w:r>
        <w:rPr>
          <w:noProof/>
        </w:rPr>
        <w:fldChar w:fldCharType="end"/>
      </w:r>
    </w:p>
    <w:p w14:paraId="3F2FDA12" w14:textId="506D49E7" w:rsidR="001D7BFD" w:rsidRDefault="001D7BFD">
      <w:pPr>
        <w:pStyle w:val="TOC3"/>
        <w:tabs>
          <w:tab w:val="left" w:pos="1134"/>
        </w:tabs>
        <w:rPr>
          <w:rFonts w:eastAsiaTheme="minorEastAsia"/>
          <w:noProof/>
          <w:color w:val="auto"/>
          <w:sz w:val="22"/>
          <w:lang w:eastAsia="ja-JP"/>
        </w:rPr>
      </w:pPr>
      <w:r w:rsidRPr="00684037">
        <w:rPr>
          <w:noProof/>
        </w:rPr>
        <w:t>2.2.4.</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_Toc66289142 \h </w:instrText>
      </w:r>
      <w:r>
        <w:rPr>
          <w:noProof/>
        </w:rPr>
      </w:r>
      <w:r>
        <w:rPr>
          <w:noProof/>
        </w:rPr>
        <w:fldChar w:fldCharType="separate"/>
      </w:r>
      <w:r>
        <w:rPr>
          <w:noProof/>
        </w:rPr>
        <w:t>12</w:t>
      </w:r>
      <w:r>
        <w:rPr>
          <w:noProof/>
        </w:rPr>
        <w:fldChar w:fldCharType="end"/>
      </w:r>
    </w:p>
    <w:p w14:paraId="29CDC1AD" w14:textId="6917138C" w:rsidR="001D7BFD" w:rsidRDefault="001D7BFD">
      <w:pPr>
        <w:pStyle w:val="TOC3"/>
        <w:tabs>
          <w:tab w:val="left" w:pos="1134"/>
        </w:tabs>
        <w:rPr>
          <w:rFonts w:eastAsiaTheme="minorEastAsia"/>
          <w:noProof/>
          <w:color w:val="auto"/>
          <w:sz w:val="22"/>
          <w:lang w:eastAsia="ja-JP"/>
        </w:rPr>
      </w:pPr>
      <w:r w:rsidRPr="00684037">
        <w:rPr>
          <w:noProof/>
        </w:rPr>
        <w:t>2.2.5.</w:t>
      </w:r>
      <w:r>
        <w:rPr>
          <w:rFonts w:eastAsiaTheme="minorEastAsia"/>
          <w:noProof/>
          <w:color w:val="auto"/>
          <w:sz w:val="22"/>
          <w:lang w:eastAsia="ja-JP"/>
        </w:rPr>
        <w:tab/>
      </w:r>
      <w:r>
        <w:rPr>
          <w:noProof/>
        </w:rPr>
        <w:t>Test script</w:t>
      </w:r>
      <w:r>
        <w:rPr>
          <w:noProof/>
        </w:rPr>
        <w:tab/>
      </w:r>
      <w:r>
        <w:rPr>
          <w:noProof/>
        </w:rPr>
        <w:fldChar w:fldCharType="begin"/>
      </w:r>
      <w:r>
        <w:rPr>
          <w:noProof/>
        </w:rPr>
        <w:instrText xml:space="preserve"> PAGEREF _Toc66289143 \h </w:instrText>
      </w:r>
      <w:r>
        <w:rPr>
          <w:noProof/>
        </w:rPr>
      </w:r>
      <w:r>
        <w:rPr>
          <w:noProof/>
        </w:rPr>
        <w:fldChar w:fldCharType="separate"/>
      </w:r>
      <w:r>
        <w:rPr>
          <w:noProof/>
        </w:rPr>
        <w:t>13</w:t>
      </w:r>
      <w:r>
        <w:rPr>
          <w:noProof/>
        </w:rPr>
        <w:fldChar w:fldCharType="end"/>
      </w:r>
    </w:p>
    <w:p w14:paraId="558BDB38" w14:textId="5151A01B" w:rsidR="001D7BFD" w:rsidRDefault="001D7BFD">
      <w:pPr>
        <w:pStyle w:val="TOC3"/>
        <w:tabs>
          <w:tab w:val="left" w:pos="1134"/>
        </w:tabs>
        <w:rPr>
          <w:rFonts w:eastAsiaTheme="minorEastAsia"/>
          <w:noProof/>
          <w:color w:val="auto"/>
          <w:sz w:val="22"/>
          <w:lang w:eastAsia="ja-JP"/>
        </w:rPr>
      </w:pPr>
      <w:r w:rsidRPr="00684037">
        <w:rPr>
          <w:noProof/>
        </w:rPr>
        <w:t>2.2.6.</w:t>
      </w:r>
      <w:r>
        <w:rPr>
          <w:rFonts w:eastAsiaTheme="minorEastAsia"/>
          <w:noProof/>
          <w:color w:val="auto"/>
          <w:sz w:val="22"/>
          <w:lang w:eastAsia="ja-JP"/>
        </w:rPr>
        <w:tab/>
      </w:r>
      <w:r>
        <w:rPr>
          <w:noProof/>
        </w:rPr>
        <w:t>Test report</w:t>
      </w:r>
      <w:r>
        <w:rPr>
          <w:noProof/>
        </w:rPr>
        <w:tab/>
      </w:r>
      <w:r>
        <w:rPr>
          <w:noProof/>
        </w:rPr>
        <w:fldChar w:fldCharType="begin"/>
      </w:r>
      <w:r>
        <w:rPr>
          <w:noProof/>
        </w:rPr>
        <w:instrText xml:space="preserve"> PAGEREF _Toc66289144 \h </w:instrText>
      </w:r>
      <w:r>
        <w:rPr>
          <w:noProof/>
        </w:rPr>
      </w:r>
      <w:r>
        <w:rPr>
          <w:noProof/>
        </w:rPr>
        <w:fldChar w:fldCharType="separate"/>
      </w:r>
      <w:r>
        <w:rPr>
          <w:noProof/>
        </w:rPr>
        <w:t>13</w:t>
      </w:r>
      <w:r>
        <w:rPr>
          <w:noProof/>
        </w:rPr>
        <w:fldChar w:fldCharType="end"/>
      </w:r>
    </w:p>
    <w:p w14:paraId="7165D738" w14:textId="46640C86" w:rsidR="001D7BFD" w:rsidRDefault="001D7BFD">
      <w:pPr>
        <w:pStyle w:val="TOC1"/>
        <w:rPr>
          <w:rFonts w:eastAsiaTheme="minorEastAsia"/>
          <w:b w:val="0"/>
          <w:caps w:val="0"/>
          <w:color w:val="auto"/>
          <w:lang w:eastAsia="ja-JP"/>
        </w:rPr>
      </w:pPr>
      <w:r w:rsidRPr="00684037">
        <w:t>3.</w:t>
      </w:r>
      <w:r>
        <w:rPr>
          <w:rFonts w:eastAsiaTheme="minorEastAsia"/>
          <w:b w:val="0"/>
          <w:caps w:val="0"/>
          <w:color w:val="auto"/>
          <w:lang w:eastAsia="ja-JP"/>
        </w:rPr>
        <w:tab/>
      </w:r>
      <w:r>
        <w:t>Test Execution / Acceptance steps</w:t>
      </w:r>
      <w:r>
        <w:tab/>
      </w:r>
      <w:r>
        <w:fldChar w:fldCharType="begin"/>
      </w:r>
      <w:r>
        <w:instrText xml:space="preserve"> PAGEREF _Toc66289145 \h </w:instrText>
      </w:r>
      <w:r>
        <w:fldChar w:fldCharType="separate"/>
      </w:r>
      <w:r>
        <w:t>15</w:t>
      </w:r>
      <w:r>
        <w:fldChar w:fldCharType="end"/>
      </w:r>
    </w:p>
    <w:p w14:paraId="6AFE846A" w14:textId="177F18B6" w:rsidR="001D7BFD" w:rsidRDefault="001D7BFD">
      <w:pPr>
        <w:pStyle w:val="TOC2"/>
        <w:rPr>
          <w:rFonts w:eastAsiaTheme="minorEastAsia"/>
          <w:color w:val="auto"/>
          <w:lang w:eastAsia="ja-JP"/>
        </w:rPr>
      </w:pPr>
      <w:r w:rsidRPr="00684037">
        <w:t>3.1.</w:t>
      </w:r>
      <w:r>
        <w:rPr>
          <w:rFonts w:eastAsiaTheme="minorEastAsia"/>
          <w:color w:val="auto"/>
          <w:lang w:eastAsia="ja-JP"/>
        </w:rPr>
        <w:tab/>
      </w:r>
      <w:r w:rsidRPr="00684037">
        <w:rPr>
          <w:bCs/>
          <w:i/>
        </w:rPr>
        <w:t>Design R</w:t>
      </w:r>
      <w:r w:rsidRPr="00684037">
        <w:rPr>
          <w:bCs/>
          <w:i/>
          <w:lang w:eastAsia="ja-JP"/>
        </w:rPr>
        <w:t>eview</w:t>
      </w:r>
      <w:r>
        <w:tab/>
      </w:r>
      <w:r>
        <w:fldChar w:fldCharType="begin"/>
      </w:r>
      <w:r>
        <w:instrText xml:space="preserve"> PAGEREF _Toc66289146 \h </w:instrText>
      </w:r>
      <w:r>
        <w:fldChar w:fldCharType="separate"/>
      </w:r>
      <w:r>
        <w:t>15</w:t>
      </w:r>
      <w:r>
        <w:fldChar w:fldCharType="end"/>
      </w:r>
    </w:p>
    <w:p w14:paraId="412AC720" w14:textId="5B8BBC1C" w:rsidR="001D7BFD" w:rsidRDefault="001D7BFD">
      <w:pPr>
        <w:pStyle w:val="TOC3"/>
        <w:tabs>
          <w:tab w:val="left" w:pos="1134"/>
        </w:tabs>
        <w:rPr>
          <w:rFonts w:eastAsiaTheme="minorEastAsia"/>
          <w:noProof/>
          <w:color w:val="auto"/>
          <w:sz w:val="22"/>
          <w:lang w:eastAsia="ja-JP"/>
        </w:rPr>
      </w:pPr>
      <w:r w:rsidRPr="00684037">
        <w:rPr>
          <w:noProof/>
        </w:rPr>
        <w:t>3.1.1.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_Toc66289147 \h </w:instrText>
      </w:r>
      <w:r>
        <w:rPr>
          <w:noProof/>
        </w:rPr>
      </w:r>
      <w:r>
        <w:rPr>
          <w:noProof/>
        </w:rPr>
        <w:fldChar w:fldCharType="separate"/>
      </w:r>
      <w:r>
        <w:rPr>
          <w:noProof/>
        </w:rPr>
        <w:t>15</w:t>
      </w:r>
      <w:r>
        <w:rPr>
          <w:noProof/>
        </w:rPr>
        <w:fldChar w:fldCharType="end"/>
      </w:r>
    </w:p>
    <w:p w14:paraId="2125F0C4" w14:textId="35863FFB" w:rsidR="001D7BFD" w:rsidRDefault="001D7BFD">
      <w:pPr>
        <w:pStyle w:val="TOC3"/>
        <w:tabs>
          <w:tab w:val="left" w:pos="1134"/>
        </w:tabs>
        <w:rPr>
          <w:rFonts w:eastAsiaTheme="minorEastAsia"/>
          <w:noProof/>
          <w:color w:val="auto"/>
          <w:sz w:val="22"/>
          <w:lang w:eastAsia="ja-JP"/>
        </w:rPr>
      </w:pPr>
      <w:r w:rsidRPr="00684037">
        <w:rPr>
          <w:noProof/>
        </w:rPr>
        <w:t>3.1.2.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_Toc66289148 \h </w:instrText>
      </w:r>
      <w:r>
        <w:rPr>
          <w:noProof/>
        </w:rPr>
      </w:r>
      <w:r>
        <w:rPr>
          <w:noProof/>
        </w:rPr>
        <w:fldChar w:fldCharType="separate"/>
      </w:r>
      <w:r>
        <w:rPr>
          <w:noProof/>
        </w:rPr>
        <w:t>15</w:t>
      </w:r>
      <w:r>
        <w:rPr>
          <w:noProof/>
        </w:rPr>
        <w:fldChar w:fldCharType="end"/>
      </w:r>
    </w:p>
    <w:p w14:paraId="47925663" w14:textId="7D01755A" w:rsidR="001D7BFD" w:rsidRDefault="001D7BFD">
      <w:pPr>
        <w:pStyle w:val="TOC3"/>
        <w:tabs>
          <w:tab w:val="left" w:pos="1134"/>
        </w:tabs>
        <w:rPr>
          <w:rFonts w:eastAsiaTheme="minorEastAsia"/>
          <w:noProof/>
          <w:color w:val="auto"/>
          <w:sz w:val="22"/>
          <w:lang w:eastAsia="ja-JP"/>
        </w:rPr>
      </w:pPr>
      <w:r w:rsidRPr="00684037">
        <w:rPr>
          <w:noProof/>
        </w:rPr>
        <w:t>3.1.3.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_Toc66289149 \h </w:instrText>
      </w:r>
      <w:r>
        <w:rPr>
          <w:noProof/>
        </w:rPr>
      </w:r>
      <w:r>
        <w:rPr>
          <w:noProof/>
        </w:rPr>
        <w:fldChar w:fldCharType="separate"/>
      </w:r>
      <w:r>
        <w:rPr>
          <w:noProof/>
        </w:rPr>
        <w:t>15</w:t>
      </w:r>
      <w:r>
        <w:rPr>
          <w:noProof/>
        </w:rPr>
        <w:fldChar w:fldCharType="end"/>
      </w:r>
    </w:p>
    <w:p w14:paraId="5408DCDF" w14:textId="1C4F597E" w:rsidR="001D7BFD" w:rsidRDefault="001D7BFD">
      <w:pPr>
        <w:pStyle w:val="TOC3"/>
        <w:tabs>
          <w:tab w:val="left" w:pos="1134"/>
        </w:tabs>
        <w:rPr>
          <w:rFonts w:eastAsiaTheme="minorEastAsia"/>
          <w:noProof/>
          <w:color w:val="auto"/>
          <w:sz w:val="22"/>
          <w:lang w:eastAsia="ja-JP"/>
        </w:rPr>
      </w:pPr>
      <w:r w:rsidRPr="00684037">
        <w:rPr>
          <w:noProof/>
        </w:rPr>
        <w:t>3.1.4.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_Toc66289150 \h </w:instrText>
      </w:r>
      <w:r>
        <w:rPr>
          <w:noProof/>
        </w:rPr>
      </w:r>
      <w:r>
        <w:rPr>
          <w:noProof/>
        </w:rPr>
        <w:fldChar w:fldCharType="separate"/>
      </w:r>
      <w:r>
        <w:rPr>
          <w:noProof/>
        </w:rPr>
        <w:t>16</w:t>
      </w:r>
      <w:r>
        <w:rPr>
          <w:noProof/>
        </w:rPr>
        <w:fldChar w:fldCharType="end"/>
      </w:r>
    </w:p>
    <w:p w14:paraId="730E26BC" w14:textId="304EEE9A" w:rsidR="001D7BFD" w:rsidRDefault="001D7BFD">
      <w:pPr>
        <w:pStyle w:val="TOC2"/>
        <w:rPr>
          <w:rFonts w:eastAsiaTheme="minorEastAsia"/>
          <w:color w:val="auto"/>
          <w:lang w:eastAsia="ja-JP"/>
        </w:rPr>
      </w:pPr>
      <w:r w:rsidRPr="00684037">
        <w:t>3.2.</w:t>
      </w:r>
      <w:r>
        <w:rPr>
          <w:rFonts w:eastAsiaTheme="minorEastAsia"/>
          <w:color w:val="auto"/>
          <w:lang w:eastAsia="ja-JP"/>
        </w:rPr>
        <w:tab/>
      </w:r>
      <w:r w:rsidRPr="00684037">
        <w:rPr>
          <w:bCs/>
          <w:i/>
          <w:lang w:eastAsia="ja-JP"/>
        </w:rPr>
        <w:t>Factory Acceptance</w:t>
      </w:r>
      <w:r>
        <w:tab/>
      </w:r>
      <w:r>
        <w:fldChar w:fldCharType="begin"/>
      </w:r>
      <w:r>
        <w:instrText xml:space="preserve"> PAGEREF _Toc66289151 \h </w:instrText>
      </w:r>
      <w:r>
        <w:fldChar w:fldCharType="separate"/>
      </w:r>
      <w:r>
        <w:t>16</w:t>
      </w:r>
      <w:r>
        <w:fldChar w:fldCharType="end"/>
      </w:r>
    </w:p>
    <w:p w14:paraId="00F0DE55" w14:textId="180DA8FC" w:rsidR="001D7BFD" w:rsidRDefault="001D7BFD">
      <w:pPr>
        <w:pStyle w:val="TOC3"/>
        <w:tabs>
          <w:tab w:val="left" w:pos="1134"/>
        </w:tabs>
        <w:rPr>
          <w:rFonts w:eastAsiaTheme="minorEastAsia"/>
          <w:noProof/>
          <w:color w:val="auto"/>
          <w:sz w:val="22"/>
          <w:lang w:eastAsia="ja-JP"/>
        </w:rPr>
      </w:pPr>
      <w:r w:rsidRPr="00684037">
        <w:rPr>
          <w:noProof/>
        </w:rPr>
        <w:t>3.2.1.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_Toc66289152 \h </w:instrText>
      </w:r>
      <w:r>
        <w:rPr>
          <w:noProof/>
        </w:rPr>
      </w:r>
      <w:r>
        <w:rPr>
          <w:noProof/>
        </w:rPr>
        <w:fldChar w:fldCharType="separate"/>
      </w:r>
      <w:r>
        <w:rPr>
          <w:noProof/>
        </w:rPr>
        <w:t>16</w:t>
      </w:r>
      <w:r>
        <w:rPr>
          <w:noProof/>
        </w:rPr>
        <w:fldChar w:fldCharType="end"/>
      </w:r>
    </w:p>
    <w:p w14:paraId="338E02E0" w14:textId="636D0106" w:rsidR="001D7BFD" w:rsidRDefault="001D7BFD">
      <w:pPr>
        <w:pStyle w:val="TOC3"/>
        <w:tabs>
          <w:tab w:val="left" w:pos="1134"/>
        </w:tabs>
        <w:rPr>
          <w:rFonts w:eastAsiaTheme="minorEastAsia"/>
          <w:noProof/>
          <w:color w:val="auto"/>
          <w:sz w:val="22"/>
          <w:lang w:eastAsia="ja-JP"/>
        </w:rPr>
      </w:pPr>
      <w:r w:rsidRPr="00684037">
        <w:rPr>
          <w:noProof/>
        </w:rPr>
        <w:t>3.2.2.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_Toc66289153 \h </w:instrText>
      </w:r>
      <w:r>
        <w:rPr>
          <w:noProof/>
        </w:rPr>
      </w:r>
      <w:r>
        <w:rPr>
          <w:noProof/>
        </w:rPr>
        <w:fldChar w:fldCharType="separate"/>
      </w:r>
      <w:r>
        <w:rPr>
          <w:noProof/>
        </w:rPr>
        <w:t>16</w:t>
      </w:r>
      <w:r>
        <w:rPr>
          <w:noProof/>
        </w:rPr>
        <w:fldChar w:fldCharType="end"/>
      </w:r>
    </w:p>
    <w:p w14:paraId="6A11145B" w14:textId="51EE5DF5" w:rsidR="001D7BFD" w:rsidRDefault="001D7BFD">
      <w:pPr>
        <w:pStyle w:val="TOC3"/>
        <w:tabs>
          <w:tab w:val="left" w:pos="1134"/>
        </w:tabs>
        <w:rPr>
          <w:rFonts w:eastAsiaTheme="minorEastAsia"/>
          <w:noProof/>
          <w:color w:val="auto"/>
          <w:sz w:val="22"/>
          <w:lang w:eastAsia="ja-JP"/>
        </w:rPr>
      </w:pPr>
      <w:r w:rsidRPr="00684037">
        <w:rPr>
          <w:noProof/>
        </w:rPr>
        <w:t>3.2.3.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_Toc66289154 \h </w:instrText>
      </w:r>
      <w:r>
        <w:rPr>
          <w:noProof/>
        </w:rPr>
      </w:r>
      <w:r>
        <w:rPr>
          <w:noProof/>
        </w:rPr>
        <w:fldChar w:fldCharType="separate"/>
      </w:r>
      <w:r>
        <w:rPr>
          <w:noProof/>
        </w:rPr>
        <w:t>17</w:t>
      </w:r>
      <w:r>
        <w:rPr>
          <w:noProof/>
        </w:rPr>
        <w:fldChar w:fldCharType="end"/>
      </w:r>
    </w:p>
    <w:p w14:paraId="2C46C941" w14:textId="17B50622" w:rsidR="001D7BFD" w:rsidRDefault="001D7BFD">
      <w:pPr>
        <w:pStyle w:val="TOC3"/>
        <w:tabs>
          <w:tab w:val="left" w:pos="1134"/>
        </w:tabs>
        <w:rPr>
          <w:rFonts w:eastAsiaTheme="minorEastAsia"/>
          <w:noProof/>
          <w:color w:val="auto"/>
          <w:sz w:val="22"/>
          <w:lang w:eastAsia="ja-JP"/>
        </w:rPr>
      </w:pPr>
      <w:r w:rsidRPr="00684037">
        <w:rPr>
          <w:noProof/>
        </w:rPr>
        <w:t>3.2.4.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_Toc66289155 \h </w:instrText>
      </w:r>
      <w:r>
        <w:rPr>
          <w:noProof/>
        </w:rPr>
      </w:r>
      <w:r>
        <w:rPr>
          <w:noProof/>
        </w:rPr>
        <w:fldChar w:fldCharType="separate"/>
      </w:r>
      <w:r>
        <w:rPr>
          <w:noProof/>
        </w:rPr>
        <w:t>17</w:t>
      </w:r>
      <w:r>
        <w:rPr>
          <w:noProof/>
        </w:rPr>
        <w:fldChar w:fldCharType="end"/>
      </w:r>
    </w:p>
    <w:p w14:paraId="32A38AD8" w14:textId="3900A48F" w:rsidR="001D7BFD" w:rsidRDefault="001D7BFD">
      <w:pPr>
        <w:pStyle w:val="TOC2"/>
        <w:rPr>
          <w:rFonts w:eastAsiaTheme="minorEastAsia"/>
          <w:color w:val="auto"/>
          <w:lang w:eastAsia="ja-JP"/>
        </w:rPr>
      </w:pPr>
      <w:r w:rsidRPr="00684037">
        <w:t>3.3.</w:t>
      </w:r>
      <w:r>
        <w:rPr>
          <w:rFonts w:eastAsiaTheme="minorEastAsia"/>
          <w:color w:val="auto"/>
          <w:lang w:eastAsia="ja-JP"/>
        </w:rPr>
        <w:tab/>
      </w:r>
      <w:r w:rsidRPr="00684037">
        <w:rPr>
          <w:bCs/>
          <w:i/>
          <w:lang w:eastAsia="ja-JP"/>
        </w:rPr>
        <w:t>Site Acceptance</w:t>
      </w:r>
      <w:r>
        <w:tab/>
      </w:r>
      <w:r>
        <w:fldChar w:fldCharType="begin"/>
      </w:r>
      <w:r>
        <w:instrText xml:space="preserve"> PAGEREF _Toc66289156 \h </w:instrText>
      </w:r>
      <w:r>
        <w:fldChar w:fldCharType="separate"/>
      </w:r>
      <w:r>
        <w:t>17</w:t>
      </w:r>
      <w:r>
        <w:fldChar w:fldCharType="end"/>
      </w:r>
    </w:p>
    <w:p w14:paraId="47125E34" w14:textId="4166089A" w:rsidR="001D7BFD" w:rsidRDefault="001D7BFD">
      <w:pPr>
        <w:pStyle w:val="TOC3"/>
        <w:tabs>
          <w:tab w:val="left" w:pos="1134"/>
        </w:tabs>
        <w:rPr>
          <w:rFonts w:eastAsiaTheme="minorEastAsia"/>
          <w:noProof/>
          <w:color w:val="auto"/>
          <w:sz w:val="22"/>
          <w:lang w:eastAsia="ja-JP"/>
        </w:rPr>
      </w:pPr>
      <w:r w:rsidRPr="00684037">
        <w:rPr>
          <w:noProof/>
        </w:rPr>
        <w:t>3.3.1.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_Toc66289157 \h </w:instrText>
      </w:r>
      <w:r>
        <w:rPr>
          <w:noProof/>
        </w:rPr>
      </w:r>
      <w:r>
        <w:rPr>
          <w:noProof/>
        </w:rPr>
        <w:fldChar w:fldCharType="separate"/>
      </w:r>
      <w:r>
        <w:rPr>
          <w:noProof/>
        </w:rPr>
        <w:t>18</w:t>
      </w:r>
      <w:r>
        <w:rPr>
          <w:noProof/>
        </w:rPr>
        <w:fldChar w:fldCharType="end"/>
      </w:r>
    </w:p>
    <w:p w14:paraId="26B4D3A6" w14:textId="652F9847" w:rsidR="001D7BFD" w:rsidRDefault="001D7BFD">
      <w:pPr>
        <w:pStyle w:val="TOC3"/>
        <w:tabs>
          <w:tab w:val="left" w:pos="1134"/>
        </w:tabs>
        <w:rPr>
          <w:rFonts w:eastAsiaTheme="minorEastAsia"/>
          <w:noProof/>
          <w:color w:val="auto"/>
          <w:sz w:val="22"/>
          <w:lang w:eastAsia="ja-JP"/>
        </w:rPr>
      </w:pPr>
      <w:r w:rsidRPr="00684037">
        <w:rPr>
          <w:noProof/>
        </w:rPr>
        <w:t>3.3.2.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_Toc66289158 \h </w:instrText>
      </w:r>
      <w:r>
        <w:rPr>
          <w:noProof/>
        </w:rPr>
      </w:r>
      <w:r>
        <w:rPr>
          <w:noProof/>
        </w:rPr>
        <w:fldChar w:fldCharType="separate"/>
      </w:r>
      <w:r>
        <w:rPr>
          <w:noProof/>
        </w:rPr>
        <w:t>18</w:t>
      </w:r>
      <w:r>
        <w:rPr>
          <w:noProof/>
        </w:rPr>
        <w:fldChar w:fldCharType="end"/>
      </w:r>
    </w:p>
    <w:p w14:paraId="02284A38" w14:textId="1FEE763C" w:rsidR="001D7BFD" w:rsidRDefault="001D7BFD">
      <w:pPr>
        <w:pStyle w:val="TOC3"/>
        <w:tabs>
          <w:tab w:val="left" w:pos="1134"/>
        </w:tabs>
        <w:rPr>
          <w:rFonts w:eastAsiaTheme="minorEastAsia"/>
          <w:noProof/>
          <w:color w:val="auto"/>
          <w:sz w:val="22"/>
          <w:lang w:eastAsia="ja-JP"/>
        </w:rPr>
      </w:pPr>
      <w:r w:rsidRPr="00684037">
        <w:rPr>
          <w:noProof/>
        </w:rPr>
        <w:t>3.3.3.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_Toc66289159 \h </w:instrText>
      </w:r>
      <w:r>
        <w:rPr>
          <w:noProof/>
        </w:rPr>
      </w:r>
      <w:r>
        <w:rPr>
          <w:noProof/>
        </w:rPr>
        <w:fldChar w:fldCharType="separate"/>
      </w:r>
      <w:r>
        <w:rPr>
          <w:noProof/>
        </w:rPr>
        <w:t>19</w:t>
      </w:r>
      <w:r>
        <w:rPr>
          <w:noProof/>
        </w:rPr>
        <w:fldChar w:fldCharType="end"/>
      </w:r>
    </w:p>
    <w:p w14:paraId="5EB401AF" w14:textId="396ABD77" w:rsidR="001D7BFD" w:rsidRDefault="001D7BFD">
      <w:pPr>
        <w:pStyle w:val="TOC3"/>
        <w:tabs>
          <w:tab w:val="left" w:pos="1134"/>
        </w:tabs>
        <w:rPr>
          <w:rFonts w:eastAsiaTheme="minorEastAsia"/>
          <w:noProof/>
          <w:color w:val="auto"/>
          <w:sz w:val="22"/>
          <w:lang w:eastAsia="ja-JP"/>
        </w:rPr>
      </w:pPr>
      <w:r w:rsidRPr="00684037">
        <w:rPr>
          <w:noProof/>
        </w:rPr>
        <w:t>3.3.4.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_Toc66289160 \h </w:instrText>
      </w:r>
      <w:r>
        <w:rPr>
          <w:noProof/>
        </w:rPr>
      </w:r>
      <w:r>
        <w:rPr>
          <w:noProof/>
        </w:rPr>
        <w:fldChar w:fldCharType="separate"/>
      </w:r>
      <w:r>
        <w:rPr>
          <w:noProof/>
        </w:rPr>
        <w:t>19</w:t>
      </w:r>
      <w:r>
        <w:rPr>
          <w:noProof/>
        </w:rPr>
        <w:fldChar w:fldCharType="end"/>
      </w:r>
    </w:p>
    <w:p w14:paraId="3AB19162" w14:textId="37E92F14" w:rsidR="001D7BFD" w:rsidRDefault="001D7BFD">
      <w:pPr>
        <w:pStyle w:val="TOC2"/>
        <w:rPr>
          <w:rFonts w:eastAsiaTheme="minorEastAsia"/>
          <w:color w:val="auto"/>
          <w:lang w:eastAsia="ja-JP"/>
        </w:rPr>
      </w:pPr>
      <w:r w:rsidRPr="00684037">
        <w:t>3.4.</w:t>
      </w:r>
      <w:r>
        <w:rPr>
          <w:rFonts w:eastAsiaTheme="minorEastAsia"/>
          <w:color w:val="auto"/>
          <w:lang w:eastAsia="ja-JP"/>
        </w:rPr>
        <w:tab/>
      </w:r>
      <w:r w:rsidRPr="00684037">
        <w:rPr>
          <w:bCs/>
          <w:i/>
          <w:lang w:eastAsia="ja-JP"/>
        </w:rPr>
        <w:t>SYSTEM ACCEPTANCE</w:t>
      </w:r>
      <w:r>
        <w:tab/>
      </w:r>
      <w:r>
        <w:fldChar w:fldCharType="begin"/>
      </w:r>
      <w:r>
        <w:instrText xml:space="preserve"> PAGEREF _Toc66289161 \h </w:instrText>
      </w:r>
      <w:r>
        <w:fldChar w:fldCharType="separate"/>
      </w:r>
      <w:r>
        <w:t>19</w:t>
      </w:r>
      <w:r>
        <w:fldChar w:fldCharType="end"/>
      </w:r>
    </w:p>
    <w:p w14:paraId="49234247" w14:textId="04D54A6D" w:rsidR="001D7BFD" w:rsidRDefault="001D7BFD">
      <w:pPr>
        <w:pStyle w:val="TOC3"/>
        <w:tabs>
          <w:tab w:val="left" w:pos="1134"/>
        </w:tabs>
        <w:rPr>
          <w:rFonts w:eastAsiaTheme="minorEastAsia"/>
          <w:noProof/>
          <w:color w:val="auto"/>
          <w:sz w:val="22"/>
          <w:lang w:eastAsia="ja-JP"/>
        </w:rPr>
      </w:pPr>
      <w:r w:rsidRPr="00684037">
        <w:rPr>
          <w:noProof/>
        </w:rPr>
        <w:t>3.4.1.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_Toc66289162 \h </w:instrText>
      </w:r>
      <w:r>
        <w:rPr>
          <w:noProof/>
        </w:rPr>
      </w:r>
      <w:r>
        <w:rPr>
          <w:noProof/>
        </w:rPr>
        <w:fldChar w:fldCharType="separate"/>
      </w:r>
      <w:r>
        <w:rPr>
          <w:noProof/>
        </w:rPr>
        <w:t>19</w:t>
      </w:r>
      <w:r>
        <w:rPr>
          <w:noProof/>
        </w:rPr>
        <w:fldChar w:fldCharType="end"/>
      </w:r>
    </w:p>
    <w:p w14:paraId="68B28A49" w14:textId="364E6377" w:rsidR="001D7BFD" w:rsidRDefault="001D7BFD">
      <w:pPr>
        <w:pStyle w:val="TOC3"/>
        <w:tabs>
          <w:tab w:val="left" w:pos="1134"/>
        </w:tabs>
        <w:rPr>
          <w:rFonts w:eastAsiaTheme="minorEastAsia"/>
          <w:noProof/>
          <w:color w:val="auto"/>
          <w:sz w:val="22"/>
          <w:lang w:eastAsia="ja-JP"/>
        </w:rPr>
      </w:pPr>
      <w:r w:rsidRPr="00684037">
        <w:rPr>
          <w:noProof/>
        </w:rPr>
        <w:t>3.4.2.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_Toc66289163 \h </w:instrText>
      </w:r>
      <w:r>
        <w:rPr>
          <w:noProof/>
        </w:rPr>
      </w:r>
      <w:r>
        <w:rPr>
          <w:noProof/>
        </w:rPr>
        <w:fldChar w:fldCharType="separate"/>
      </w:r>
      <w:r>
        <w:rPr>
          <w:noProof/>
        </w:rPr>
        <w:t>20</w:t>
      </w:r>
      <w:r>
        <w:rPr>
          <w:noProof/>
        </w:rPr>
        <w:fldChar w:fldCharType="end"/>
      </w:r>
    </w:p>
    <w:p w14:paraId="24701353" w14:textId="57F85276" w:rsidR="001D7BFD" w:rsidRDefault="001D7BFD">
      <w:pPr>
        <w:pStyle w:val="TOC3"/>
        <w:tabs>
          <w:tab w:val="left" w:pos="1134"/>
        </w:tabs>
        <w:rPr>
          <w:rFonts w:eastAsiaTheme="minorEastAsia"/>
          <w:noProof/>
          <w:color w:val="auto"/>
          <w:sz w:val="22"/>
          <w:lang w:eastAsia="ja-JP"/>
        </w:rPr>
      </w:pPr>
      <w:r w:rsidRPr="00684037">
        <w:rPr>
          <w:noProof/>
        </w:rPr>
        <w:t>3.4.3.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_Toc66289164 \h </w:instrText>
      </w:r>
      <w:r>
        <w:rPr>
          <w:noProof/>
        </w:rPr>
      </w:r>
      <w:r>
        <w:rPr>
          <w:noProof/>
        </w:rPr>
        <w:fldChar w:fldCharType="separate"/>
      </w:r>
      <w:r>
        <w:rPr>
          <w:noProof/>
        </w:rPr>
        <w:t>20</w:t>
      </w:r>
      <w:r>
        <w:rPr>
          <w:noProof/>
        </w:rPr>
        <w:fldChar w:fldCharType="end"/>
      </w:r>
    </w:p>
    <w:p w14:paraId="7AA213D7" w14:textId="6D54F53F" w:rsidR="001D7BFD" w:rsidRDefault="001D7BFD">
      <w:pPr>
        <w:pStyle w:val="TOC1"/>
        <w:rPr>
          <w:rFonts w:eastAsiaTheme="minorEastAsia"/>
          <w:b w:val="0"/>
          <w:caps w:val="0"/>
          <w:color w:val="auto"/>
          <w:lang w:eastAsia="ja-JP"/>
        </w:rPr>
      </w:pPr>
      <w:r w:rsidRPr="00684037">
        <w:t>4.</w:t>
      </w:r>
      <w:r>
        <w:rPr>
          <w:rFonts w:eastAsiaTheme="minorEastAsia"/>
          <w:b w:val="0"/>
          <w:caps w:val="0"/>
          <w:color w:val="auto"/>
          <w:lang w:eastAsia="ja-JP"/>
        </w:rPr>
        <w:tab/>
      </w:r>
      <w:r>
        <w:t>Final Acceptance</w:t>
      </w:r>
      <w:r>
        <w:tab/>
      </w:r>
      <w:r>
        <w:fldChar w:fldCharType="begin"/>
      </w:r>
      <w:r>
        <w:instrText xml:space="preserve"> PAGEREF _Toc66289165 \h </w:instrText>
      </w:r>
      <w:r>
        <w:fldChar w:fldCharType="separate"/>
      </w:r>
      <w:r>
        <w:t>22</w:t>
      </w:r>
      <w:r>
        <w:fldChar w:fldCharType="end"/>
      </w:r>
    </w:p>
    <w:p w14:paraId="36E02441" w14:textId="22068AA3" w:rsidR="001D7BFD" w:rsidRDefault="001D7BFD">
      <w:pPr>
        <w:pStyle w:val="TOC2"/>
        <w:rPr>
          <w:rFonts w:eastAsiaTheme="minorEastAsia"/>
          <w:color w:val="auto"/>
          <w:lang w:eastAsia="ja-JP"/>
        </w:rPr>
      </w:pPr>
      <w:r w:rsidRPr="00684037">
        <w:t>4.1.</w:t>
      </w:r>
      <w:r>
        <w:rPr>
          <w:rFonts w:eastAsiaTheme="minorEastAsia"/>
          <w:color w:val="auto"/>
          <w:lang w:eastAsia="ja-JP"/>
        </w:rPr>
        <w:tab/>
      </w:r>
      <w:r>
        <w:t>Introduction</w:t>
      </w:r>
      <w:r>
        <w:tab/>
      </w:r>
      <w:r>
        <w:fldChar w:fldCharType="begin"/>
      </w:r>
      <w:r>
        <w:instrText xml:space="preserve"> PAGEREF _Toc66289166 \h </w:instrText>
      </w:r>
      <w:r>
        <w:fldChar w:fldCharType="separate"/>
      </w:r>
      <w:r>
        <w:t>22</w:t>
      </w:r>
      <w:r>
        <w:fldChar w:fldCharType="end"/>
      </w:r>
    </w:p>
    <w:p w14:paraId="4FDBA2E9" w14:textId="63A83AEA" w:rsidR="001D7BFD" w:rsidRDefault="001D7BFD">
      <w:pPr>
        <w:pStyle w:val="TOC2"/>
        <w:rPr>
          <w:rFonts w:eastAsiaTheme="minorEastAsia"/>
          <w:color w:val="auto"/>
          <w:lang w:eastAsia="ja-JP"/>
        </w:rPr>
      </w:pPr>
      <w:r w:rsidRPr="00684037">
        <w:t>4.2.</w:t>
      </w:r>
      <w:r>
        <w:rPr>
          <w:rFonts w:eastAsiaTheme="minorEastAsia"/>
          <w:color w:val="auto"/>
          <w:lang w:eastAsia="ja-JP"/>
        </w:rPr>
        <w:tab/>
      </w:r>
      <w:r>
        <w:t>Test Readiness</w:t>
      </w:r>
      <w:r>
        <w:tab/>
      </w:r>
      <w:r>
        <w:fldChar w:fldCharType="begin"/>
      </w:r>
      <w:r>
        <w:instrText xml:space="preserve"> PAGEREF _Toc66289167 \h </w:instrText>
      </w:r>
      <w:r>
        <w:fldChar w:fldCharType="separate"/>
      </w:r>
      <w:r>
        <w:t>22</w:t>
      </w:r>
      <w:r>
        <w:fldChar w:fldCharType="end"/>
      </w:r>
    </w:p>
    <w:p w14:paraId="3805A18E" w14:textId="269CB0DE" w:rsidR="001D7BFD" w:rsidRDefault="001D7BFD">
      <w:pPr>
        <w:pStyle w:val="TOC2"/>
        <w:rPr>
          <w:rFonts w:eastAsiaTheme="minorEastAsia"/>
          <w:color w:val="auto"/>
          <w:lang w:eastAsia="ja-JP"/>
        </w:rPr>
      </w:pPr>
      <w:r w:rsidRPr="00684037">
        <w:t>4.3.</w:t>
      </w:r>
      <w:r>
        <w:rPr>
          <w:rFonts w:eastAsiaTheme="minorEastAsia"/>
          <w:color w:val="auto"/>
          <w:lang w:eastAsia="ja-JP"/>
        </w:rPr>
        <w:tab/>
      </w:r>
      <w:r>
        <w:rPr>
          <w:lang w:eastAsia="ja-JP"/>
        </w:rPr>
        <w:t>Execution</w:t>
      </w:r>
      <w:r>
        <w:tab/>
      </w:r>
      <w:r>
        <w:fldChar w:fldCharType="begin"/>
      </w:r>
      <w:r>
        <w:instrText xml:space="preserve"> PAGEREF _Toc66289168 \h </w:instrText>
      </w:r>
      <w:r>
        <w:fldChar w:fldCharType="separate"/>
      </w:r>
      <w:r>
        <w:t>22</w:t>
      </w:r>
      <w:r>
        <w:fldChar w:fldCharType="end"/>
      </w:r>
    </w:p>
    <w:p w14:paraId="4B13A76A" w14:textId="69FA3BED" w:rsidR="001D7BFD" w:rsidRDefault="001D7BFD">
      <w:pPr>
        <w:pStyle w:val="TOC1"/>
        <w:rPr>
          <w:rFonts w:eastAsiaTheme="minorEastAsia"/>
          <w:b w:val="0"/>
          <w:caps w:val="0"/>
          <w:color w:val="auto"/>
          <w:lang w:eastAsia="ja-JP"/>
        </w:rPr>
      </w:pPr>
      <w:r w:rsidRPr="00684037">
        <w:lastRenderedPageBreak/>
        <w:t>5.</w:t>
      </w:r>
      <w:r>
        <w:rPr>
          <w:rFonts w:eastAsiaTheme="minorEastAsia"/>
          <w:b w:val="0"/>
          <w:caps w:val="0"/>
          <w:color w:val="auto"/>
          <w:lang w:eastAsia="ja-JP"/>
        </w:rPr>
        <w:tab/>
      </w:r>
      <w:r>
        <w:t>references</w:t>
      </w:r>
      <w:r>
        <w:tab/>
      </w:r>
      <w:r>
        <w:fldChar w:fldCharType="begin"/>
      </w:r>
      <w:r>
        <w:instrText xml:space="preserve"> PAGEREF _Toc66289169 \h </w:instrText>
      </w:r>
      <w:r>
        <w:fldChar w:fldCharType="separate"/>
      </w:r>
      <w:r>
        <w:t>23</w:t>
      </w:r>
      <w:r>
        <w:fldChar w:fldCharType="end"/>
      </w:r>
    </w:p>
    <w:p w14:paraId="4C0A7DC0" w14:textId="25E7C5E1" w:rsidR="001D7BFD" w:rsidRDefault="001D7BFD">
      <w:pPr>
        <w:pStyle w:val="TOC1"/>
        <w:tabs>
          <w:tab w:val="left" w:pos="1134"/>
        </w:tabs>
        <w:rPr>
          <w:rFonts w:eastAsiaTheme="minorEastAsia"/>
          <w:b w:val="0"/>
          <w:caps w:val="0"/>
          <w:color w:val="auto"/>
          <w:lang w:eastAsia="ja-JP"/>
        </w:rPr>
      </w:pPr>
      <w:r w:rsidRPr="00684037">
        <w:rPr>
          <w:u w:color="407EC9"/>
          <w:lang w:eastAsia="en-GB"/>
        </w:rPr>
        <w:t>ANNEX A</w:t>
      </w:r>
      <w:r>
        <w:rPr>
          <w:rFonts w:eastAsiaTheme="minorEastAsia"/>
          <w:b w:val="0"/>
          <w:caps w:val="0"/>
          <w:color w:val="auto"/>
          <w:lang w:eastAsia="ja-JP"/>
        </w:rPr>
        <w:tab/>
      </w:r>
      <w:r>
        <w:rPr>
          <w:lang w:eastAsia="en-GB"/>
        </w:rPr>
        <w:t xml:space="preserve">Example of </w:t>
      </w:r>
      <w:r>
        <w:rPr>
          <w:lang w:eastAsia="ja-JP"/>
        </w:rPr>
        <w:t>Acceptance</w:t>
      </w:r>
      <w:r>
        <w:rPr>
          <w:lang w:eastAsia="en-GB"/>
        </w:rPr>
        <w:t xml:space="preserve"> </w:t>
      </w:r>
      <w:r>
        <w:rPr>
          <w:lang w:eastAsia="ja-JP"/>
        </w:rPr>
        <w:t>documentations</w:t>
      </w:r>
      <w:r>
        <w:tab/>
      </w:r>
      <w:r>
        <w:fldChar w:fldCharType="begin"/>
      </w:r>
      <w:r>
        <w:instrText xml:space="preserve"> PAGEREF _Toc66289170 \h </w:instrText>
      </w:r>
      <w:r>
        <w:fldChar w:fldCharType="separate"/>
      </w:r>
      <w:r>
        <w:t>24</w:t>
      </w:r>
      <w:r>
        <w:fldChar w:fldCharType="end"/>
      </w:r>
    </w:p>
    <w:p w14:paraId="39FA41FA" w14:textId="0B966132" w:rsidR="00642025" w:rsidRPr="00F55AD7" w:rsidRDefault="000C2857" w:rsidP="00CB7D0F">
      <w:pPr>
        <w:pStyle w:val="BodyText"/>
      </w:pPr>
      <w:r>
        <w:rPr>
          <w:rFonts w:eastAsia="Times New Roman" w:cs="Times New Roman"/>
          <w:b/>
          <w:noProof/>
          <w:color w:val="00558C" w:themeColor="accent1"/>
          <w:szCs w:val="20"/>
        </w:rPr>
        <w:fldChar w:fldCharType="end"/>
      </w:r>
    </w:p>
    <w:p w14:paraId="50C1F168" w14:textId="77777777" w:rsidR="0078486B" w:rsidRPr="00F55AD7" w:rsidRDefault="002F265A" w:rsidP="00C9558A">
      <w:pPr>
        <w:pStyle w:val="ListofFigures"/>
      </w:pPr>
      <w:r w:rsidRPr="00F55AD7">
        <w:t>List of Tables</w:t>
      </w:r>
      <w:r w:rsidR="00176BB8">
        <w:t xml:space="preserve"> </w:t>
      </w:r>
    </w:p>
    <w:p w14:paraId="2F02AAC3" w14:textId="1F03DF46" w:rsidR="001D7BFD" w:rsidRDefault="0080602A">
      <w:pPr>
        <w:pStyle w:val="TableofFigures"/>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1D7BFD" w:rsidRPr="00CD0D9A">
        <w:rPr>
          <w:rFonts w:ascii="Calibri" w:hAnsi="Calibri"/>
          <w:noProof/>
        </w:rPr>
        <w:t>Table 1</w:t>
      </w:r>
      <w:r w:rsidR="001D7BFD">
        <w:rPr>
          <w:rFonts w:eastAsiaTheme="minorEastAsia"/>
          <w:i w:val="0"/>
          <w:noProof/>
          <w:color w:val="auto"/>
          <w:lang w:eastAsia="ja-JP"/>
        </w:rPr>
        <w:tab/>
      </w:r>
      <w:r w:rsidR="001D7BFD">
        <w:rPr>
          <w:noProof/>
        </w:rPr>
        <w:t>An example of the Requirement Traceability Matrix</w:t>
      </w:r>
      <w:r w:rsidR="001D7BFD">
        <w:rPr>
          <w:noProof/>
        </w:rPr>
        <w:tab/>
      </w:r>
      <w:r w:rsidR="001D7BFD">
        <w:rPr>
          <w:noProof/>
        </w:rPr>
        <w:fldChar w:fldCharType="begin"/>
      </w:r>
      <w:r w:rsidR="001D7BFD">
        <w:rPr>
          <w:noProof/>
        </w:rPr>
        <w:instrText xml:space="preserve"> PAGEREF _Toc66289171 \h </w:instrText>
      </w:r>
      <w:r w:rsidR="001D7BFD">
        <w:rPr>
          <w:noProof/>
        </w:rPr>
      </w:r>
      <w:r w:rsidR="001D7BFD">
        <w:rPr>
          <w:noProof/>
        </w:rPr>
        <w:fldChar w:fldCharType="separate"/>
      </w:r>
      <w:r w:rsidR="001D7BFD">
        <w:rPr>
          <w:noProof/>
        </w:rPr>
        <w:t>10</w:t>
      </w:r>
      <w:r w:rsidR="001D7BFD">
        <w:rPr>
          <w:noProof/>
        </w:rPr>
        <w:fldChar w:fldCharType="end"/>
      </w:r>
    </w:p>
    <w:p w14:paraId="5ED5920A" w14:textId="668FA039" w:rsidR="00161325" w:rsidRPr="00CB7D0F" w:rsidRDefault="0080602A" w:rsidP="00CB7D0F">
      <w:pPr>
        <w:pStyle w:val="BodyText"/>
      </w:pPr>
      <w:r>
        <w:rPr>
          <w:i/>
          <w:color w:val="00558C"/>
        </w:rPr>
        <w:fldChar w:fldCharType="end"/>
      </w:r>
    </w:p>
    <w:p w14:paraId="4250651F" w14:textId="77777777" w:rsidR="00994D97" w:rsidRPr="00F55AD7" w:rsidRDefault="00994D97" w:rsidP="00C9558A">
      <w:pPr>
        <w:pStyle w:val="ListofFigures"/>
      </w:pPr>
      <w:r w:rsidRPr="00F55AD7">
        <w:t>List of Figures</w:t>
      </w:r>
    </w:p>
    <w:p w14:paraId="4A0BE9EE" w14:textId="3E09315C" w:rsidR="001D7BFD" w:rsidRDefault="00923B4D">
      <w:pPr>
        <w:pStyle w:val="TableofFigures"/>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1D7BFD">
        <w:rPr>
          <w:noProof/>
        </w:rPr>
        <w:t>Figure 1</w:t>
      </w:r>
      <w:r w:rsidR="001D7BFD">
        <w:rPr>
          <w:rFonts w:eastAsiaTheme="minorEastAsia"/>
          <w:i w:val="0"/>
          <w:noProof/>
          <w:color w:val="auto"/>
          <w:lang w:eastAsia="ja-JP"/>
        </w:rPr>
        <w:tab/>
      </w:r>
      <w:r w:rsidR="001D7BFD">
        <w:rPr>
          <w:noProof/>
        </w:rPr>
        <w:t>VTS System breakdown structure and order of acceptance</w:t>
      </w:r>
      <w:r w:rsidR="001D7BFD">
        <w:rPr>
          <w:noProof/>
        </w:rPr>
        <w:tab/>
      </w:r>
      <w:r w:rsidR="001D7BFD">
        <w:rPr>
          <w:noProof/>
        </w:rPr>
        <w:fldChar w:fldCharType="begin"/>
      </w:r>
      <w:r w:rsidR="001D7BFD">
        <w:rPr>
          <w:noProof/>
        </w:rPr>
        <w:instrText xml:space="preserve"> PAGEREF _Toc66289172 \h </w:instrText>
      </w:r>
      <w:r w:rsidR="001D7BFD">
        <w:rPr>
          <w:noProof/>
        </w:rPr>
      </w:r>
      <w:r w:rsidR="001D7BFD">
        <w:rPr>
          <w:noProof/>
        </w:rPr>
        <w:fldChar w:fldCharType="separate"/>
      </w:r>
      <w:r w:rsidR="001D7BFD">
        <w:rPr>
          <w:noProof/>
        </w:rPr>
        <w:t>8</w:t>
      </w:r>
      <w:r w:rsidR="001D7BFD">
        <w:rPr>
          <w:noProof/>
        </w:rPr>
        <w:fldChar w:fldCharType="end"/>
      </w:r>
    </w:p>
    <w:p w14:paraId="461A1F7C" w14:textId="0AC370B2" w:rsidR="001D7BFD" w:rsidRDefault="001D7BFD">
      <w:pPr>
        <w:pStyle w:val="TableofFigures"/>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_Toc66289173 \h </w:instrText>
      </w:r>
      <w:r>
        <w:rPr>
          <w:noProof/>
        </w:rPr>
      </w:r>
      <w:r>
        <w:rPr>
          <w:noProof/>
        </w:rPr>
        <w:fldChar w:fldCharType="separate"/>
      </w:r>
      <w:r>
        <w:rPr>
          <w:noProof/>
        </w:rPr>
        <w:t>9</w:t>
      </w:r>
      <w:r>
        <w:rPr>
          <w:noProof/>
        </w:rPr>
        <w:fldChar w:fldCharType="end"/>
      </w:r>
    </w:p>
    <w:p w14:paraId="316DB59A" w14:textId="3E9A8C7A" w:rsidR="005E4659" w:rsidRPr="00176BB8" w:rsidRDefault="00923B4D" w:rsidP="00CB7D0F">
      <w:pPr>
        <w:pStyle w:val="BodyText"/>
      </w:pPr>
      <w:r w:rsidRPr="00F55AD7">
        <w:fldChar w:fldCharType="end"/>
      </w:r>
    </w:p>
    <w:p w14:paraId="58DCA7F7" w14:textId="77777777" w:rsidR="00176BB8" w:rsidRPr="00176BB8" w:rsidRDefault="00176BB8" w:rsidP="002E560E">
      <w:pPr>
        <w:pStyle w:val="TableofFigures"/>
      </w:pPr>
    </w:p>
    <w:p w14:paraId="24249276" w14:textId="77777777" w:rsidR="00790277" w:rsidRPr="00462095" w:rsidRDefault="00790277" w:rsidP="00462095">
      <w:pPr>
        <w:pStyle w:val="BodyText"/>
        <w:sectPr w:rsidR="00790277" w:rsidRPr="00462095"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1118793C" w14:textId="1D3CAC1E" w:rsidR="001E2669" w:rsidRPr="00F55AD7" w:rsidRDefault="001E2669" w:rsidP="001E2669">
      <w:pPr>
        <w:pStyle w:val="Heading1"/>
      </w:pPr>
      <w:bookmarkStart w:id="25" w:name="_Toc66289130"/>
      <w:r>
        <w:lastRenderedPageBreak/>
        <w:t>Introduction</w:t>
      </w:r>
      <w:bookmarkEnd w:id="25"/>
    </w:p>
    <w:p w14:paraId="72EFBA80" w14:textId="77777777" w:rsidR="001E2669" w:rsidRDefault="001E2669" w:rsidP="001E2669">
      <w:pPr>
        <w:pStyle w:val="Heading1separationline"/>
      </w:pPr>
    </w:p>
    <w:p w14:paraId="053B83DF" w14:textId="77777777" w:rsidR="00D4020C" w:rsidRPr="00BA1C02" w:rsidRDefault="00D4020C" w:rsidP="00D4020C">
      <w:pPr>
        <w:pStyle w:val="Heading2"/>
        <w:rPr>
          <w:ins w:id="26" w:author="Fukuda Takuya" w:date="2021-08-04T11:17:00Z"/>
        </w:rPr>
      </w:pPr>
      <w:bookmarkStart w:id="27" w:name="_Toc66289131"/>
      <w:ins w:id="28" w:author="Fukuda Takuya" w:date="2021-08-04T11:17:00Z">
        <w:r w:rsidRPr="00CA15A7">
          <w:t>G1111 guideline series</w:t>
        </w:r>
      </w:ins>
    </w:p>
    <w:p w14:paraId="573EA826" w14:textId="77777777" w:rsidR="00D4020C" w:rsidRDefault="00D4020C" w:rsidP="00D4020C">
      <w:pPr>
        <w:pStyle w:val="Heading2separationline"/>
        <w:rPr>
          <w:ins w:id="29" w:author="Fukuda Takuya" w:date="2021-08-04T11:17:00Z"/>
        </w:rPr>
      </w:pPr>
    </w:p>
    <w:p w14:paraId="19C5A51B" w14:textId="77777777" w:rsidR="00D4020C" w:rsidRPr="00267947" w:rsidRDefault="00D4020C" w:rsidP="00D4020C">
      <w:pPr>
        <w:pStyle w:val="BodyText"/>
        <w:rPr>
          <w:ins w:id="30" w:author="Fukuda Takuya" w:date="2021-08-04T11:17:00Z"/>
        </w:rPr>
      </w:pPr>
      <w:ins w:id="31" w:author="Fukuda Takuya" w:date="2021-08-04T11:17:00Z">
        <w:r w:rsidRPr="001E2669">
          <w:t xml:space="preserve">This Guideline is one of the G1111 series of guideline documents. The purpose of the G1111 series is to assist the VTS authority in preparing the definition, specification, establishment, </w:t>
        </w:r>
        <w:r w:rsidRPr="00267947">
          <w:t xml:space="preserve">operation, and upgrades of a VTS system.  The documents address the relationship between the operational requirements and VTS system performance </w:t>
        </w:r>
        <w:r>
          <w:t xml:space="preserve">and functional </w:t>
        </w:r>
        <w:r w:rsidRPr="00267947">
          <w:t xml:space="preserve">requirements and how these reflect </w:t>
        </w:r>
        <w:r>
          <w:t>VTS S</w:t>
        </w:r>
        <w:r w:rsidRPr="00267947">
          <w:t xml:space="preserve">ystem design and </w:t>
        </w:r>
        <w:r>
          <w:t>VTS Equipment</w:t>
        </w:r>
        <w:r w:rsidRPr="00267947">
          <w:t xml:space="preserve"> requirements.</w:t>
        </w:r>
      </w:ins>
    </w:p>
    <w:p w14:paraId="4E5BB47B" w14:textId="77777777" w:rsidR="00D4020C" w:rsidRPr="00267947" w:rsidRDefault="00D4020C" w:rsidP="00D4020C">
      <w:pPr>
        <w:pStyle w:val="BodyText"/>
        <w:rPr>
          <w:ins w:id="32" w:author="Fukuda Takuya" w:date="2021-08-04T11:17:00Z"/>
        </w:rPr>
      </w:pPr>
      <w:ins w:id="33" w:author="Fukuda Takuya" w:date="2021-08-04T11:17:00Z">
        <w:r>
          <w:t>WITHOUT INFERRING PRIORITY, the G1111 series of guideline documents present system design, sensors, communications, processing, and acceptance</w:t>
        </w:r>
        <w:r w:rsidRPr="00267947">
          <w:t>. The guideline documents are numbered and titled as follows:</w:t>
        </w:r>
      </w:ins>
    </w:p>
    <w:p w14:paraId="2F27AAF3" w14:textId="77777777" w:rsidR="00D4020C" w:rsidRPr="006431ED" w:rsidRDefault="00D4020C" w:rsidP="00D4020C">
      <w:pPr>
        <w:pStyle w:val="Bullet1"/>
        <w:rPr>
          <w:ins w:id="34" w:author="Fukuda Takuya" w:date="2021-08-04T11:17:00Z"/>
          <w:lang w:val="en-US"/>
        </w:rPr>
      </w:pPr>
      <w:ins w:id="35" w:author="Fukuda Takuya" w:date="2021-08-04T11:17:00Z">
        <w:r w:rsidRPr="006431ED">
          <w:rPr>
            <w:lang w:val="en-US"/>
          </w:rPr>
          <w:t>G1111</w:t>
        </w:r>
        <w:r w:rsidRPr="006431ED">
          <w:rPr>
            <w:lang w:val="en-US"/>
          </w:rPr>
          <w:tab/>
          <w:t>Establishing Functional &amp; Performance Requirements for VTS Systems</w:t>
        </w:r>
      </w:ins>
    </w:p>
    <w:p w14:paraId="1FD60512" w14:textId="77777777" w:rsidR="00D4020C" w:rsidRPr="006431ED" w:rsidRDefault="00D4020C" w:rsidP="00D4020C">
      <w:pPr>
        <w:pStyle w:val="Bullet1"/>
        <w:rPr>
          <w:ins w:id="36" w:author="Fukuda Takuya" w:date="2021-08-04T11:17:00Z"/>
          <w:lang w:val="en-US"/>
        </w:rPr>
      </w:pPr>
      <w:ins w:id="37" w:author="Fukuda Takuya" w:date="2021-08-04T11:17:00Z">
        <w:r w:rsidRPr="006431ED">
          <w:rPr>
            <w:lang w:val="en-US"/>
          </w:rPr>
          <w:t>G1111-1</w:t>
        </w:r>
        <w:r w:rsidRPr="006431ED">
          <w:rPr>
            <w:lang w:val="en-US"/>
          </w:rPr>
          <w:tab/>
          <w:t>Producing Requirements for the Core VTS System</w:t>
        </w:r>
      </w:ins>
    </w:p>
    <w:p w14:paraId="708D4061" w14:textId="77777777" w:rsidR="00D4020C" w:rsidRPr="006431ED" w:rsidRDefault="00D4020C" w:rsidP="00D4020C">
      <w:pPr>
        <w:pStyle w:val="Bullet1"/>
        <w:rPr>
          <w:ins w:id="38" w:author="Fukuda Takuya" w:date="2021-08-04T11:17:00Z"/>
          <w:lang w:val="en-US"/>
        </w:rPr>
      </w:pPr>
      <w:ins w:id="39" w:author="Fukuda Takuya" w:date="2021-08-04T11:17:00Z">
        <w:r w:rsidRPr="006431ED">
          <w:rPr>
            <w:lang w:val="en-US"/>
          </w:rPr>
          <w:t>G1111-2</w:t>
        </w:r>
        <w:r w:rsidRPr="006431ED">
          <w:rPr>
            <w:lang w:val="en-US"/>
          </w:rPr>
          <w:tab/>
          <w:t>Producing Requirements for Voice Communications</w:t>
        </w:r>
      </w:ins>
    </w:p>
    <w:p w14:paraId="75EBB5F5" w14:textId="77777777" w:rsidR="00D4020C" w:rsidRPr="006431ED" w:rsidRDefault="00D4020C" w:rsidP="00D4020C">
      <w:pPr>
        <w:pStyle w:val="Bullet1"/>
        <w:rPr>
          <w:ins w:id="40" w:author="Fukuda Takuya" w:date="2021-08-04T11:17:00Z"/>
          <w:lang w:val="en-US"/>
        </w:rPr>
      </w:pPr>
      <w:ins w:id="41" w:author="Fukuda Takuya" w:date="2021-08-04T11:17:00Z">
        <w:r w:rsidRPr="006431ED">
          <w:rPr>
            <w:lang w:val="en-US"/>
          </w:rPr>
          <w:t>G1111-3</w:t>
        </w:r>
        <w:r w:rsidRPr="006431ED">
          <w:rPr>
            <w:lang w:val="en-US"/>
          </w:rPr>
          <w:tab/>
          <w:t xml:space="preserve">Producing Requirements for RADAR </w:t>
        </w:r>
      </w:ins>
    </w:p>
    <w:p w14:paraId="6EB0676B" w14:textId="77777777" w:rsidR="00D4020C" w:rsidRPr="006431ED" w:rsidRDefault="00D4020C" w:rsidP="00D4020C">
      <w:pPr>
        <w:pStyle w:val="Bullet1"/>
        <w:rPr>
          <w:ins w:id="42" w:author="Fukuda Takuya" w:date="2021-08-04T11:17:00Z"/>
          <w:lang w:val="en-US"/>
        </w:rPr>
      </w:pPr>
      <w:ins w:id="43" w:author="Fukuda Takuya" w:date="2021-08-04T11:17:00Z">
        <w:r w:rsidRPr="006431ED">
          <w:rPr>
            <w:lang w:val="en-US"/>
          </w:rPr>
          <w:t>G1111-4</w:t>
        </w:r>
        <w:r w:rsidRPr="006431ED">
          <w:rPr>
            <w:lang w:val="en-US"/>
          </w:rPr>
          <w:tab/>
          <w:t xml:space="preserve">Producing Requirements for AIS and VDES </w:t>
        </w:r>
      </w:ins>
    </w:p>
    <w:p w14:paraId="007C77F9" w14:textId="77777777" w:rsidR="00D4020C" w:rsidRPr="006431ED" w:rsidRDefault="00D4020C" w:rsidP="00D4020C">
      <w:pPr>
        <w:pStyle w:val="Bullet1"/>
        <w:rPr>
          <w:ins w:id="44" w:author="Fukuda Takuya" w:date="2021-08-04T11:17:00Z"/>
          <w:lang w:val="en-US"/>
        </w:rPr>
      </w:pPr>
      <w:ins w:id="45" w:author="Fukuda Takuya" w:date="2021-08-04T11:17:00Z">
        <w:r w:rsidRPr="006431ED">
          <w:rPr>
            <w:lang w:val="en-US"/>
          </w:rPr>
          <w:t>G1111-5</w:t>
        </w:r>
        <w:r w:rsidRPr="006431ED">
          <w:rPr>
            <w:lang w:val="en-US"/>
          </w:rPr>
          <w:tab/>
          <w:t>Producing Requirements for Environment Monitoring Systems</w:t>
        </w:r>
      </w:ins>
    </w:p>
    <w:p w14:paraId="421347ED" w14:textId="77777777" w:rsidR="00D4020C" w:rsidRPr="006431ED" w:rsidRDefault="00D4020C" w:rsidP="00D4020C">
      <w:pPr>
        <w:pStyle w:val="Bullet1"/>
        <w:rPr>
          <w:ins w:id="46" w:author="Fukuda Takuya" w:date="2021-08-04T11:17:00Z"/>
          <w:lang w:val="en-US"/>
        </w:rPr>
      </w:pPr>
      <w:ins w:id="47" w:author="Fukuda Takuya" w:date="2021-08-04T11:17:00Z">
        <w:r w:rsidRPr="006431ED">
          <w:rPr>
            <w:lang w:val="en-US"/>
          </w:rPr>
          <w:t>G1111-6</w:t>
        </w:r>
        <w:r w:rsidRPr="006431ED">
          <w:rPr>
            <w:lang w:val="en-US"/>
          </w:rPr>
          <w:tab/>
          <w:t>Producing Requirements for Electro Optical Systems</w:t>
        </w:r>
      </w:ins>
    </w:p>
    <w:p w14:paraId="78BB18FA" w14:textId="77777777" w:rsidR="00D4020C" w:rsidRPr="006431ED" w:rsidRDefault="00D4020C" w:rsidP="00D4020C">
      <w:pPr>
        <w:pStyle w:val="Bullet1"/>
        <w:rPr>
          <w:ins w:id="48" w:author="Fukuda Takuya" w:date="2021-08-04T11:17:00Z"/>
          <w:lang w:val="en-US"/>
        </w:rPr>
      </w:pPr>
      <w:ins w:id="49" w:author="Fukuda Takuya" w:date="2021-08-04T11:17:00Z">
        <w:r w:rsidRPr="006431ED">
          <w:rPr>
            <w:lang w:val="en-US"/>
          </w:rPr>
          <w:t>G1111-7</w:t>
        </w:r>
        <w:r w:rsidRPr="006431ED">
          <w:rPr>
            <w:lang w:val="en-US"/>
          </w:rPr>
          <w:tab/>
          <w:t>Producing Requirements for Radio Direction Finders</w:t>
        </w:r>
      </w:ins>
    </w:p>
    <w:p w14:paraId="3CBA17DF" w14:textId="77777777" w:rsidR="00D4020C" w:rsidRPr="006431ED" w:rsidRDefault="00D4020C" w:rsidP="00D4020C">
      <w:pPr>
        <w:pStyle w:val="Bullet1"/>
        <w:rPr>
          <w:ins w:id="50" w:author="Fukuda Takuya" w:date="2021-08-04T11:17:00Z"/>
          <w:lang w:val="en-US"/>
        </w:rPr>
      </w:pPr>
      <w:ins w:id="51" w:author="Fukuda Takuya" w:date="2021-08-04T11:17:00Z">
        <w:r w:rsidRPr="006431ED">
          <w:rPr>
            <w:lang w:val="en-US"/>
          </w:rPr>
          <w:t>G1111-8</w:t>
        </w:r>
        <w:r w:rsidRPr="006431ED">
          <w:rPr>
            <w:lang w:val="en-US"/>
          </w:rPr>
          <w:tab/>
          <w:t xml:space="preserve">Producing Requirements for Long Range Sensors </w:t>
        </w:r>
      </w:ins>
    </w:p>
    <w:p w14:paraId="4A3292F6" w14:textId="77777777" w:rsidR="00D4020C" w:rsidRPr="006431ED" w:rsidRDefault="00D4020C" w:rsidP="00D4020C">
      <w:pPr>
        <w:pStyle w:val="Bullet1"/>
        <w:rPr>
          <w:ins w:id="52" w:author="Fukuda Takuya" w:date="2021-08-04T11:17:00Z"/>
          <w:b/>
          <w:lang w:val="en-US"/>
        </w:rPr>
      </w:pPr>
      <w:ins w:id="53" w:author="Fukuda Takuya" w:date="2021-08-04T11:17:00Z">
        <w:r w:rsidRPr="006431ED">
          <w:rPr>
            <w:b/>
            <w:lang w:val="en-US"/>
          </w:rPr>
          <w:t>G1111-9</w:t>
        </w:r>
        <w:r w:rsidRPr="006431ED">
          <w:rPr>
            <w:b/>
            <w:lang w:val="en-US"/>
          </w:rPr>
          <w:tab/>
          <w:t>Framework for Acceptance of VTS Systems</w:t>
        </w:r>
        <w:r>
          <w:rPr>
            <w:b/>
            <w:lang w:val="en-US"/>
          </w:rPr>
          <w:t xml:space="preserve"> (this guideline)</w:t>
        </w:r>
      </w:ins>
    </w:p>
    <w:p w14:paraId="5A93F78E" w14:textId="6262B817" w:rsidR="001E2669" w:rsidRPr="001E2669" w:rsidRDefault="001E2669" w:rsidP="001E2669">
      <w:pPr>
        <w:pStyle w:val="Heading2"/>
      </w:pPr>
      <w:r>
        <w:t>Document Purpose</w:t>
      </w:r>
      <w:bookmarkEnd w:id="27"/>
    </w:p>
    <w:p w14:paraId="798CF4D9" w14:textId="77777777" w:rsidR="001E2669" w:rsidRDefault="001E2669" w:rsidP="001E2669">
      <w:pPr>
        <w:pStyle w:val="Heading2separationline"/>
      </w:pPr>
    </w:p>
    <w:p w14:paraId="1FEE8653" w14:textId="7CD864A6" w:rsidR="001E2669" w:rsidRPr="001E2669" w:rsidRDefault="001E2669" w:rsidP="001E2669">
      <w:pPr>
        <w:pStyle w:val="BodyText"/>
      </w:pPr>
      <w:r w:rsidRPr="001E2669">
        <w:t xml:space="preserve">The purpose of this document is to advise authorities providing Vessel Traffic Services on the acceptance process of a VTS System </w:t>
      </w:r>
      <w:del w:id="54" w:author="Fukuda Takuya" w:date="2021-08-03T13:25:00Z">
        <w:r w:rsidRPr="001E2669" w:rsidDel="005D4C3D">
          <w:delText xml:space="preserve">or </w:delText>
        </w:r>
      </w:del>
      <w:ins w:id="55" w:author="Fukuda Takuya" w:date="2021-08-03T13:25:00Z">
        <w:r w:rsidR="005D4C3D">
          <w:t>and</w:t>
        </w:r>
        <w:r w:rsidR="005D4C3D" w:rsidRPr="001E2669">
          <w:t xml:space="preserve"> </w:t>
        </w:r>
      </w:ins>
      <w:del w:id="56" w:author="Fukuda Takuya" w:date="2021-08-03T13:25:00Z">
        <w:r w:rsidRPr="001E2669" w:rsidDel="005D4C3D">
          <w:delText>functional parts of a VTS System</w:delText>
        </w:r>
      </w:del>
      <w:ins w:id="57" w:author="Fukuda Takuya" w:date="2021-08-03T13:25:00Z">
        <w:r w:rsidR="005D4C3D">
          <w:t>VTS Equipment</w:t>
        </w:r>
      </w:ins>
      <w:r w:rsidRPr="001E2669">
        <w:t xml:space="preserve"> (as specified in IALA Recommendation </w:t>
      </w:r>
      <w:commentRangeStart w:id="58"/>
      <w:r w:rsidRPr="001E2669">
        <w:t>V128 – Preparation of Operational and Technical Performance of VTS Systems).</w:t>
      </w:r>
      <w:commentRangeEnd w:id="58"/>
      <w:r w:rsidRPr="001E2669">
        <w:commentReference w:id="58"/>
      </w:r>
    </w:p>
    <w:p w14:paraId="1CA3EB7B" w14:textId="56BD831A" w:rsidR="001E2669" w:rsidRPr="001E2669" w:rsidRDefault="001E2669" w:rsidP="001E2669">
      <w:pPr>
        <w:pStyle w:val="BodyText"/>
      </w:pPr>
      <w:commentRangeStart w:id="59"/>
      <w:r w:rsidRPr="001E2669">
        <w:t xml:space="preserve">IALA Guideline G.1111 </w:t>
      </w:r>
      <w:commentRangeEnd w:id="59"/>
      <w:r w:rsidRPr="001E2669">
        <w:commentReference w:id="59"/>
      </w:r>
      <w:r w:rsidRPr="001E2669">
        <w:t xml:space="preserve">– Preparation of Operational and Technical Performance Requirements for VTS Systems provides a framework to assist these authorities in preparing requirements for a VTS System(s) </w:t>
      </w:r>
      <w:del w:id="60" w:author="Fukuda Takuya" w:date="2021-08-03T13:26:00Z">
        <w:r w:rsidRPr="001E2669" w:rsidDel="005D4C3D">
          <w:delText xml:space="preserve">or </w:delText>
        </w:r>
      </w:del>
      <w:ins w:id="61" w:author="Fukuda Takuya" w:date="2021-08-03T13:26:00Z">
        <w:r w:rsidR="005D4C3D">
          <w:t>and</w:t>
        </w:r>
        <w:r w:rsidR="005D4C3D" w:rsidRPr="001E2669">
          <w:t xml:space="preserve"> </w:t>
        </w:r>
        <w:r w:rsidR="005D4C3D" w:rsidRPr="005D4C3D">
          <w:t>VTS Equipment</w:t>
        </w:r>
      </w:ins>
      <w:del w:id="62" w:author="Fukuda Takuya" w:date="2021-08-03T13:26:00Z">
        <w:r w:rsidRPr="001E2669" w:rsidDel="005D4C3D">
          <w:delText>any functional part of a VTS System</w:delText>
        </w:r>
      </w:del>
      <w:r w:rsidRPr="001E2669">
        <w:t xml:space="preserve">. </w:t>
      </w:r>
    </w:p>
    <w:p w14:paraId="578D928B" w14:textId="77777777" w:rsidR="001E2669" w:rsidRPr="001E2669" w:rsidRDefault="001E2669" w:rsidP="001E2669">
      <w:pPr>
        <w:pStyle w:val="BodyText"/>
      </w:pPr>
      <w:r w:rsidRPr="001E2669">
        <w:t>This document provides a framework for the acceptance process such that the specified system:</w:t>
      </w:r>
    </w:p>
    <w:p w14:paraId="6D3BB58F" w14:textId="77777777" w:rsidR="001E2669" w:rsidRPr="001E2669" w:rsidRDefault="001E2669" w:rsidP="001E2669">
      <w:pPr>
        <w:pStyle w:val="Bullet1"/>
      </w:pPr>
      <w:commentRangeStart w:id="63"/>
      <w:r w:rsidRPr="001E2669">
        <w:t>is working according to the agreed requirements (</w:t>
      </w:r>
      <w:proofErr w:type="gramStart"/>
      <w:r w:rsidRPr="001E2669">
        <w:t>e.g.</w:t>
      </w:r>
      <w:proofErr w:type="gramEnd"/>
      <w:r w:rsidRPr="001E2669">
        <w:t xml:space="preserve"> verification); and</w:t>
      </w:r>
    </w:p>
    <w:p w14:paraId="26B131B3" w14:textId="77777777" w:rsidR="001E2669" w:rsidRPr="001E2669" w:rsidRDefault="001E2669" w:rsidP="001E2669">
      <w:pPr>
        <w:pStyle w:val="Bullet1"/>
      </w:pPr>
      <w:r w:rsidRPr="001E2669">
        <w:t>is suitable for the intended services (</w:t>
      </w:r>
      <w:proofErr w:type="gramStart"/>
      <w:r w:rsidRPr="001E2669">
        <w:t>e.g.</w:t>
      </w:r>
      <w:proofErr w:type="gramEnd"/>
      <w:r w:rsidRPr="001E2669">
        <w:t xml:space="preserve"> validation). </w:t>
      </w:r>
      <w:commentRangeEnd w:id="63"/>
      <w:r w:rsidRPr="001E2669">
        <w:commentReference w:id="63"/>
      </w:r>
    </w:p>
    <w:p w14:paraId="76CC7884" w14:textId="77777777" w:rsidR="001E2669" w:rsidRPr="001E2669" w:rsidRDefault="001E2669" w:rsidP="001E2669">
      <w:pPr>
        <w:pStyle w:val="BodyText"/>
      </w:pPr>
      <w:r w:rsidRPr="001E2669">
        <w:t>As a result, there will be a common understanding between the authority and the system supplier about the set requirements and the procedures that demonstrate compliance.</w:t>
      </w:r>
    </w:p>
    <w:p w14:paraId="1D384DA7" w14:textId="50339CF1" w:rsidR="001E2669" w:rsidRDefault="001E2669" w:rsidP="001E2669">
      <w:pPr>
        <w:pStyle w:val="BodyText"/>
        <w:rPr>
          <w:ins w:id="64" w:author="Fukuda Takuya" w:date="2021-07-14T16:40:00Z"/>
        </w:rPr>
      </w:pPr>
      <w:r w:rsidRPr="001E2669">
        <w:t>This document’s suggested steps can be tailored depending on the system’s size and/or complexity.</w:t>
      </w:r>
    </w:p>
    <w:p w14:paraId="6718BC6A" w14:textId="29E93F2C" w:rsidR="008D66BB" w:rsidRDefault="008D66BB" w:rsidP="001E2669">
      <w:pPr>
        <w:pStyle w:val="BodyText"/>
        <w:rPr>
          <w:ins w:id="65" w:author="Fukuda Takuya" w:date="2021-08-04T11:17:00Z"/>
          <w:lang w:eastAsia="ja-JP"/>
        </w:rPr>
      </w:pPr>
      <w:ins w:id="66" w:author="Fukuda Takuya" w:date="2021-07-14T16:40:00Z">
        <w:r>
          <w:rPr>
            <w:rFonts w:hint="eastAsia"/>
            <w:lang w:eastAsia="ja-JP"/>
          </w:rPr>
          <w:t>T</w:t>
        </w:r>
        <w:r>
          <w:rPr>
            <w:lang w:eastAsia="ja-JP"/>
          </w:rPr>
          <w:t xml:space="preserve">his </w:t>
        </w:r>
      </w:ins>
      <w:ins w:id="67" w:author="Fukuda Takuya" w:date="2021-07-14T16:43:00Z">
        <w:r>
          <w:rPr>
            <w:lang w:eastAsia="ja-JP"/>
          </w:rPr>
          <w:t>Guideline</w:t>
        </w:r>
      </w:ins>
      <w:ins w:id="68" w:author="Fukuda Takuya" w:date="2021-07-14T16:40:00Z">
        <w:r>
          <w:rPr>
            <w:lang w:eastAsia="ja-JP"/>
          </w:rPr>
          <w:t xml:space="preserve"> pr</w:t>
        </w:r>
      </w:ins>
      <w:ins w:id="69" w:author="Fukuda Takuya" w:date="2021-07-14T16:42:00Z">
        <w:r>
          <w:rPr>
            <w:lang w:eastAsia="ja-JP"/>
          </w:rPr>
          <w:t>o</w:t>
        </w:r>
      </w:ins>
      <w:ins w:id="70" w:author="Fukuda Takuya" w:date="2021-07-14T16:40:00Z">
        <w:r>
          <w:rPr>
            <w:lang w:eastAsia="ja-JP"/>
          </w:rPr>
          <w:t>vides high</w:t>
        </w:r>
      </w:ins>
      <w:ins w:id="71" w:author="Fukuda Takuya" w:date="2021-07-14T16:42:00Z">
        <w:r>
          <w:rPr>
            <w:lang w:eastAsia="ja-JP"/>
          </w:rPr>
          <w:t>-</w:t>
        </w:r>
      </w:ins>
      <w:ins w:id="72" w:author="Fukuda Takuya" w:date="2021-07-14T16:40:00Z">
        <w:r>
          <w:rPr>
            <w:lang w:eastAsia="ja-JP"/>
          </w:rPr>
          <w:t>level guidance and doesn’t replace existing</w:t>
        </w:r>
      </w:ins>
      <w:ins w:id="73" w:author="Fukuda Takuya" w:date="2021-07-14T16:41:00Z">
        <w:r>
          <w:rPr>
            <w:lang w:eastAsia="ja-JP"/>
          </w:rPr>
          <w:t xml:space="preserve"> internationally recogni</w:t>
        </w:r>
      </w:ins>
      <w:ins w:id="74" w:author="Fukuda Takuya" w:date="2021-08-04T11:20:00Z">
        <w:r w:rsidR="00D4020C">
          <w:rPr>
            <w:lang w:eastAsia="ja-JP"/>
          </w:rPr>
          <w:t>s</w:t>
        </w:r>
      </w:ins>
      <w:ins w:id="75" w:author="Fukuda Takuya" w:date="2021-07-14T16:41:00Z">
        <w:r>
          <w:rPr>
            <w:lang w:eastAsia="ja-JP"/>
          </w:rPr>
          <w:t>ed standards such as ISO 21500:2012 nor does it seek to replace individual suppliers own project management and acce</w:t>
        </w:r>
      </w:ins>
      <w:ins w:id="76" w:author="Fukuda Takuya" w:date="2021-07-14T16:42:00Z">
        <w:r>
          <w:rPr>
            <w:lang w:eastAsia="ja-JP"/>
          </w:rPr>
          <w:t>ptance methods.</w:t>
        </w:r>
      </w:ins>
      <w:ins w:id="77" w:author="Fukuda Takuya" w:date="2021-07-14T16:40:00Z">
        <w:r>
          <w:rPr>
            <w:lang w:eastAsia="ja-JP"/>
          </w:rPr>
          <w:t xml:space="preserve"> </w:t>
        </w:r>
      </w:ins>
    </w:p>
    <w:p w14:paraId="79D4667D" w14:textId="198398C1" w:rsidR="00D4020C" w:rsidRDefault="00D4020C">
      <w:pPr>
        <w:spacing w:after="200" w:line="276" w:lineRule="auto"/>
        <w:rPr>
          <w:ins w:id="78" w:author="Fukuda Takuya" w:date="2021-08-04T11:17:00Z"/>
          <w:sz w:val="22"/>
          <w:lang w:eastAsia="ja-JP"/>
        </w:rPr>
      </w:pPr>
      <w:ins w:id="79" w:author="Fukuda Takuya" w:date="2021-08-04T11:17:00Z">
        <w:r>
          <w:rPr>
            <w:lang w:eastAsia="ja-JP"/>
          </w:rPr>
          <w:br w:type="page"/>
        </w:r>
      </w:ins>
    </w:p>
    <w:p w14:paraId="6887EFDD" w14:textId="4310BFF1" w:rsidR="00D4020C" w:rsidDel="00D4020C" w:rsidRDefault="00D4020C" w:rsidP="001E2669">
      <w:pPr>
        <w:pStyle w:val="BodyText"/>
        <w:rPr>
          <w:del w:id="80" w:author="Fukuda Takuya" w:date="2021-08-04T11:17:00Z"/>
          <w:lang w:eastAsia="ja-JP"/>
        </w:rPr>
      </w:pPr>
    </w:p>
    <w:p w14:paraId="63F32490" w14:textId="23C653B2" w:rsidR="001E2669" w:rsidRPr="00BA1C02" w:rsidDel="00D4020C" w:rsidRDefault="001E2669" w:rsidP="001E2669">
      <w:pPr>
        <w:pStyle w:val="Heading2"/>
        <w:rPr>
          <w:del w:id="81" w:author="Fukuda Takuya" w:date="2021-08-04T11:17:00Z"/>
        </w:rPr>
      </w:pPr>
      <w:bookmarkStart w:id="82" w:name="_Toc60660146"/>
      <w:bookmarkStart w:id="83" w:name="_Toc63847461"/>
      <w:bookmarkStart w:id="84" w:name="_Toc66289132"/>
      <w:del w:id="85" w:author="Fukuda Takuya" w:date="2021-08-04T11:17:00Z">
        <w:r w:rsidRPr="00CA15A7" w:rsidDel="00D4020C">
          <w:delText>G1111 guideline series</w:delText>
        </w:r>
        <w:bookmarkEnd w:id="82"/>
        <w:bookmarkEnd w:id="83"/>
        <w:bookmarkEnd w:id="84"/>
      </w:del>
    </w:p>
    <w:p w14:paraId="01CEA6B8" w14:textId="0A85AAA9" w:rsidR="001E2669" w:rsidDel="00D4020C" w:rsidRDefault="001E2669" w:rsidP="001E2669">
      <w:pPr>
        <w:pStyle w:val="Heading2separationline"/>
        <w:rPr>
          <w:ins w:id="86" w:author="Takuya Fukuda _ Tokyo Keiki" w:date="2021-03-10T15:25:00Z"/>
          <w:del w:id="87" w:author="Fukuda Takuya" w:date="2021-08-04T11:17:00Z"/>
        </w:rPr>
      </w:pPr>
    </w:p>
    <w:p w14:paraId="4759A108" w14:textId="37D8926C" w:rsidR="001E2669" w:rsidRPr="00267947" w:rsidDel="00D4020C" w:rsidRDefault="001E2669" w:rsidP="001E2669">
      <w:pPr>
        <w:pStyle w:val="BodyText"/>
        <w:rPr>
          <w:del w:id="88" w:author="Fukuda Takuya" w:date="2021-08-04T11:17:00Z"/>
        </w:rPr>
      </w:pPr>
      <w:del w:id="89" w:author="Fukuda Takuya" w:date="2021-08-04T11:17:00Z">
        <w:r w:rsidRPr="001E2669" w:rsidDel="00D4020C">
          <w:delText xml:space="preserve">This Guideline is one of the G1111 series of guideline documents. The purpose of the G1111 series is to assist the VTS authority in preparing the definition, specification, establishment, </w:delText>
        </w:r>
        <w:r w:rsidRPr="00267947" w:rsidDel="00D4020C">
          <w:delText xml:space="preserve">operation, and upgrades of a VTS system.  The documents address the relationship between the operational requirements and VTS system performance </w:delText>
        </w:r>
        <w:r w:rsidR="006431ED" w:rsidDel="00D4020C">
          <w:delText xml:space="preserve">and functional </w:delText>
        </w:r>
        <w:r w:rsidRPr="00267947" w:rsidDel="00D4020C">
          <w:delText xml:space="preserve">requirements and how these reflect </w:delText>
        </w:r>
      </w:del>
      <w:del w:id="90" w:author="Fukuda Takuya" w:date="2021-08-04T11:15:00Z">
        <w:r w:rsidRPr="00267947" w:rsidDel="00D4020C">
          <w:delText>in</w:delText>
        </w:r>
      </w:del>
      <w:del w:id="91" w:author="Fukuda Takuya" w:date="2021-08-04T11:16:00Z">
        <w:r w:rsidRPr="00267947" w:rsidDel="00D4020C">
          <w:delText xml:space="preserve">to </w:delText>
        </w:r>
      </w:del>
      <w:del w:id="92" w:author="Fukuda Takuya" w:date="2021-08-04T11:15:00Z">
        <w:r w:rsidRPr="00267947" w:rsidDel="00D4020C">
          <w:delText>s</w:delText>
        </w:r>
      </w:del>
      <w:del w:id="93" w:author="Fukuda Takuya" w:date="2021-08-04T11:17:00Z">
        <w:r w:rsidRPr="00267947" w:rsidDel="00D4020C">
          <w:delText xml:space="preserve">ystem design and </w:delText>
        </w:r>
      </w:del>
      <w:del w:id="94" w:author="Fukuda Takuya" w:date="2021-08-04T11:15:00Z">
        <w:r w:rsidRPr="00267947" w:rsidDel="00D4020C">
          <w:delText>sub</w:delText>
        </w:r>
      </w:del>
      <w:del w:id="95" w:author="Fukuda Takuya" w:date="2021-07-14T16:42:00Z">
        <w:r w:rsidRPr="00267947" w:rsidDel="008D66BB">
          <w:delText xml:space="preserve"> </w:delText>
        </w:r>
      </w:del>
      <w:del w:id="96" w:author="Fukuda Takuya" w:date="2021-08-04T11:15:00Z">
        <w:r w:rsidRPr="00267947" w:rsidDel="00D4020C">
          <w:delText>system</w:delText>
        </w:r>
      </w:del>
      <w:del w:id="97" w:author="Fukuda Takuya" w:date="2021-08-04T11:17:00Z">
        <w:r w:rsidRPr="00267947" w:rsidDel="00D4020C">
          <w:delText xml:space="preserve"> requirements.</w:delText>
        </w:r>
      </w:del>
    </w:p>
    <w:p w14:paraId="54838EEA" w14:textId="58590C73" w:rsidR="001E2669" w:rsidRPr="00267947" w:rsidDel="00D4020C" w:rsidRDefault="001E2669" w:rsidP="00267947">
      <w:pPr>
        <w:pStyle w:val="BodyText"/>
        <w:rPr>
          <w:del w:id="98" w:author="Fukuda Takuya" w:date="2021-08-04T11:17:00Z"/>
        </w:rPr>
      </w:pPr>
      <w:del w:id="99" w:author="Fukuda Takuya" w:date="2021-08-04T11:16:00Z">
        <w:r w:rsidRPr="00267947" w:rsidDel="00D4020C">
          <w:delText>The G1111 series of guideline documents present system design, sensors, communications, processing, and acceptance, without inferring priority</w:delText>
        </w:r>
      </w:del>
      <w:del w:id="100" w:author="Fukuda Takuya" w:date="2021-08-04T11:17:00Z">
        <w:r w:rsidRPr="00267947" w:rsidDel="00D4020C">
          <w:delText>. The guideline documents are numbered and titled as follows:</w:delText>
        </w:r>
      </w:del>
    </w:p>
    <w:p w14:paraId="11A23668" w14:textId="7F69045D" w:rsidR="006431ED" w:rsidRPr="006431ED" w:rsidDel="00D4020C" w:rsidRDefault="006431ED" w:rsidP="006431ED">
      <w:pPr>
        <w:pStyle w:val="Bullet1"/>
        <w:rPr>
          <w:del w:id="101" w:author="Fukuda Takuya" w:date="2021-08-04T11:17:00Z"/>
          <w:lang w:val="en-US"/>
        </w:rPr>
      </w:pPr>
      <w:del w:id="102" w:author="Fukuda Takuya" w:date="2021-08-04T11:17:00Z">
        <w:r w:rsidRPr="006431ED" w:rsidDel="00D4020C">
          <w:rPr>
            <w:lang w:val="en-US"/>
          </w:rPr>
          <w:delText>G1111</w:delText>
        </w:r>
        <w:r w:rsidRPr="006431ED" w:rsidDel="00D4020C">
          <w:rPr>
            <w:lang w:val="en-US"/>
          </w:rPr>
          <w:tab/>
          <w:delText>Establishing Functional &amp; Performance Requirements for VTS Systems</w:delText>
        </w:r>
      </w:del>
    </w:p>
    <w:p w14:paraId="170DFCFD" w14:textId="00EEF1E3" w:rsidR="006431ED" w:rsidRPr="006431ED" w:rsidDel="00D4020C" w:rsidRDefault="006431ED" w:rsidP="006431ED">
      <w:pPr>
        <w:pStyle w:val="Bullet1"/>
        <w:rPr>
          <w:del w:id="103" w:author="Fukuda Takuya" w:date="2021-08-04T11:17:00Z"/>
          <w:lang w:val="en-US"/>
        </w:rPr>
      </w:pPr>
      <w:del w:id="104" w:author="Fukuda Takuya" w:date="2021-08-04T11:17:00Z">
        <w:r w:rsidRPr="006431ED" w:rsidDel="00D4020C">
          <w:rPr>
            <w:lang w:val="en-US"/>
          </w:rPr>
          <w:delText>G1111-1</w:delText>
        </w:r>
        <w:r w:rsidRPr="006431ED" w:rsidDel="00D4020C">
          <w:rPr>
            <w:lang w:val="en-US"/>
          </w:rPr>
          <w:tab/>
          <w:delText>Producing Requirements for the Core VTS System</w:delText>
        </w:r>
      </w:del>
    </w:p>
    <w:p w14:paraId="0EAF3B26" w14:textId="5A240285" w:rsidR="006431ED" w:rsidRPr="006431ED" w:rsidDel="00D4020C" w:rsidRDefault="006431ED" w:rsidP="006431ED">
      <w:pPr>
        <w:pStyle w:val="Bullet1"/>
        <w:rPr>
          <w:del w:id="105" w:author="Fukuda Takuya" w:date="2021-08-04T11:17:00Z"/>
          <w:lang w:val="en-US"/>
        </w:rPr>
      </w:pPr>
      <w:del w:id="106" w:author="Fukuda Takuya" w:date="2021-08-04T11:17:00Z">
        <w:r w:rsidRPr="006431ED" w:rsidDel="00D4020C">
          <w:rPr>
            <w:lang w:val="en-US"/>
          </w:rPr>
          <w:delText>G1111-2</w:delText>
        </w:r>
        <w:r w:rsidRPr="006431ED" w:rsidDel="00D4020C">
          <w:rPr>
            <w:lang w:val="en-US"/>
          </w:rPr>
          <w:tab/>
          <w:delText>Producing Requirements for Voice Communications</w:delText>
        </w:r>
      </w:del>
    </w:p>
    <w:p w14:paraId="737CCDFC" w14:textId="7455406C" w:rsidR="006431ED" w:rsidRPr="006431ED" w:rsidDel="00D4020C" w:rsidRDefault="006431ED" w:rsidP="006431ED">
      <w:pPr>
        <w:pStyle w:val="Bullet1"/>
        <w:rPr>
          <w:del w:id="107" w:author="Fukuda Takuya" w:date="2021-08-04T11:17:00Z"/>
          <w:lang w:val="en-US"/>
        </w:rPr>
      </w:pPr>
      <w:del w:id="108" w:author="Fukuda Takuya" w:date="2021-08-04T11:17:00Z">
        <w:r w:rsidRPr="006431ED" w:rsidDel="00D4020C">
          <w:rPr>
            <w:lang w:val="en-US"/>
          </w:rPr>
          <w:delText>G1111-3</w:delText>
        </w:r>
        <w:r w:rsidRPr="006431ED" w:rsidDel="00D4020C">
          <w:rPr>
            <w:lang w:val="en-US"/>
          </w:rPr>
          <w:tab/>
          <w:delText xml:space="preserve">Producing Requirements for RADAR </w:delText>
        </w:r>
      </w:del>
    </w:p>
    <w:p w14:paraId="15F72AB2" w14:textId="5187A5EF" w:rsidR="006431ED" w:rsidRPr="006431ED" w:rsidDel="00D4020C" w:rsidRDefault="006431ED" w:rsidP="006431ED">
      <w:pPr>
        <w:pStyle w:val="Bullet1"/>
        <w:rPr>
          <w:del w:id="109" w:author="Fukuda Takuya" w:date="2021-08-04T11:17:00Z"/>
          <w:lang w:val="en-US"/>
        </w:rPr>
      </w:pPr>
      <w:del w:id="110" w:author="Fukuda Takuya" w:date="2021-08-04T11:17:00Z">
        <w:r w:rsidRPr="006431ED" w:rsidDel="00D4020C">
          <w:rPr>
            <w:lang w:val="en-US"/>
          </w:rPr>
          <w:delText>G1111-4</w:delText>
        </w:r>
        <w:r w:rsidRPr="006431ED" w:rsidDel="00D4020C">
          <w:rPr>
            <w:lang w:val="en-US"/>
          </w:rPr>
          <w:tab/>
          <w:delText xml:space="preserve">Producing Requirements for AIS and VDES </w:delText>
        </w:r>
      </w:del>
    </w:p>
    <w:p w14:paraId="462DA2BD" w14:textId="78087E70" w:rsidR="006431ED" w:rsidRPr="006431ED" w:rsidDel="00D4020C" w:rsidRDefault="006431ED" w:rsidP="006431ED">
      <w:pPr>
        <w:pStyle w:val="Bullet1"/>
        <w:rPr>
          <w:del w:id="111" w:author="Fukuda Takuya" w:date="2021-08-04T11:17:00Z"/>
          <w:lang w:val="en-US"/>
        </w:rPr>
      </w:pPr>
      <w:del w:id="112" w:author="Fukuda Takuya" w:date="2021-08-04T11:17:00Z">
        <w:r w:rsidRPr="006431ED" w:rsidDel="00D4020C">
          <w:rPr>
            <w:lang w:val="en-US"/>
          </w:rPr>
          <w:delText>G1111-5</w:delText>
        </w:r>
        <w:r w:rsidRPr="006431ED" w:rsidDel="00D4020C">
          <w:rPr>
            <w:lang w:val="en-US"/>
          </w:rPr>
          <w:tab/>
          <w:delText>Producing Requirements for Environment Monitoring Systems</w:delText>
        </w:r>
      </w:del>
    </w:p>
    <w:p w14:paraId="5FC90FB7" w14:textId="62765FC8" w:rsidR="006431ED" w:rsidRPr="006431ED" w:rsidDel="00D4020C" w:rsidRDefault="006431ED" w:rsidP="006431ED">
      <w:pPr>
        <w:pStyle w:val="Bullet1"/>
        <w:rPr>
          <w:del w:id="113" w:author="Fukuda Takuya" w:date="2021-08-04T11:17:00Z"/>
          <w:lang w:val="en-US"/>
        </w:rPr>
      </w:pPr>
      <w:del w:id="114" w:author="Fukuda Takuya" w:date="2021-08-04T11:17:00Z">
        <w:r w:rsidRPr="006431ED" w:rsidDel="00D4020C">
          <w:rPr>
            <w:lang w:val="en-US"/>
          </w:rPr>
          <w:delText>G1111-6</w:delText>
        </w:r>
        <w:r w:rsidRPr="006431ED" w:rsidDel="00D4020C">
          <w:rPr>
            <w:lang w:val="en-US"/>
          </w:rPr>
          <w:tab/>
          <w:delText>Producing Requirements for Electro Optical Systems</w:delText>
        </w:r>
      </w:del>
    </w:p>
    <w:p w14:paraId="3F6CBE44" w14:textId="6DC782F0" w:rsidR="006431ED" w:rsidRPr="006431ED" w:rsidDel="00D4020C" w:rsidRDefault="006431ED" w:rsidP="006431ED">
      <w:pPr>
        <w:pStyle w:val="Bullet1"/>
        <w:rPr>
          <w:del w:id="115" w:author="Fukuda Takuya" w:date="2021-08-04T11:17:00Z"/>
          <w:lang w:val="en-US"/>
        </w:rPr>
      </w:pPr>
      <w:del w:id="116" w:author="Fukuda Takuya" w:date="2021-08-04T11:17:00Z">
        <w:r w:rsidRPr="006431ED" w:rsidDel="00D4020C">
          <w:rPr>
            <w:lang w:val="en-US"/>
          </w:rPr>
          <w:delText>G1111-7</w:delText>
        </w:r>
        <w:r w:rsidRPr="006431ED" w:rsidDel="00D4020C">
          <w:rPr>
            <w:lang w:val="en-US"/>
          </w:rPr>
          <w:tab/>
          <w:delText>Producing Requirements for Radio Direction Finders</w:delText>
        </w:r>
      </w:del>
    </w:p>
    <w:p w14:paraId="49CC07ED" w14:textId="33B05771" w:rsidR="006431ED" w:rsidRPr="006431ED" w:rsidDel="00D4020C" w:rsidRDefault="006431ED" w:rsidP="006431ED">
      <w:pPr>
        <w:pStyle w:val="Bullet1"/>
        <w:rPr>
          <w:del w:id="117" w:author="Fukuda Takuya" w:date="2021-08-04T11:17:00Z"/>
          <w:lang w:val="en-US"/>
        </w:rPr>
      </w:pPr>
      <w:del w:id="118" w:author="Fukuda Takuya" w:date="2021-08-04T11:17:00Z">
        <w:r w:rsidRPr="006431ED" w:rsidDel="00D4020C">
          <w:rPr>
            <w:lang w:val="en-US"/>
          </w:rPr>
          <w:delText>G1111-8</w:delText>
        </w:r>
        <w:r w:rsidRPr="006431ED" w:rsidDel="00D4020C">
          <w:rPr>
            <w:lang w:val="en-US"/>
          </w:rPr>
          <w:tab/>
          <w:delText xml:space="preserve">Producing Requirements for Long Range Sensors </w:delText>
        </w:r>
      </w:del>
    </w:p>
    <w:p w14:paraId="07F7CC9B" w14:textId="77638DC9" w:rsidR="006431ED" w:rsidRPr="006431ED" w:rsidDel="00D4020C" w:rsidRDefault="006431ED" w:rsidP="006431ED">
      <w:pPr>
        <w:pStyle w:val="Bullet1"/>
        <w:rPr>
          <w:del w:id="119" w:author="Fukuda Takuya" w:date="2021-08-04T11:17:00Z"/>
          <w:b/>
          <w:lang w:val="en-US"/>
        </w:rPr>
      </w:pPr>
      <w:del w:id="120" w:author="Fukuda Takuya" w:date="2021-08-04T11:17:00Z">
        <w:r w:rsidRPr="006431ED" w:rsidDel="00D4020C">
          <w:rPr>
            <w:b/>
            <w:lang w:val="en-US"/>
          </w:rPr>
          <w:delText>G1111-9</w:delText>
        </w:r>
        <w:r w:rsidRPr="006431ED" w:rsidDel="00D4020C">
          <w:rPr>
            <w:b/>
            <w:lang w:val="en-US"/>
          </w:rPr>
          <w:tab/>
          <w:delText>Framework for Acceptance of VTS Systems</w:delText>
        </w:r>
        <w:r w:rsidDel="00D4020C">
          <w:rPr>
            <w:b/>
            <w:lang w:val="en-US"/>
          </w:rPr>
          <w:delText xml:space="preserve"> (this guideline)</w:delText>
        </w:r>
      </w:del>
    </w:p>
    <w:p w14:paraId="6875D83F" w14:textId="18CA819C" w:rsidR="001E2669" w:rsidRPr="00BA1C02" w:rsidRDefault="001E2669" w:rsidP="001E2669">
      <w:pPr>
        <w:pStyle w:val="Heading2"/>
      </w:pPr>
      <w:bookmarkStart w:id="121" w:name="_Toc66289133"/>
      <w:r>
        <w:t>Defenitions</w:t>
      </w:r>
      <w:bookmarkEnd w:id="121"/>
    </w:p>
    <w:p w14:paraId="0BF5E39F" w14:textId="77777777" w:rsidR="001E2669" w:rsidRDefault="001E2669" w:rsidP="001E2669">
      <w:pPr>
        <w:pStyle w:val="Heading2separationline"/>
      </w:pPr>
    </w:p>
    <w:p w14:paraId="279BA2B8" w14:textId="77777777" w:rsidR="001E2669" w:rsidRPr="001E2669" w:rsidRDefault="001E2669" w:rsidP="001E2669">
      <w:pPr>
        <w:pStyle w:val="BodyText"/>
      </w:pPr>
      <w:r w:rsidRPr="001E2669">
        <w:t>For the purposes of this document, the following definitions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1E2669" w:rsidRPr="001E2669" w14:paraId="5F333554" w14:textId="77777777" w:rsidTr="001E2669">
        <w:tc>
          <w:tcPr>
            <w:tcW w:w="1821" w:type="dxa"/>
          </w:tcPr>
          <w:p w14:paraId="18BE293D" w14:textId="77777777" w:rsidR="001E2669" w:rsidRPr="001E2669" w:rsidRDefault="001E2669" w:rsidP="001E2669">
            <w:pPr>
              <w:pStyle w:val="BodyText"/>
              <w:rPr>
                <w:b/>
              </w:rPr>
            </w:pPr>
            <w:r w:rsidRPr="001E2669">
              <w:rPr>
                <w:b/>
              </w:rPr>
              <w:t xml:space="preserve">Customer </w:t>
            </w:r>
          </w:p>
        </w:tc>
        <w:tc>
          <w:tcPr>
            <w:tcW w:w="425" w:type="dxa"/>
          </w:tcPr>
          <w:p w14:paraId="5240CC12" w14:textId="77777777" w:rsidR="001E2669" w:rsidRPr="001E2669" w:rsidRDefault="001E2669" w:rsidP="001E2669">
            <w:pPr>
              <w:pStyle w:val="BodyText"/>
            </w:pPr>
            <w:r w:rsidRPr="001E2669">
              <w:t>–</w:t>
            </w:r>
          </w:p>
        </w:tc>
        <w:tc>
          <w:tcPr>
            <w:tcW w:w="7796" w:type="dxa"/>
          </w:tcPr>
          <w:p w14:paraId="1AE1B040" w14:textId="77777777" w:rsidR="001E2669" w:rsidRPr="001E2669" w:rsidRDefault="001E2669" w:rsidP="001E2669">
            <w:pPr>
              <w:pStyle w:val="BodyText"/>
            </w:pPr>
            <w:r w:rsidRPr="001E2669">
              <w:t>Authority providing Vessel Traffic Services</w:t>
            </w:r>
          </w:p>
        </w:tc>
      </w:tr>
      <w:tr w:rsidR="001E2669" w:rsidRPr="001E2669" w14:paraId="3CCB83FB" w14:textId="77777777" w:rsidTr="001E2669">
        <w:tc>
          <w:tcPr>
            <w:tcW w:w="1821" w:type="dxa"/>
          </w:tcPr>
          <w:p w14:paraId="4A91CC8E" w14:textId="77777777" w:rsidR="001E2669" w:rsidRPr="001E2669" w:rsidRDefault="001E2669" w:rsidP="001E2669">
            <w:pPr>
              <w:pStyle w:val="BodyText"/>
              <w:rPr>
                <w:b/>
              </w:rPr>
            </w:pPr>
            <w:r w:rsidRPr="001E2669">
              <w:rPr>
                <w:b/>
              </w:rPr>
              <w:t>Supplier</w:t>
            </w:r>
          </w:p>
        </w:tc>
        <w:tc>
          <w:tcPr>
            <w:tcW w:w="425" w:type="dxa"/>
          </w:tcPr>
          <w:p w14:paraId="566132C9" w14:textId="77777777" w:rsidR="001E2669" w:rsidRPr="001E2669" w:rsidRDefault="001E2669" w:rsidP="001E2669">
            <w:pPr>
              <w:pStyle w:val="BodyText"/>
            </w:pPr>
            <w:r w:rsidRPr="001E2669">
              <w:t>–</w:t>
            </w:r>
          </w:p>
        </w:tc>
        <w:tc>
          <w:tcPr>
            <w:tcW w:w="7796" w:type="dxa"/>
          </w:tcPr>
          <w:p w14:paraId="69E622A2" w14:textId="63B64F18" w:rsidR="001E2669" w:rsidRPr="001E2669" w:rsidRDefault="001E2669" w:rsidP="001E2669">
            <w:pPr>
              <w:pStyle w:val="BodyText"/>
            </w:pPr>
            <w:r w:rsidRPr="001E2669">
              <w:t xml:space="preserve">The organisation provides a VTS System or </w:t>
            </w:r>
            <w:del w:id="122" w:author="Fukuda Takuya" w:date="2021-08-03T13:25:00Z">
              <w:r w:rsidRPr="001E2669" w:rsidDel="005D4C3D">
                <w:delText>functional parts of a VTS System</w:delText>
              </w:r>
            </w:del>
            <w:ins w:id="123" w:author="Fukuda Takuya" w:date="2021-08-03T13:25:00Z">
              <w:r w:rsidR="005D4C3D">
                <w:t>VTS Equipment</w:t>
              </w:r>
            </w:ins>
            <w:r w:rsidRPr="001E2669">
              <w:t>.</w:t>
            </w:r>
          </w:p>
        </w:tc>
      </w:tr>
      <w:tr w:rsidR="001E2669" w:rsidRPr="001E2669" w14:paraId="1D5901F6" w14:textId="77777777" w:rsidTr="001E2669">
        <w:tc>
          <w:tcPr>
            <w:tcW w:w="1821" w:type="dxa"/>
          </w:tcPr>
          <w:p w14:paraId="669319EF" w14:textId="77777777" w:rsidR="001E2669" w:rsidRPr="001E2669" w:rsidRDefault="001E2669" w:rsidP="001E2669">
            <w:pPr>
              <w:pStyle w:val="BodyText"/>
              <w:rPr>
                <w:b/>
              </w:rPr>
            </w:pPr>
            <w:r w:rsidRPr="001E2669">
              <w:rPr>
                <w:b/>
              </w:rPr>
              <w:t>System</w:t>
            </w:r>
          </w:p>
        </w:tc>
        <w:tc>
          <w:tcPr>
            <w:tcW w:w="425" w:type="dxa"/>
          </w:tcPr>
          <w:p w14:paraId="3456D94A" w14:textId="77777777" w:rsidR="001E2669" w:rsidRPr="001E2669" w:rsidRDefault="001E2669" w:rsidP="001E2669">
            <w:pPr>
              <w:pStyle w:val="BodyText"/>
            </w:pPr>
            <w:r w:rsidRPr="001E2669">
              <w:t>–</w:t>
            </w:r>
          </w:p>
        </w:tc>
        <w:tc>
          <w:tcPr>
            <w:tcW w:w="7796" w:type="dxa"/>
          </w:tcPr>
          <w:p w14:paraId="02DAC234" w14:textId="77777777" w:rsidR="001E2669" w:rsidRPr="001E2669" w:rsidRDefault="001E2669" w:rsidP="001E2669">
            <w:pPr>
              <w:pStyle w:val="BodyText"/>
            </w:pPr>
            <w:r w:rsidRPr="001E2669">
              <w:t>A system is an arrangement of parts or elements that together exhibit behaviour or meaning that the individual constituents do not [</w:t>
            </w:r>
            <w:r w:rsidRPr="001E2669">
              <w:rPr>
                <w:rFonts w:hint="eastAsia"/>
              </w:rPr>
              <w:t>8</w:t>
            </w:r>
            <w:r w:rsidRPr="001E2669">
              <w:t xml:space="preserve">]. This can be a group of items or devices working together. </w:t>
            </w:r>
          </w:p>
        </w:tc>
      </w:tr>
      <w:tr w:rsidR="001E2669" w:rsidRPr="001E2669" w14:paraId="7B81911A" w14:textId="77777777" w:rsidTr="001E2669">
        <w:tc>
          <w:tcPr>
            <w:tcW w:w="1821" w:type="dxa"/>
          </w:tcPr>
          <w:p w14:paraId="7AACEF44" w14:textId="77777777" w:rsidR="001E2669" w:rsidRPr="001E2669" w:rsidRDefault="001E2669" w:rsidP="001E2669">
            <w:pPr>
              <w:pStyle w:val="BodyText"/>
              <w:rPr>
                <w:b/>
              </w:rPr>
            </w:pPr>
            <w:r w:rsidRPr="001E2669">
              <w:rPr>
                <w:b/>
              </w:rPr>
              <w:t>Test Procedure</w:t>
            </w:r>
          </w:p>
        </w:tc>
        <w:tc>
          <w:tcPr>
            <w:tcW w:w="425" w:type="dxa"/>
          </w:tcPr>
          <w:p w14:paraId="5763FDAF" w14:textId="77777777" w:rsidR="001E2669" w:rsidRPr="001E2669" w:rsidRDefault="001E2669" w:rsidP="001E2669">
            <w:pPr>
              <w:pStyle w:val="BodyText"/>
            </w:pPr>
            <w:r w:rsidRPr="001E2669">
              <w:t>–</w:t>
            </w:r>
          </w:p>
        </w:tc>
        <w:tc>
          <w:tcPr>
            <w:tcW w:w="7796" w:type="dxa"/>
          </w:tcPr>
          <w:p w14:paraId="320817B0" w14:textId="77777777" w:rsidR="001E2669" w:rsidRPr="001E2669" w:rsidRDefault="001E2669" w:rsidP="001E2669">
            <w:pPr>
              <w:pStyle w:val="BodyText"/>
            </w:pPr>
            <w:r w:rsidRPr="001E2669">
              <w:t>A (detailed) sequence of steps to be executed to demonstrate compliance to a requirement.</w:t>
            </w:r>
          </w:p>
        </w:tc>
      </w:tr>
      <w:tr w:rsidR="001E2669" w:rsidRPr="001E2669" w14:paraId="65D806F8" w14:textId="77777777" w:rsidTr="00D4020C">
        <w:tc>
          <w:tcPr>
            <w:tcW w:w="1821" w:type="dxa"/>
            <w:tcBorders>
              <w:bottom w:val="dashSmallGap" w:sz="4" w:space="0" w:color="808080" w:themeColor="background1" w:themeShade="80"/>
            </w:tcBorders>
            <w:hideMark/>
          </w:tcPr>
          <w:p w14:paraId="34A88E4E" w14:textId="77777777" w:rsidR="001E2669" w:rsidRPr="001E2669" w:rsidRDefault="001E2669" w:rsidP="001E2669">
            <w:pPr>
              <w:pStyle w:val="BodyText"/>
              <w:rPr>
                <w:b/>
              </w:rPr>
            </w:pPr>
            <w:r w:rsidRPr="001E2669">
              <w:rPr>
                <w:b/>
              </w:rPr>
              <w:t>VTS System</w:t>
            </w:r>
          </w:p>
        </w:tc>
        <w:tc>
          <w:tcPr>
            <w:tcW w:w="425" w:type="dxa"/>
            <w:tcBorders>
              <w:bottom w:val="dashSmallGap" w:sz="4" w:space="0" w:color="808080" w:themeColor="background1" w:themeShade="80"/>
            </w:tcBorders>
            <w:hideMark/>
          </w:tcPr>
          <w:p w14:paraId="4168038D" w14:textId="77777777" w:rsidR="001E2669" w:rsidRPr="001E2669" w:rsidRDefault="001E2669" w:rsidP="001E2669">
            <w:pPr>
              <w:pStyle w:val="BodyText"/>
            </w:pPr>
            <w:r w:rsidRPr="001E2669">
              <w:t>–</w:t>
            </w:r>
          </w:p>
        </w:tc>
        <w:tc>
          <w:tcPr>
            <w:tcW w:w="7796" w:type="dxa"/>
            <w:tcBorders>
              <w:bottom w:val="dashSmallGap" w:sz="4" w:space="0" w:color="808080" w:themeColor="background1" w:themeShade="80"/>
            </w:tcBorders>
            <w:hideMark/>
          </w:tcPr>
          <w:p w14:paraId="4E5D216C" w14:textId="77777777" w:rsidR="001E2669" w:rsidRPr="001E2669" w:rsidRDefault="001E2669" w:rsidP="001E2669">
            <w:pPr>
              <w:pStyle w:val="BodyText"/>
            </w:pPr>
            <w:r w:rsidRPr="001E2669">
              <w:t xml:space="preserve">within this document, the VTS System is considered the VTS software, hardware, </w:t>
            </w:r>
            <w:proofErr w:type="gramStart"/>
            <w:r w:rsidRPr="001E2669">
              <w:t>communications</w:t>
            </w:r>
            <w:proofErr w:type="gramEnd"/>
            <w:r w:rsidRPr="001E2669">
              <w:t xml:space="preserve"> and sensors. This excludes personnel and procedures [3].</w:t>
            </w:r>
          </w:p>
        </w:tc>
      </w:tr>
      <w:tr w:rsidR="00D4020C" w:rsidRPr="001E2669" w14:paraId="01AD4B12" w14:textId="77777777" w:rsidTr="00D4020C">
        <w:trPr>
          <w:ins w:id="124" w:author="Fukuda Takuya" w:date="2021-08-04T11:18:00Z"/>
        </w:trPr>
        <w:tc>
          <w:tcPr>
            <w:tcW w:w="1821" w:type="dxa"/>
            <w:tcBorders>
              <w:bottom w:val="dashSmallGap" w:sz="4" w:space="0" w:color="808080" w:themeColor="background1" w:themeShade="80"/>
            </w:tcBorders>
          </w:tcPr>
          <w:p w14:paraId="15C22105" w14:textId="1073ED9D" w:rsidR="00D4020C" w:rsidRPr="001E2669" w:rsidRDefault="00D4020C" w:rsidP="00D4020C">
            <w:pPr>
              <w:pStyle w:val="BodyText"/>
              <w:rPr>
                <w:ins w:id="125" w:author="Fukuda Takuya" w:date="2021-08-04T11:18:00Z"/>
                <w:b/>
              </w:rPr>
            </w:pPr>
            <w:ins w:id="126" w:author="Fukuda Takuya" w:date="2021-08-04T11:18:00Z">
              <w:r w:rsidRPr="007132D5">
                <w:rPr>
                  <w:b/>
                </w:rPr>
                <w:t>VTS Equipment</w:t>
              </w:r>
            </w:ins>
          </w:p>
        </w:tc>
        <w:tc>
          <w:tcPr>
            <w:tcW w:w="425" w:type="dxa"/>
            <w:tcBorders>
              <w:bottom w:val="dashSmallGap" w:sz="4" w:space="0" w:color="808080" w:themeColor="background1" w:themeShade="80"/>
            </w:tcBorders>
          </w:tcPr>
          <w:p w14:paraId="537981E6" w14:textId="4A6F4FFD" w:rsidR="00D4020C" w:rsidRPr="001E2669" w:rsidRDefault="00D4020C" w:rsidP="00D4020C">
            <w:pPr>
              <w:pStyle w:val="BodyText"/>
              <w:rPr>
                <w:ins w:id="127" w:author="Fukuda Takuya" w:date="2021-08-04T11:18:00Z"/>
              </w:rPr>
            </w:pPr>
            <w:ins w:id="128" w:author="Fukuda Takuya" w:date="2021-08-04T11:18:00Z">
              <w:r w:rsidRPr="007132D5">
                <w:t>–</w:t>
              </w:r>
            </w:ins>
          </w:p>
        </w:tc>
        <w:tc>
          <w:tcPr>
            <w:tcW w:w="7796" w:type="dxa"/>
            <w:tcBorders>
              <w:bottom w:val="dashSmallGap" w:sz="4" w:space="0" w:color="808080" w:themeColor="background1" w:themeShade="80"/>
            </w:tcBorders>
          </w:tcPr>
          <w:p w14:paraId="77794086" w14:textId="16B464DF" w:rsidR="00D4020C" w:rsidRPr="001E2669" w:rsidRDefault="00D4020C" w:rsidP="00D4020C">
            <w:pPr>
              <w:pStyle w:val="BodyText"/>
              <w:rPr>
                <w:ins w:id="129" w:author="Fukuda Takuya" w:date="2021-08-04T11:18:00Z"/>
              </w:rPr>
            </w:pPr>
            <w:ins w:id="130" w:author="Fukuda Takuya" w:date="2021-08-04T11:18:00Z">
              <w:r w:rsidRPr="007132D5">
                <w:t>within th</w:t>
              </w:r>
              <w:r>
                <w:t>e G.1111 guidelines</w:t>
              </w:r>
              <w:r w:rsidRPr="007132D5">
                <w:t>, VTS Equipment refers to the individual items of software</w:t>
              </w:r>
              <w:r>
                <w:t>,</w:t>
              </w:r>
              <w:r w:rsidRPr="007132D5">
                <w:t xml:space="preserve"> hardware</w:t>
              </w:r>
              <w:r>
                <w:t xml:space="preserve">, </w:t>
              </w:r>
              <w:proofErr w:type="gramStart"/>
              <w:r>
                <w:t>communications</w:t>
              </w:r>
              <w:proofErr w:type="gramEnd"/>
              <w:r w:rsidRPr="007132D5">
                <w:t xml:space="preserve"> and </w:t>
              </w:r>
              <w:r>
                <w:t>sensors,</w:t>
              </w:r>
              <w:r w:rsidRPr="007132D5">
                <w:t xml:space="preserve"> which make up the VTS System.</w:t>
              </w:r>
              <w:commentRangeStart w:id="131"/>
              <w:commentRangeEnd w:id="131"/>
              <w:r>
                <w:rPr>
                  <w:rStyle w:val="CommentReference"/>
                </w:rPr>
                <w:commentReference w:id="131"/>
              </w:r>
              <w:commentRangeStart w:id="132"/>
              <w:commentRangeEnd w:id="132"/>
              <w:r>
                <w:rPr>
                  <w:rStyle w:val="CommentReference"/>
                </w:rPr>
                <w:commentReference w:id="132"/>
              </w:r>
            </w:ins>
          </w:p>
        </w:tc>
      </w:tr>
    </w:tbl>
    <w:p w14:paraId="219CF6C7" w14:textId="77777777" w:rsidR="00A15381" w:rsidRDefault="00A15381">
      <w:pPr>
        <w:spacing w:after="200" w:line="276" w:lineRule="auto"/>
        <w:rPr>
          <w:rFonts w:asciiTheme="majorHAnsi" w:eastAsiaTheme="majorEastAsia" w:hAnsiTheme="majorHAnsi" w:cstheme="majorBidi"/>
          <w:b/>
          <w:caps/>
          <w:color w:val="00558C"/>
          <w:sz w:val="24"/>
          <w:szCs w:val="24"/>
        </w:rPr>
      </w:pPr>
      <w:r>
        <w:br w:type="page"/>
      </w:r>
    </w:p>
    <w:p w14:paraId="46533477" w14:textId="3359DB03" w:rsidR="00A15381" w:rsidRPr="00F55AD7" w:rsidRDefault="00742A35" w:rsidP="00BA3F30">
      <w:pPr>
        <w:pStyle w:val="Heading1"/>
      </w:pPr>
      <w:bookmarkStart w:id="133" w:name="_Toc526343609"/>
      <w:bookmarkStart w:id="134" w:name="_Toc20345290"/>
      <w:bookmarkStart w:id="135" w:name="_Toc63865040"/>
      <w:bookmarkStart w:id="136" w:name="_Toc66289135"/>
      <w:commentRangeStart w:id="137"/>
      <w:r w:rsidRPr="00B278E3">
        <w:lastRenderedPageBreak/>
        <w:t>A</w:t>
      </w:r>
      <w:r>
        <w:t>cceptance</w:t>
      </w:r>
      <w:r w:rsidRPr="00B278E3">
        <w:t xml:space="preserve"> P</w:t>
      </w:r>
      <w:r>
        <w:t>rocess</w:t>
      </w:r>
      <w:bookmarkEnd w:id="133"/>
      <w:bookmarkEnd w:id="134"/>
      <w:r w:rsidRPr="00DD504D">
        <w:t xml:space="preserve"> </w:t>
      </w:r>
      <w:r>
        <w:t>Planning and Management</w:t>
      </w:r>
      <w:commentRangeEnd w:id="137"/>
      <w:r>
        <w:rPr>
          <w:rStyle w:val="CommentReference"/>
          <w:rFonts w:asciiTheme="minorHAnsi" w:eastAsia="MS Mincho" w:hAnsiTheme="minorHAnsi" w:cstheme="minorBidi"/>
          <w:b w:val="0"/>
          <w:bCs w:val="0"/>
          <w:caps w:val="0"/>
          <w:color w:val="auto"/>
        </w:rPr>
        <w:commentReference w:id="137"/>
      </w:r>
      <w:bookmarkEnd w:id="135"/>
      <w:bookmarkEnd w:id="136"/>
    </w:p>
    <w:p w14:paraId="0110824A" w14:textId="77777777" w:rsidR="00A15381" w:rsidRDefault="00A15381" w:rsidP="00A15381">
      <w:pPr>
        <w:pStyle w:val="Heading1separationline"/>
      </w:pPr>
    </w:p>
    <w:p w14:paraId="173D8FFA" w14:textId="77777777" w:rsidR="00A15381" w:rsidRPr="00A15381" w:rsidRDefault="00A15381" w:rsidP="00A15381">
      <w:pPr>
        <w:pStyle w:val="BodyText"/>
      </w:pPr>
      <w:commentRangeStart w:id="138"/>
      <w:r w:rsidRPr="00A15381">
        <w:t>The acceptance process</w:t>
      </w:r>
      <w:commentRangeEnd w:id="138"/>
      <w:r w:rsidR="007B0C60">
        <w:rPr>
          <w:rStyle w:val="CommentReference"/>
        </w:rPr>
        <w:commentReference w:id="138"/>
      </w:r>
      <w:r w:rsidRPr="00A15381">
        <w:t xml:space="preserve"> shall demonstrate the compliance of the VTS system, before an operation, to the agreed requirements.</w:t>
      </w:r>
    </w:p>
    <w:p w14:paraId="2FC92A8F" w14:textId="7343741A" w:rsidR="00A15381" w:rsidRPr="00A15381" w:rsidDel="00E04F37" w:rsidRDefault="00A15381" w:rsidP="00A15381">
      <w:pPr>
        <w:pStyle w:val="BodyText"/>
        <w:rPr>
          <w:del w:id="139" w:author="Fukuda Takuya" w:date="2021-07-01T13:59:00Z"/>
        </w:rPr>
      </w:pPr>
      <w:r w:rsidRPr="00A15381">
        <w:rPr>
          <w:rFonts w:hint="eastAsia"/>
        </w:rPr>
        <w:t xml:space="preserve">This section </w:t>
      </w:r>
      <w:r w:rsidRPr="00A15381">
        <w:t xml:space="preserve">provides a </w:t>
      </w:r>
      <w:del w:id="140" w:author="Fukuda Takuya" w:date="2021-08-03T13:25:00Z">
        <w:r w:rsidRPr="00A15381" w:rsidDel="005D4C3D">
          <w:delText xml:space="preserve"> </w:delText>
        </w:r>
      </w:del>
      <w:commentRangeStart w:id="141"/>
      <w:r w:rsidRPr="00A15381">
        <w:t xml:space="preserve">general framework </w:t>
      </w:r>
      <w:commentRangeEnd w:id="141"/>
      <w:r w:rsidRPr="00A15381">
        <w:commentReference w:id="141"/>
      </w:r>
      <w:r w:rsidRPr="00A15381">
        <w:t xml:space="preserve">to manage an acceptance process and suggests possible </w:t>
      </w:r>
      <w:r w:rsidRPr="00A15381">
        <w:rPr>
          <w:rFonts w:hint="eastAsia"/>
        </w:rPr>
        <w:t>a</w:t>
      </w:r>
      <w:r w:rsidRPr="00A15381">
        <w:t>cceptance steps</w:t>
      </w:r>
      <w:ins w:id="142" w:author="Fukuda Takuya" w:date="2021-07-01T13:59:00Z">
        <w:r w:rsidR="00E04F37">
          <w:rPr>
            <w:rFonts w:hint="eastAsia"/>
            <w:lang w:eastAsia="ja-JP"/>
          </w:rPr>
          <w:t>,</w:t>
        </w:r>
        <w:r w:rsidR="00E04F37">
          <w:rPr>
            <w:lang w:eastAsia="ja-JP"/>
          </w:rPr>
          <w:t xml:space="preserve"> </w:t>
        </w:r>
      </w:ins>
      <w:del w:id="143" w:author="Fukuda Takuya" w:date="2021-07-01T13:59:00Z">
        <w:r w:rsidRPr="00A15381" w:rsidDel="00E04F37">
          <w:delText>.</w:delText>
        </w:r>
      </w:del>
    </w:p>
    <w:p w14:paraId="53728764" w14:textId="31B2EB87" w:rsidR="00A15381" w:rsidRPr="00A15381" w:rsidRDefault="00A15381" w:rsidP="00A15381">
      <w:pPr>
        <w:pStyle w:val="BodyText"/>
      </w:pPr>
      <w:del w:id="144" w:author="Fukuda Takuya" w:date="2021-07-01T13:59:00Z">
        <w:r w:rsidRPr="00A15381" w:rsidDel="00E04F37">
          <w:delText>This chapter</w:delText>
        </w:r>
      </w:del>
      <w:r w:rsidRPr="00A15381">
        <w:t xml:space="preserve"> focus</w:t>
      </w:r>
      <w:ins w:id="145" w:author="Fukuda Takuya" w:date="2021-07-01T13:59:00Z">
        <w:r w:rsidR="00E04F37">
          <w:t>ing</w:t>
        </w:r>
      </w:ins>
      <w:del w:id="146" w:author="Fukuda Takuya" w:date="2021-07-01T13:59:00Z">
        <w:r w:rsidRPr="00A15381" w:rsidDel="00E04F37">
          <w:delText>es</w:delText>
        </w:r>
      </w:del>
      <w:r w:rsidRPr="00A15381">
        <w:t xml:space="preserve"> on the possible steps and documentation in the Acceptance Process. In the following chapters, these steps are subsequently worked out in more detail.</w:t>
      </w:r>
    </w:p>
    <w:p w14:paraId="7731CA38" w14:textId="45778395" w:rsidR="00A15381" w:rsidRPr="00F55AD7" w:rsidRDefault="00742A35" w:rsidP="00BA3F30">
      <w:pPr>
        <w:pStyle w:val="Heading2"/>
      </w:pPr>
      <w:bookmarkStart w:id="147" w:name="_Toc66289136"/>
      <w:bookmarkStart w:id="148" w:name="_Toc63865041"/>
      <w:r w:rsidRPr="00742A35">
        <w:rPr>
          <w:bCs/>
          <w:i/>
        </w:rPr>
        <w:t>Acceptance Process</w:t>
      </w:r>
      <w:r>
        <w:rPr>
          <w:bCs/>
          <w:i/>
        </w:rPr>
        <w:t xml:space="preserve"> </w:t>
      </w:r>
      <w:r w:rsidRPr="00742A35">
        <w:rPr>
          <w:bCs/>
          <w:i/>
        </w:rPr>
        <w:t>Framework</w:t>
      </w:r>
      <w:bookmarkEnd w:id="147"/>
      <w:r w:rsidRPr="00742A35">
        <w:rPr>
          <w:bCs/>
          <w:i/>
        </w:rPr>
        <w:t xml:space="preserve"> </w:t>
      </w:r>
      <w:bookmarkEnd w:id="148"/>
    </w:p>
    <w:p w14:paraId="4C27B59D" w14:textId="77777777" w:rsidR="00A15381" w:rsidRPr="00F55AD7" w:rsidRDefault="00A15381" w:rsidP="00A15381">
      <w:pPr>
        <w:pStyle w:val="Heading2separationline"/>
      </w:pPr>
    </w:p>
    <w:p w14:paraId="32EB9846" w14:textId="4A4D2E9D" w:rsidR="00A15381" w:rsidRPr="00A15381" w:rsidRDefault="00A15381" w:rsidP="00A15381">
      <w:pPr>
        <w:pStyle w:val="BodyText"/>
      </w:pPr>
      <w:r w:rsidRPr="00A15381">
        <w:t xml:space="preserve">A VTS System is a complex system that includes many different technologies at </w:t>
      </w:r>
      <w:ins w:id="149" w:author="Fukuda Takuya" w:date="2021-07-01T14:16:00Z">
        <w:r w:rsidR="00E04F37">
          <w:t xml:space="preserve">single or </w:t>
        </w:r>
      </w:ins>
      <w:r w:rsidRPr="00A15381">
        <w:t xml:space="preserve">multiple sites to support the </w:t>
      </w:r>
      <w:ins w:id="150" w:author="Fukuda Takuya" w:date="2021-07-01T14:17:00Z">
        <w:r w:rsidR="00E04F37">
          <w:t xml:space="preserve">VTS </w:t>
        </w:r>
      </w:ins>
      <w:r w:rsidRPr="00A15381">
        <w:t>operation</w:t>
      </w:r>
      <w:del w:id="151" w:author="Fukuda Takuya" w:date="2021-07-01T14:17:00Z">
        <w:r w:rsidRPr="00A15381" w:rsidDel="00E04F37">
          <w:delText>al process</w:delText>
        </w:r>
      </w:del>
      <w:r w:rsidRPr="00A15381">
        <w:t xml:space="preserve">. These technologies include in, </w:t>
      </w:r>
      <w:proofErr w:type="gramStart"/>
      <w:r w:rsidRPr="00A15381">
        <w:t>e.g.</w:t>
      </w:r>
      <w:proofErr w:type="gramEnd"/>
      <w:r w:rsidRPr="00A15381">
        <w:t xml:space="preserve"> communications system</w:t>
      </w:r>
      <w:ins w:id="152" w:author="Fukuda Takuya" w:date="2021-07-01T14:06:00Z">
        <w:r w:rsidR="00E04F37">
          <w:t>s</w:t>
        </w:r>
      </w:ins>
      <w:r w:rsidRPr="00A15381">
        <w:t>, monitoring system</w:t>
      </w:r>
      <w:ins w:id="153" w:author="Fukuda Takuya" w:date="2021-07-01T14:06:00Z">
        <w:r w:rsidR="00E04F37">
          <w:t>s</w:t>
        </w:r>
      </w:ins>
      <w:r w:rsidRPr="00A15381">
        <w:t>, sensors and environmental monitoring systems</w:t>
      </w:r>
      <w:ins w:id="154" w:author="Fukuda Takuya" w:date="2021-07-01T14:19:00Z">
        <w:r w:rsidR="00E04F37">
          <w:t xml:space="preserve"> and </w:t>
        </w:r>
      </w:ins>
      <w:ins w:id="155" w:author="Fukuda Takuya" w:date="2021-08-04T11:19:00Z">
        <w:r w:rsidR="00D4020C">
          <w:t xml:space="preserve">are </w:t>
        </w:r>
      </w:ins>
      <w:ins w:id="156" w:author="Fukuda Takuya" w:date="2021-07-01T14:19:00Z">
        <w:r w:rsidR="00E04F37">
          <w:t xml:space="preserve">described as “System” </w:t>
        </w:r>
      </w:ins>
      <w:ins w:id="157" w:author="Fukuda Takuya" w:date="2021-07-01T14:20:00Z">
        <w:r w:rsidR="00E04F37">
          <w:t xml:space="preserve">of the VTS System in </w:t>
        </w:r>
        <w:r w:rsidR="00E04F37">
          <w:fldChar w:fldCharType="begin"/>
        </w:r>
        <w:r w:rsidR="00E04F37">
          <w:instrText xml:space="preserve"> REF _Ref66283377 \r \h </w:instrText>
        </w:r>
      </w:ins>
      <w:r w:rsidR="00E04F37">
        <w:fldChar w:fldCharType="separate"/>
      </w:r>
      <w:ins w:id="158" w:author="Fukuda Takuya" w:date="2021-07-01T14:20:00Z">
        <w:r w:rsidR="00E04F37">
          <w:t>Figure 1</w:t>
        </w:r>
        <w:r w:rsidR="00E04F37">
          <w:fldChar w:fldCharType="end"/>
        </w:r>
      </w:ins>
      <w:r w:rsidRPr="00A15381">
        <w:t>.</w:t>
      </w:r>
      <w:ins w:id="159" w:author="Fukuda Takuya" w:date="2021-07-01T14:19:00Z">
        <w:r w:rsidR="00E04F37">
          <w:t xml:space="preserve"> </w:t>
        </w:r>
      </w:ins>
    </w:p>
    <w:p w14:paraId="133D8B60" w14:textId="1497547C" w:rsidR="00A15381" w:rsidRPr="00A15381" w:rsidRDefault="00A15381" w:rsidP="00A15381">
      <w:pPr>
        <w:pStyle w:val="BodyText"/>
      </w:pPr>
      <w:r w:rsidRPr="00A15381">
        <w:t xml:space="preserve">A typical acceptance process demonstrates compliance, starting from the lowest-level building blocks </w:t>
      </w:r>
      <w:ins w:id="160" w:author="Fukuda Takuya" w:date="2021-07-01T14:21:00Z">
        <w:r w:rsidR="00E04F37">
          <w:t xml:space="preserve">“System” </w:t>
        </w:r>
      </w:ins>
      <w:r w:rsidRPr="00A15381">
        <w:t>to functional sub</w:t>
      </w:r>
      <w:proofErr w:type="gramStart"/>
      <w:ins w:id="161" w:author="Fukuda Takuya" w:date="2021-07-01T14:22:00Z">
        <w:r w:rsidR="00E04F37">
          <w:t>-“</w:t>
        </w:r>
        <w:proofErr w:type="gramEnd"/>
        <w:r w:rsidR="00E04F37">
          <w:t>S</w:t>
        </w:r>
      </w:ins>
      <w:del w:id="162" w:author="Fukuda Takuya" w:date="2021-07-01T14:22:00Z">
        <w:r w:rsidRPr="00A15381" w:rsidDel="00E04F37">
          <w:delText>s</w:delText>
        </w:r>
      </w:del>
      <w:r w:rsidRPr="00A15381">
        <w:t>ystem</w:t>
      </w:r>
      <w:del w:id="163" w:author="Fukuda Takuya" w:date="2021-07-01T14:22:00Z">
        <w:r w:rsidRPr="00A15381" w:rsidDel="00E04F37">
          <w:delText>s</w:delText>
        </w:r>
      </w:del>
      <w:ins w:id="164" w:author="Fukuda Takuya" w:date="2021-07-01T14:22:00Z">
        <w:r w:rsidR="00E04F37">
          <w:t>”</w:t>
        </w:r>
      </w:ins>
      <w:r w:rsidRPr="00A15381">
        <w:t xml:space="preserve"> and, finally, the complete VTS System. This process may include multiple </w:t>
      </w:r>
      <w:del w:id="165" w:author="Fukuda Takuya" w:date="2021-07-01T14:23:00Z">
        <w:r w:rsidRPr="00A15381" w:rsidDel="00E04F37">
          <w:delText>sub</w:delText>
        </w:r>
      </w:del>
      <w:r w:rsidRPr="00A15381">
        <w:t>systems at multiple sites (</w:t>
      </w:r>
      <w:proofErr w:type="gramStart"/>
      <w:r w:rsidRPr="00A15381">
        <w:t>e.g.</w:t>
      </w:r>
      <w:proofErr w:type="gramEnd"/>
      <w:r w:rsidRPr="00A15381">
        <w:t xml:space="preserve"> the VTS centre and multiple sites for sensors and communications).</w:t>
      </w:r>
    </w:p>
    <w:p w14:paraId="3B18A277" w14:textId="1D209243" w:rsidR="00A15381" w:rsidRPr="00A15381" w:rsidRDefault="00A15381" w:rsidP="00A15381">
      <w:pPr>
        <w:pStyle w:val="BodyText"/>
      </w:pPr>
      <w:r w:rsidRPr="00A15381">
        <w:t xml:space="preserve">The acceptance process </w:t>
      </w:r>
      <w:ins w:id="166" w:author="Fukuda Takuya" w:date="2021-07-01T14:24:00Z">
        <w:r w:rsidR="00E04F37">
          <w:t xml:space="preserve">of VTS System and </w:t>
        </w:r>
      </w:ins>
      <w:ins w:id="167" w:author="Fukuda Takuya" w:date="2021-08-03T13:28:00Z">
        <w:r w:rsidR="005D4C3D" w:rsidRPr="005D4C3D">
          <w:t>VTS Equipment</w:t>
        </w:r>
      </w:ins>
      <w:ins w:id="168" w:author="Fukuda Takuya" w:date="2021-07-01T14:24:00Z">
        <w:r w:rsidR="00E04F37">
          <w:t xml:space="preserve"> </w:t>
        </w:r>
      </w:ins>
      <w:del w:id="169" w:author="Fukuda Takuya" w:date="2021-07-01T14:25:00Z">
        <w:r w:rsidRPr="00A15381" w:rsidDel="00E04F37">
          <w:delText xml:space="preserve">is </w:delText>
        </w:r>
      </w:del>
      <w:ins w:id="170" w:author="Fukuda Takuya" w:date="2021-07-01T14:25:00Z">
        <w:r w:rsidR="00E04F37">
          <w:t>consist</w:t>
        </w:r>
      </w:ins>
      <w:ins w:id="171" w:author="Fukuda Takuya" w:date="2021-08-04T11:19:00Z">
        <w:r w:rsidR="00D4020C">
          <w:t>s</w:t>
        </w:r>
      </w:ins>
      <w:ins w:id="172" w:author="Fukuda Takuya" w:date="2021-07-01T14:25:00Z">
        <w:r w:rsidR="00E04F37" w:rsidRPr="00A15381">
          <w:t xml:space="preserve"> </w:t>
        </w:r>
      </w:ins>
      <w:ins w:id="173" w:author="Fukuda Takuya" w:date="2021-07-01T14:49:00Z">
        <w:r w:rsidR="00E04F37">
          <w:t xml:space="preserve">of </w:t>
        </w:r>
      </w:ins>
      <w:r w:rsidRPr="00A15381">
        <w:t xml:space="preserve">the </w:t>
      </w:r>
      <w:ins w:id="174" w:author="Fukuda Takuya" w:date="2021-07-01T14:25:00Z">
        <w:r w:rsidR="00E04F37">
          <w:t>following components</w:t>
        </w:r>
      </w:ins>
      <w:del w:id="175" w:author="Fukuda Takuya" w:date="2021-07-01T14:26:00Z">
        <w:r w:rsidRPr="00A15381" w:rsidDel="00E04F37">
          <w:delText>same at all levels</w:delText>
        </w:r>
      </w:del>
      <w:r w:rsidRPr="00A15381">
        <w:t>:</w:t>
      </w:r>
    </w:p>
    <w:p w14:paraId="3B1D78BC" w14:textId="712206A7" w:rsidR="00A15381" w:rsidRPr="00A15381" w:rsidRDefault="00A15381" w:rsidP="00A15381">
      <w:pPr>
        <w:pStyle w:val="Bullet1"/>
      </w:pPr>
      <w:del w:id="176" w:author="Fukuda Takuya" w:date="2021-07-01T14:26:00Z">
        <w:r w:rsidRPr="00A15381" w:rsidDel="00E04F37">
          <w:delText xml:space="preserve">There is </w:delText>
        </w:r>
      </w:del>
      <w:r w:rsidRPr="00A15381">
        <w:t xml:space="preserve">a set of </w:t>
      </w:r>
      <w:ins w:id="177" w:author="Fukuda Takuya" w:date="2021-07-01T14:27:00Z">
        <w:r w:rsidR="00E04F37">
          <w:t>agreed</w:t>
        </w:r>
      </w:ins>
      <w:del w:id="178" w:author="Fukuda Takuya" w:date="2021-07-01T14:27:00Z">
        <w:r w:rsidRPr="00A15381" w:rsidDel="00E04F37">
          <w:delText>applicable</w:delText>
        </w:r>
      </w:del>
      <w:r w:rsidRPr="00A15381">
        <w:t xml:space="preserve"> </w:t>
      </w:r>
      <w:proofErr w:type="gramStart"/>
      <w:r w:rsidRPr="00A15381">
        <w:t>requirements;</w:t>
      </w:r>
      <w:proofErr w:type="gramEnd"/>
    </w:p>
    <w:p w14:paraId="74ADA567" w14:textId="032938AB" w:rsidR="00A15381" w:rsidRPr="00A15381" w:rsidRDefault="00A15381" w:rsidP="00A15381">
      <w:pPr>
        <w:pStyle w:val="Bullet1"/>
      </w:pPr>
      <w:del w:id="179" w:author="Fukuda Takuya" w:date="2021-07-01T14:26:00Z">
        <w:r w:rsidRPr="00A15381" w:rsidDel="00E04F37">
          <w:delText xml:space="preserve">There is </w:delText>
        </w:r>
      </w:del>
      <w:r w:rsidRPr="00A15381">
        <w:t>a (physical) implementation of the requirements</w:t>
      </w:r>
      <w:del w:id="180" w:author="Fukuda Takuya" w:date="2021-07-01T14:48:00Z">
        <w:r w:rsidRPr="00A15381" w:rsidDel="00E04F37">
          <w:delText xml:space="preserve"> </w:delText>
        </w:r>
      </w:del>
      <w:del w:id="181" w:author="Fukuda Takuya" w:date="2021-07-01T14:28:00Z">
        <w:r w:rsidRPr="00A15381" w:rsidDel="00E04F37">
          <w:delText>(sub-) systems</w:delText>
        </w:r>
      </w:del>
      <w:r w:rsidRPr="00A15381">
        <w:t>;</w:t>
      </w:r>
      <w:ins w:id="182" w:author="Fukuda Takuya" w:date="2021-07-01T14:26:00Z">
        <w:r w:rsidR="00E04F37">
          <w:t xml:space="preserve"> and</w:t>
        </w:r>
      </w:ins>
    </w:p>
    <w:p w14:paraId="44AF49D8" w14:textId="34E4A5D4" w:rsidR="00A15381" w:rsidRPr="00A15381" w:rsidRDefault="00A15381" w:rsidP="00A15381">
      <w:pPr>
        <w:pStyle w:val="Bullet1"/>
      </w:pPr>
      <w:del w:id="183" w:author="Fukuda Takuya" w:date="2021-07-01T14:26:00Z">
        <w:r w:rsidRPr="00A15381" w:rsidDel="00E04F37">
          <w:delText xml:space="preserve">There is </w:delText>
        </w:r>
      </w:del>
      <w:r w:rsidRPr="00A15381">
        <w:t xml:space="preserve">a </w:t>
      </w:r>
      <w:del w:id="184" w:author="Fukuda Takuya" w:date="2021-08-04T11:19:00Z">
        <w:r w:rsidRPr="00A15381" w:rsidDel="00D4020C">
          <w:delText xml:space="preserve">set </w:delText>
        </w:r>
      </w:del>
      <w:ins w:id="185" w:author="Fukuda Takuya" w:date="2021-08-04T11:19:00Z">
        <w:r w:rsidR="00D4020C">
          <w:t>group</w:t>
        </w:r>
        <w:r w:rsidR="00D4020C" w:rsidRPr="00A15381">
          <w:t xml:space="preserve"> </w:t>
        </w:r>
      </w:ins>
      <w:r w:rsidRPr="00A15381">
        <w:t xml:space="preserve">of </w:t>
      </w:r>
      <w:ins w:id="186" w:author="Fukuda Takuya" w:date="2021-07-01T14:28:00Z">
        <w:r w:rsidR="00E04F37">
          <w:t xml:space="preserve">acceptance </w:t>
        </w:r>
      </w:ins>
      <w:r w:rsidRPr="00A15381">
        <w:t>test</w:t>
      </w:r>
      <w:ins w:id="187" w:author="Fukuda Takuya" w:date="2021-07-01T14:30:00Z">
        <w:r w:rsidR="00E04F37">
          <w:t>s</w:t>
        </w:r>
      </w:ins>
      <w:ins w:id="188" w:author="Fukuda Takuya" w:date="2021-07-01T14:29:00Z">
        <w:r w:rsidR="00E04F37">
          <w:t xml:space="preserve"> to evaluate the fulfilment of the requirements</w:t>
        </w:r>
      </w:ins>
      <w:del w:id="189" w:author="Fukuda Takuya" w:date="2021-07-01T14:29:00Z">
        <w:r w:rsidRPr="00A15381" w:rsidDel="00E04F37">
          <w:delText xml:space="preserve"> procedures with acceptance criteria</w:delText>
        </w:r>
      </w:del>
      <w:r w:rsidRPr="00A15381">
        <w:t>.</w:t>
      </w:r>
    </w:p>
    <w:p w14:paraId="13B0ACD4" w14:textId="6840079C" w:rsidR="00A15381" w:rsidRPr="00A15381" w:rsidRDefault="00A15381" w:rsidP="00A15381">
      <w:pPr>
        <w:pStyle w:val="BodyText"/>
      </w:pPr>
      <w:r w:rsidRPr="00A15381">
        <w:t xml:space="preserve">Once the </w:t>
      </w:r>
      <w:del w:id="190" w:author="Fukuda Takuya" w:date="2021-07-01T14:42:00Z">
        <w:r w:rsidRPr="00A15381" w:rsidDel="00E04F37">
          <w:delText xml:space="preserve">lower </w:delText>
        </w:r>
      </w:del>
      <w:ins w:id="191" w:author="Fukuda Takuya" w:date="2021-07-01T14:42:00Z">
        <w:r w:rsidR="00E04F37" w:rsidRPr="00A15381">
          <w:t>lower</w:t>
        </w:r>
        <w:r w:rsidR="00E04F37">
          <w:t>-</w:t>
        </w:r>
      </w:ins>
      <w:r w:rsidRPr="00A15381">
        <w:t>level</w:t>
      </w:r>
      <w:ins w:id="192" w:author="Fukuda Takuya" w:date="2021-07-01T14:41:00Z">
        <w:r w:rsidR="00E04F37">
          <w:t xml:space="preserve"> system</w:t>
        </w:r>
      </w:ins>
      <w:r w:rsidRPr="00A15381">
        <w:t>s are satisfactor</w:t>
      </w:r>
      <w:ins w:id="193" w:author="Fukuda Takuya" w:date="2021-07-01T14:42:00Z">
        <w:r w:rsidR="00E04F37">
          <w:t>il</w:t>
        </w:r>
      </w:ins>
      <w:r w:rsidRPr="00A15381">
        <w:t xml:space="preserve">y tested, </w:t>
      </w:r>
      <w:ins w:id="194" w:author="Fukuda Takuya" w:date="2021-07-01T14:42:00Z">
        <w:r w:rsidR="00E04F37">
          <w:t xml:space="preserve">the acceptance </w:t>
        </w:r>
      </w:ins>
      <w:r w:rsidRPr="00A15381">
        <w:t xml:space="preserve">testing at the next higher level can commence, as </w:t>
      </w:r>
      <w:r>
        <w:fldChar w:fldCharType="begin"/>
      </w:r>
      <w:r>
        <w:instrText xml:space="preserve"> REF _Ref66283377 \r \h </w:instrText>
      </w:r>
      <w:r>
        <w:fldChar w:fldCharType="separate"/>
      </w:r>
      <w:r w:rsidR="00C10A20">
        <w:t>Figure 1</w:t>
      </w:r>
      <w:r>
        <w:fldChar w:fldCharType="end"/>
      </w:r>
      <w:r>
        <w:t xml:space="preserve"> </w:t>
      </w:r>
      <w:r w:rsidRPr="00A15381">
        <w:t>illustrates.</w:t>
      </w:r>
    </w:p>
    <w:p w14:paraId="7BE2EDD2" w14:textId="77777777" w:rsidR="00A15381" w:rsidRPr="00A15381" w:rsidRDefault="00A15381" w:rsidP="00A15381">
      <w:pPr>
        <w:pStyle w:val="BodyText"/>
      </w:pPr>
      <w:r w:rsidRPr="00A15381">
        <w:t>Setting up a proper Acceptance Plan allows detecting mismatches/requirements not being met at an early stage. It prevents expensive rework in a later stage that could have been detected earlier.</w:t>
      </w:r>
    </w:p>
    <w:p w14:paraId="30200E1C" w14:textId="59D924DF" w:rsidR="00A15381" w:rsidRPr="00A15381" w:rsidRDefault="00A15381" w:rsidP="00A15381">
      <w:pPr>
        <w:pStyle w:val="BodyText"/>
        <w:jc w:val="center"/>
      </w:pPr>
      <w:del w:id="195" w:author="Fukuda Takuya" w:date="2021-08-04T11:02:00Z">
        <w:r w:rsidRPr="00A15381" w:rsidDel="00F438FC">
          <w:rPr>
            <w:noProof/>
            <w:lang w:eastAsia="ja-JP"/>
          </w:rPr>
          <w:lastRenderedPageBreak/>
          <w:drawing>
            <wp:inline distT="0" distB="0" distL="0" distR="0" wp14:anchorId="5B7F562B" wp14:editId="34AB1A54">
              <wp:extent cx="5057775" cy="3172136"/>
              <wp:effectExtent l="0" t="0" r="0" b="9525"/>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78458" cy="3185108"/>
                      </a:xfrm>
                      <a:prstGeom prst="rect">
                        <a:avLst/>
                      </a:prstGeom>
                      <a:noFill/>
                      <a:ln>
                        <a:noFill/>
                      </a:ln>
                    </pic:spPr>
                  </pic:pic>
                </a:graphicData>
              </a:graphic>
            </wp:inline>
          </w:drawing>
        </w:r>
      </w:del>
      <w:ins w:id="196" w:author="Fukuda Takuya" w:date="2021-08-04T11:02:00Z">
        <w:r w:rsidR="00F438FC">
          <w:rPr>
            <w:noProof/>
          </w:rPr>
          <w:drawing>
            <wp:inline distT="0" distB="0" distL="0" distR="0" wp14:anchorId="164ED00E" wp14:editId="166F4061">
              <wp:extent cx="5178779" cy="349567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1">
                        <a:extLst>
                          <a:ext uri="{28A0092B-C50C-407E-A947-70E740481C1C}">
                            <a14:useLocalDpi xmlns:a14="http://schemas.microsoft.com/office/drawing/2010/main" val="0"/>
                          </a:ext>
                        </a:extLst>
                      </a:blip>
                      <a:srcRect t="37565" b="14673"/>
                      <a:stretch/>
                    </pic:blipFill>
                    <pic:spPr bwMode="auto">
                      <a:xfrm>
                        <a:off x="0" y="0"/>
                        <a:ext cx="5219532" cy="3523183"/>
                      </a:xfrm>
                      <a:prstGeom prst="rect">
                        <a:avLst/>
                      </a:prstGeom>
                      <a:noFill/>
                      <a:ln>
                        <a:noFill/>
                      </a:ln>
                      <a:extLst>
                        <a:ext uri="{53640926-AAD7-44D8-BBD7-CCE9431645EC}">
                          <a14:shadowObscured xmlns:a14="http://schemas.microsoft.com/office/drawing/2010/main"/>
                        </a:ext>
                      </a:extLst>
                    </pic:spPr>
                  </pic:pic>
                </a:graphicData>
              </a:graphic>
            </wp:inline>
          </w:drawing>
        </w:r>
      </w:ins>
    </w:p>
    <w:p w14:paraId="58CA1473" w14:textId="77777777" w:rsidR="00A15381" w:rsidRPr="00A15381" w:rsidRDefault="00A15381" w:rsidP="00A15381">
      <w:pPr>
        <w:pStyle w:val="Figurecaption"/>
        <w:rPr>
          <w:b/>
        </w:rPr>
      </w:pPr>
      <w:bookmarkStart w:id="197" w:name="_Ref66283377"/>
      <w:bookmarkStart w:id="198" w:name="_Toc66289172"/>
      <w:r w:rsidRPr="00A15381">
        <w:t>VTS System breakdown structure and order of acceptance</w:t>
      </w:r>
      <w:bookmarkEnd w:id="197"/>
      <w:bookmarkEnd w:id="198"/>
    </w:p>
    <w:p w14:paraId="57E09539" w14:textId="4C10B860" w:rsidR="00A15381" w:rsidRDefault="00A15381" w:rsidP="00BA3F30">
      <w:pPr>
        <w:pStyle w:val="Heading3"/>
      </w:pPr>
      <w:bookmarkStart w:id="199" w:name="_Toc66289137"/>
      <w:commentRangeStart w:id="200"/>
      <w:r w:rsidRPr="00A15381">
        <w:t>A</w:t>
      </w:r>
      <w:r>
        <w:t>cceptance</w:t>
      </w:r>
      <w:r w:rsidRPr="00A15381">
        <w:t xml:space="preserve"> S</w:t>
      </w:r>
      <w:r>
        <w:t>teps</w:t>
      </w:r>
      <w:bookmarkEnd w:id="199"/>
      <w:commentRangeEnd w:id="200"/>
      <w:r w:rsidR="00B21EEA">
        <w:rPr>
          <w:rStyle w:val="CommentReference"/>
          <w:rFonts w:asciiTheme="minorHAnsi" w:eastAsia="MS Mincho" w:hAnsiTheme="minorHAnsi" w:cstheme="minorBidi"/>
          <w:b w:val="0"/>
          <w:bCs w:val="0"/>
          <w:smallCaps w:val="0"/>
          <w:color w:val="auto"/>
        </w:rPr>
        <w:commentReference w:id="200"/>
      </w:r>
    </w:p>
    <w:p w14:paraId="31A603AD" w14:textId="2096D5C1" w:rsidR="00A15381" w:rsidRPr="00A15381" w:rsidRDefault="00A15381" w:rsidP="00A15381">
      <w:pPr>
        <w:pStyle w:val="BodyText"/>
      </w:pPr>
      <w:r w:rsidRPr="00A15381">
        <w:t xml:space="preserve">Typically, </w:t>
      </w:r>
      <w:del w:id="201" w:author="Fukuda Takuya" w:date="2021-07-01T14:51:00Z">
        <w:r w:rsidRPr="00A15381" w:rsidDel="00E04F37">
          <w:delText>the acceptance of</w:delText>
        </w:r>
      </w:del>
      <w:ins w:id="202" w:author="Fukuda Takuya" w:date="2021-07-01T14:51:00Z">
        <w:r w:rsidR="00E04F37">
          <w:t>accepting</w:t>
        </w:r>
      </w:ins>
      <w:r w:rsidRPr="00A15381">
        <w:t xml:space="preserve"> a VTS system starts during the system’s design phase and continues while implementing it. </w:t>
      </w:r>
    </w:p>
    <w:p w14:paraId="48E7D059" w14:textId="268D60DE" w:rsidR="00A15381" w:rsidRPr="00A15381" w:rsidRDefault="00A15381" w:rsidP="00A15381">
      <w:pPr>
        <w:pStyle w:val="BodyText"/>
      </w:pPr>
      <w:r>
        <w:fldChar w:fldCharType="begin"/>
      </w:r>
      <w:r>
        <w:instrText xml:space="preserve"> REF _Ref62474002 \r \h </w:instrText>
      </w:r>
      <w:r>
        <w:fldChar w:fldCharType="separate"/>
      </w:r>
      <w:r>
        <w:t>Figure 2</w:t>
      </w:r>
      <w:r>
        <w:fldChar w:fldCharType="end"/>
      </w:r>
      <w:r>
        <w:t xml:space="preserve"> </w:t>
      </w:r>
      <w:r w:rsidRPr="00A15381">
        <w:t>shows the typical steps to establish a VTS System</w:t>
      </w:r>
      <w:del w:id="203" w:author="Fukuda Takuya" w:date="2021-08-04T11:19:00Z">
        <w:r w:rsidRPr="00A15381" w:rsidDel="00D4020C">
          <w:delText>,</w:delText>
        </w:r>
      </w:del>
      <w:r w:rsidRPr="00A15381">
        <w:t xml:space="preserve"> and illustrates acceptance steps in grey boxes:  </w:t>
      </w:r>
    </w:p>
    <w:p w14:paraId="0030D1A2" w14:textId="77777777" w:rsidR="00A15381" w:rsidRPr="00A15381" w:rsidRDefault="00A15381" w:rsidP="00A15381">
      <w:pPr>
        <w:pStyle w:val="Bullet1"/>
      </w:pPr>
      <w:r w:rsidRPr="00A15381">
        <w:t>Acceptance at Design Review(s</w:t>
      </w:r>
      <w:proofErr w:type="gramStart"/>
      <w:r w:rsidRPr="00A15381">
        <w:t>);</w:t>
      </w:r>
      <w:proofErr w:type="gramEnd"/>
    </w:p>
    <w:p w14:paraId="6BE6EB85" w14:textId="77777777" w:rsidR="00A15381" w:rsidRPr="00A15381" w:rsidRDefault="00A15381" w:rsidP="00A15381">
      <w:pPr>
        <w:pStyle w:val="Bullet1"/>
      </w:pPr>
      <w:r w:rsidRPr="00A15381">
        <w:t xml:space="preserve">Factory </w:t>
      </w:r>
      <w:proofErr w:type="gramStart"/>
      <w:r w:rsidRPr="00A15381">
        <w:t>Acceptance;</w:t>
      </w:r>
      <w:proofErr w:type="gramEnd"/>
    </w:p>
    <w:p w14:paraId="14E64BF3" w14:textId="77777777" w:rsidR="00A15381" w:rsidRPr="00A15381" w:rsidRDefault="00A15381" w:rsidP="00A15381">
      <w:pPr>
        <w:pStyle w:val="Bullet1"/>
      </w:pPr>
      <w:r w:rsidRPr="00A15381">
        <w:t xml:space="preserve">Site </w:t>
      </w:r>
      <w:proofErr w:type="gramStart"/>
      <w:r w:rsidRPr="00A15381">
        <w:t>Acceptance;</w:t>
      </w:r>
      <w:proofErr w:type="gramEnd"/>
    </w:p>
    <w:p w14:paraId="61FC6A17" w14:textId="77777777" w:rsidR="00A15381" w:rsidRPr="00A15381" w:rsidRDefault="00A15381" w:rsidP="00A15381">
      <w:pPr>
        <w:pStyle w:val="Bullet1"/>
      </w:pPr>
      <w:r w:rsidRPr="00A15381">
        <w:lastRenderedPageBreak/>
        <w:t>System Acceptance; and</w:t>
      </w:r>
    </w:p>
    <w:p w14:paraId="2B7ED2C4" w14:textId="77777777" w:rsidR="00A15381" w:rsidRPr="00A15381" w:rsidRDefault="00A15381" w:rsidP="00A15381">
      <w:pPr>
        <w:pStyle w:val="Bullet1"/>
      </w:pPr>
      <w:r w:rsidRPr="00A15381">
        <w:t>Final Acceptance.</w:t>
      </w:r>
    </w:p>
    <w:p w14:paraId="3B687DF3" w14:textId="50B7CB23" w:rsidR="00A15381" w:rsidRDefault="00A15381" w:rsidP="00A15381">
      <w:pPr>
        <w:pStyle w:val="BodyText"/>
      </w:pPr>
      <w:r>
        <w:t xml:space="preserve">The steps illustrated by the white boxes are important steps in </w:t>
      </w:r>
      <w:del w:id="204" w:author="Fukuda Takuya" w:date="2021-07-01T14:56:00Z">
        <w:r w:rsidDel="00E04F37">
          <w:delText>the establishment, planning and implementation of</w:delText>
        </w:r>
      </w:del>
      <w:ins w:id="205" w:author="Fukuda Takuya" w:date="2021-07-01T14:56:00Z">
        <w:r w:rsidR="00E04F37">
          <w:t>establishing, planning, and implementing</w:t>
        </w:r>
      </w:ins>
      <w:r>
        <w:t xml:space="preserve"> a VTS system. Still, as these steps are not directly a part of the system acceptance, this document does not discuss </w:t>
      </w:r>
      <w:del w:id="206" w:author="Fukuda Takuya" w:date="2021-07-01T14:56:00Z">
        <w:r w:rsidDel="00E04F37">
          <w:delText>it</w:delText>
        </w:r>
      </w:del>
      <w:ins w:id="207" w:author="Fukuda Takuya" w:date="2021-07-01T14:56:00Z">
        <w:r w:rsidR="00E04F37">
          <w:t>them</w:t>
        </w:r>
      </w:ins>
      <w:r>
        <w:t>.</w:t>
      </w:r>
    </w:p>
    <w:p w14:paraId="32B49777" w14:textId="4D6062DC" w:rsidR="00A15381" w:rsidRDefault="00A15381" w:rsidP="00A15381">
      <w:pPr>
        <w:pStyle w:val="BodyText"/>
        <w:rPr>
          <w:ins w:id="208" w:author="Fukuda Takuya" w:date="2021-07-22T16:28:00Z"/>
        </w:rPr>
      </w:pPr>
      <w:r>
        <w:t>T</w:t>
      </w:r>
      <w:r w:rsidRPr="00BC6650">
        <w:t xml:space="preserve">his acceptance process </w:t>
      </w:r>
      <w:r>
        <w:t xml:space="preserve">can </w:t>
      </w:r>
      <w:r w:rsidRPr="00BC6650">
        <w:t>appl</w:t>
      </w:r>
      <w:r>
        <w:t>y</w:t>
      </w:r>
      <w:r w:rsidRPr="00BC6650">
        <w:t xml:space="preserve"> equally well to the different </w:t>
      </w:r>
      <w:ins w:id="209" w:author="Fukuda Takuya" w:date="2021-08-03T13:27:00Z">
        <w:r w:rsidR="005D4C3D" w:rsidRPr="005D4C3D">
          <w:t>VTS Equipment</w:t>
        </w:r>
      </w:ins>
      <w:del w:id="210" w:author="Fukuda Takuya" w:date="2021-08-03T13:27:00Z">
        <w:r w:rsidRPr="00BC6650" w:rsidDel="005D4C3D">
          <w:delText xml:space="preserve">functional </w:delText>
        </w:r>
        <w:r w:rsidDel="005D4C3D">
          <w:delText xml:space="preserve">parts of </w:delText>
        </w:r>
        <w:r w:rsidRPr="00BC6650" w:rsidDel="005D4C3D">
          <w:delText>a VTS System</w:delText>
        </w:r>
      </w:del>
      <w:r w:rsidRPr="00BC6650">
        <w:t>.</w:t>
      </w:r>
    </w:p>
    <w:p w14:paraId="74249808" w14:textId="77777777" w:rsidR="00B17E81" w:rsidRDefault="00B17E81" w:rsidP="00A15381">
      <w:pPr>
        <w:pStyle w:val="BodyText"/>
      </w:pPr>
    </w:p>
    <w:p w14:paraId="263B44C1" w14:textId="0B752CF4" w:rsidR="00A15381" w:rsidRDefault="00A15381" w:rsidP="00A15381">
      <w:pPr>
        <w:pStyle w:val="BodyText"/>
        <w:jc w:val="center"/>
        <w:rPr>
          <w:ins w:id="211" w:author="Fukuda Takuya" w:date="2021-08-18T22:15:00Z"/>
        </w:rPr>
      </w:pPr>
      <w:del w:id="212" w:author="Fukuda Takuya" w:date="2021-07-22T16:28:00Z">
        <w:r w:rsidRPr="00A15381" w:rsidDel="00B17E81">
          <w:rPr>
            <w:noProof/>
            <w:lang w:eastAsia="ja-JP"/>
          </w:rPr>
          <w:drawing>
            <wp:inline distT="0" distB="0" distL="0" distR="0" wp14:anchorId="2AE2FF25" wp14:editId="5A17B846">
              <wp:extent cx="2309781" cy="4964125"/>
              <wp:effectExtent l="0" t="0" r="0" b="8255"/>
              <wp:docPr id="24" name="図 24" descr="cid:image004.png@01D69803.A6BD5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9803.A6BD5C8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2320142" cy="4986393"/>
                      </a:xfrm>
                      <a:prstGeom prst="rect">
                        <a:avLst/>
                      </a:prstGeom>
                      <a:noFill/>
                      <a:ln>
                        <a:noFill/>
                      </a:ln>
                    </pic:spPr>
                  </pic:pic>
                </a:graphicData>
              </a:graphic>
            </wp:inline>
          </w:drawing>
        </w:r>
      </w:del>
      <w:ins w:id="213" w:author="Fukuda Takuya" w:date="2021-07-22T16:28:00Z">
        <w:r w:rsidR="00B17E81">
          <w:rPr>
            <w:noProof/>
          </w:rPr>
          <w:drawing>
            <wp:inline distT="0" distB="0" distL="0" distR="0" wp14:anchorId="59C02787" wp14:editId="41929F4A">
              <wp:extent cx="3006371" cy="51911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23126" cy="5220055"/>
                      </a:xfrm>
                      <a:prstGeom prst="rect">
                        <a:avLst/>
                      </a:prstGeom>
                      <a:noFill/>
                      <a:ln>
                        <a:noFill/>
                      </a:ln>
                    </pic:spPr>
                  </pic:pic>
                </a:graphicData>
              </a:graphic>
            </wp:inline>
          </w:drawing>
        </w:r>
      </w:ins>
    </w:p>
    <w:p w14:paraId="19267EBA" w14:textId="294A3960" w:rsidR="002853AB" w:rsidRPr="00A15381" w:rsidRDefault="002853AB" w:rsidP="00A15381">
      <w:pPr>
        <w:pStyle w:val="BodyText"/>
        <w:jc w:val="center"/>
      </w:pPr>
      <w:commentRangeStart w:id="214"/>
      <w:ins w:id="215" w:author="Fukuda Takuya" w:date="2021-08-18T22:09:00Z">
        <w:r>
          <w:rPr>
            <w:noProof/>
          </w:rPr>
          <w:lastRenderedPageBreak/>
          <w:drawing>
            <wp:anchor distT="0" distB="0" distL="114300" distR="114300" simplePos="0" relativeHeight="251658240" behindDoc="0" locked="0" layoutInCell="1" allowOverlap="1" wp14:anchorId="6934CDF8" wp14:editId="04CC6010">
              <wp:simplePos x="0" y="0"/>
              <wp:positionH relativeFrom="column">
                <wp:posOffset>1442085</wp:posOffset>
              </wp:positionH>
              <wp:positionV relativeFrom="paragraph">
                <wp:posOffset>50800</wp:posOffset>
              </wp:positionV>
              <wp:extent cx="3691255" cy="4044950"/>
              <wp:effectExtent l="0" t="0" r="4445"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11570" t="15975" r="7260" b="21071"/>
                      <a:stretch/>
                    </pic:blipFill>
                    <pic:spPr bwMode="auto">
                      <a:xfrm>
                        <a:off x="0" y="0"/>
                        <a:ext cx="3691255" cy="4044950"/>
                      </a:xfrm>
                      <a:prstGeom prst="rect">
                        <a:avLst/>
                      </a:prstGeom>
                      <a:noFill/>
                      <a:ln>
                        <a:noFill/>
                      </a:ln>
                      <a:extLst>
                        <a:ext uri="{53640926-AAD7-44D8-BBD7-CCE9431645EC}">
                          <a14:shadowObscured xmlns:a14="http://schemas.microsoft.com/office/drawing/2010/main"/>
                        </a:ext>
                      </a:extLst>
                    </pic:spPr>
                  </pic:pic>
                </a:graphicData>
              </a:graphic>
            </wp:anchor>
          </w:drawing>
        </w:r>
      </w:ins>
      <w:commentRangeEnd w:id="214"/>
      <w:ins w:id="216" w:author="Fukuda Takuya" w:date="2021-08-18T22:16:00Z">
        <w:r w:rsidR="005B45A5">
          <w:rPr>
            <w:rStyle w:val="CommentReference"/>
          </w:rPr>
          <w:commentReference w:id="214"/>
        </w:r>
      </w:ins>
    </w:p>
    <w:p w14:paraId="4AC962E0" w14:textId="35604B6C" w:rsidR="00A15381" w:rsidRPr="00A15381" w:rsidRDefault="00A15381" w:rsidP="00A15381">
      <w:pPr>
        <w:pStyle w:val="Figurecaption"/>
      </w:pPr>
      <w:r w:rsidRPr="00A15381" w:rsidDel="00FB7DFB">
        <w:rPr>
          <w:b/>
        </w:rPr>
        <w:t xml:space="preserve"> </w:t>
      </w:r>
      <w:bookmarkStart w:id="217" w:name="_Ref62474002"/>
      <w:bookmarkStart w:id="218" w:name="_Toc66289173"/>
      <w:r w:rsidRPr="00A15381">
        <w:t>Acceptance steps within the establishment of a VTS System</w:t>
      </w:r>
      <w:bookmarkEnd w:id="217"/>
      <w:bookmarkEnd w:id="218"/>
    </w:p>
    <w:p w14:paraId="0801D69B" w14:textId="077D9C1F" w:rsidR="00E04F37" w:rsidRDefault="00E04F37">
      <w:pPr>
        <w:spacing w:after="200" w:line="276" w:lineRule="auto"/>
        <w:rPr>
          <w:ins w:id="219" w:author="Fukuda Takuya" w:date="2021-07-01T14:57:00Z"/>
          <w:sz w:val="22"/>
        </w:rPr>
      </w:pPr>
      <w:ins w:id="220" w:author="Fukuda Takuya" w:date="2021-07-01T14:57:00Z">
        <w:r>
          <w:br w:type="page"/>
        </w:r>
      </w:ins>
    </w:p>
    <w:p w14:paraId="74F0834A" w14:textId="34566D93" w:rsidR="00A15381" w:rsidDel="00E04F37" w:rsidRDefault="00A15381" w:rsidP="00A15381">
      <w:pPr>
        <w:pStyle w:val="BodyText"/>
        <w:rPr>
          <w:del w:id="221" w:author="Fukuda Takuya" w:date="2021-07-01T14:57:00Z"/>
        </w:rPr>
      </w:pPr>
    </w:p>
    <w:p w14:paraId="2B604306" w14:textId="52665274" w:rsidR="00A15381" w:rsidRPr="00BA1C02" w:rsidRDefault="00A15381" w:rsidP="00A15381">
      <w:pPr>
        <w:pStyle w:val="Heading2"/>
      </w:pPr>
      <w:bookmarkStart w:id="222" w:name="_Toc494360878"/>
      <w:bookmarkStart w:id="223" w:name="_Toc526343610"/>
      <w:bookmarkStart w:id="224" w:name="_Toc20345291"/>
      <w:bookmarkStart w:id="225" w:name="_Toc63865043"/>
      <w:bookmarkStart w:id="226" w:name="_Toc66289138"/>
      <w:commentRangeStart w:id="227"/>
      <w:r w:rsidRPr="00A15381">
        <w:t>Acceptance Documentation Management</w:t>
      </w:r>
      <w:bookmarkEnd w:id="222"/>
      <w:bookmarkEnd w:id="223"/>
      <w:bookmarkEnd w:id="224"/>
      <w:commentRangeEnd w:id="227"/>
      <w:r w:rsidRPr="00A15381">
        <w:commentReference w:id="227"/>
      </w:r>
      <w:bookmarkEnd w:id="225"/>
      <w:bookmarkEnd w:id="226"/>
    </w:p>
    <w:p w14:paraId="26F80D0E" w14:textId="77777777" w:rsidR="00A15381" w:rsidRDefault="00A15381" w:rsidP="00A15381">
      <w:pPr>
        <w:pStyle w:val="Heading2separationline"/>
      </w:pPr>
    </w:p>
    <w:p w14:paraId="710E7E85" w14:textId="650B8DD8" w:rsidR="00742A35" w:rsidRPr="00742A35" w:rsidRDefault="00742A35" w:rsidP="00742A35">
      <w:pPr>
        <w:pStyle w:val="BodyText"/>
      </w:pPr>
      <w:r w:rsidRPr="00742A35">
        <w:t xml:space="preserve">The purpose of a proper </w:t>
      </w:r>
      <w:ins w:id="228" w:author="Fukuda Takuya" w:date="2021-07-01T15:15:00Z">
        <w:r w:rsidR="00E04F37">
          <w:t>a</w:t>
        </w:r>
      </w:ins>
      <w:del w:id="229" w:author="Fukuda Takuya" w:date="2021-07-01T15:15:00Z">
        <w:r w:rsidRPr="00742A35" w:rsidDel="00E04F37">
          <w:delText>A</w:delText>
        </w:r>
      </w:del>
      <w:r w:rsidRPr="00742A35">
        <w:t xml:space="preserve">cceptance </w:t>
      </w:r>
      <w:ins w:id="230" w:author="Fukuda Takuya" w:date="2021-07-01T15:15:00Z">
        <w:r w:rsidR="00E04F37">
          <w:t>p</w:t>
        </w:r>
      </w:ins>
      <w:del w:id="231" w:author="Fukuda Takuya" w:date="2021-07-01T15:15:00Z">
        <w:r w:rsidRPr="00742A35" w:rsidDel="00E04F37">
          <w:delText>P</w:delText>
        </w:r>
      </w:del>
      <w:r w:rsidRPr="00742A35">
        <w:t xml:space="preserve">rocess is that the system to be delivered is, when set operational, meets all the requirements. In a complex VTS system, the Acceptance Process may be problematic. Therefore, it should be considered to organise </w:t>
      </w:r>
      <w:proofErr w:type="gramStart"/>
      <w:r w:rsidRPr="00742A35">
        <w:t xml:space="preserve">the </w:t>
      </w:r>
      <w:ins w:id="232" w:author="Fukuda Takuya" w:date="2021-07-01T15:16:00Z">
        <w:r w:rsidR="00E04F37">
          <w:t>a</w:t>
        </w:r>
      </w:ins>
      <w:proofErr w:type="gramEnd"/>
      <w:del w:id="233" w:author="Fukuda Takuya" w:date="2021-07-01T15:16:00Z">
        <w:r w:rsidRPr="00742A35" w:rsidDel="00E04F37">
          <w:delText>A</w:delText>
        </w:r>
      </w:del>
      <w:r w:rsidRPr="00742A35">
        <w:t xml:space="preserve">cceptance </w:t>
      </w:r>
      <w:ins w:id="234" w:author="Fukuda Takuya" w:date="2021-07-01T15:16:00Z">
        <w:r w:rsidR="00E04F37">
          <w:t>p</w:t>
        </w:r>
      </w:ins>
      <w:del w:id="235" w:author="Fukuda Takuya" w:date="2021-07-01T15:16:00Z">
        <w:r w:rsidRPr="00742A35" w:rsidDel="00E04F37">
          <w:delText>P</w:delText>
        </w:r>
      </w:del>
      <w:r w:rsidRPr="00742A35">
        <w:t>roce</w:t>
      </w:r>
      <w:ins w:id="236" w:author="Fukuda Takuya" w:date="2021-07-01T15:15:00Z">
        <w:r w:rsidR="00E04F37">
          <w:t>s</w:t>
        </w:r>
      </w:ins>
      <w:r w:rsidRPr="00742A35">
        <w:t>s and the documentation belonging to that process. During the acceptance process, both Supplier and Customer develop a mutual understanding of the requirements to be fulfilled. All the performed acceptance proces</w:t>
      </w:r>
      <w:ins w:id="237" w:author="Fukuda Takuya" w:date="2021-07-01T15:16:00Z">
        <w:r w:rsidR="00E04F37">
          <w:t>se</w:t>
        </w:r>
      </w:ins>
      <w:r w:rsidRPr="00742A35">
        <w:t xml:space="preserve">s, </w:t>
      </w:r>
      <w:proofErr w:type="gramStart"/>
      <w:r w:rsidRPr="00742A35">
        <w:t>e.g.</w:t>
      </w:r>
      <w:proofErr w:type="gramEnd"/>
      <w:r w:rsidRPr="00742A35">
        <w:t xml:space="preserve"> planning, set</w:t>
      </w:r>
      <w:ins w:id="238" w:author="Fukuda Takuya" w:date="2021-08-04T11:20:00Z">
        <w:r w:rsidR="00D4020C">
          <w:t>-</w:t>
        </w:r>
      </w:ins>
      <w:del w:id="239" w:author="Fukuda Takuya" w:date="2021-07-01T15:26:00Z">
        <w:r w:rsidRPr="00742A35" w:rsidDel="00E04F37">
          <w:delText>-</w:delText>
        </w:r>
      </w:del>
      <w:r w:rsidRPr="00742A35">
        <w:t>up and result, should be documented.</w:t>
      </w:r>
    </w:p>
    <w:p w14:paraId="0BE51DC1" w14:textId="77777777" w:rsidR="00742A35" w:rsidRPr="00742A35" w:rsidRDefault="00742A35" w:rsidP="00742A35">
      <w:pPr>
        <w:pStyle w:val="Heading3"/>
      </w:pPr>
      <w:bookmarkStart w:id="240" w:name="_Toc63865044"/>
      <w:bookmarkStart w:id="241" w:name="_Toc66289139"/>
      <w:r w:rsidRPr="00742A35">
        <w:t>Requirement Traceability Matrix</w:t>
      </w:r>
      <w:bookmarkEnd w:id="240"/>
      <w:bookmarkEnd w:id="241"/>
      <w:r w:rsidRPr="00742A35">
        <w:t xml:space="preserve"> </w:t>
      </w:r>
    </w:p>
    <w:p w14:paraId="6FB31ACD" w14:textId="77777777" w:rsidR="00742A35" w:rsidRPr="00742A35" w:rsidRDefault="00742A35" w:rsidP="00742A35">
      <w:pPr>
        <w:pStyle w:val="BodyText"/>
      </w:pPr>
      <w:bookmarkStart w:id="242" w:name="_Toc59044916"/>
      <w:commentRangeStart w:id="243"/>
      <w:commentRangeEnd w:id="243"/>
      <w:r w:rsidRPr="00742A35">
        <w:rPr>
          <w:b/>
          <w:bCs/>
        </w:rPr>
        <w:commentReference w:id="243"/>
      </w:r>
      <w:bookmarkEnd w:id="242"/>
      <w:r w:rsidRPr="00742A35">
        <w:t xml:space="preserve">The Customer and Supplier should develop a clear mutual understanding of: </w:t>
      </w:r>
    </w:p>
    <w:p w14:paraId="45181253" w14:textId="77777777" w:rsidR="00742A35" w:rsidRPr="00742A35" w:rsidRDefault="00742A35" w:rsidP="00742A35">
      <w:pPr>
        <w:pStyle w:val="Bullet1"/>
      </w:pPr>
      <w:r w:rsidRPr="00742A35">
        <w:t xml:space="preserve">The requirements: which need to be as smart as possible to avoid any ambiguity and be able to </w:t>
      </w:r>
      <w:proofErr w:type="gramStart"/>
      <w:r w:rsidRPr="00742A35">
        <w:t>test;</w:t>
      </w:r>
      <w:proofErr w:type="gramEnd"/>
    </w:p>
    <w:p w14:paraId="4783CAB3" w14:textId="77777777" w:rsidR="00742A35" w:rsidRPr="00742A35" w:rsidRDefault="00742A35" w:rsidP="00742A35">
      <w:pPr>
        <w:pStyle w:val="Bullet1"/>
      </w:pPr>
      <w:r w:rsidRPr="00742A35">
        <w:t>The overall test processes: which should be documented and maintained during the entire project, which includes:</w:t>
      </w:r>
    </w:p>
    <w:p w14:paraId="260418FC" w14:textId="4A0D1A49" w:rsidR="00742A35" w:rsidRPr="00742A35" w:rsidRDefault="00742A35" w:rsidP="00742A35">
      <w:pPr>
        <w:pStyle w:val="Bullet2"/>
      </w:pPr>
      <w:r w:rsidRPr="00742A35">
        <w:t xml:space="preserve">Test </w:t>
      </w:r>
      <w:proofErr w:type="gramStart"/>
      <w:r w:rsidRPr="00742A35">
        <w:t>Plan</w:t>
      </w:r>
      <w:ins w:id="244" w:author="Fukuda Takuya" w:date="2021-07-01T16:16:00Z">
        <w:r w:rsidR="00E04F37">
          <w:t>;</w:t>
        </w:r>
      </w:ins>
      <w:proofErr w:type="gramEnd"/>
    </w:p>
    <w:p w14:paraId="063F3ADD" w14:textId="77777777" w:rsidR="00742A35" w:rsidRPr="00742A35" w:rsidRDefault="00742A35" w:rsidP="00742A35">
      <w:pPr>
        <w:pStyle w:val="Bullet2"/>
      </w:pPr>
      <w:r w:rsidRPr="00742A35">
        <w:t xml:space="preserve">Test </w:t>
      </w:r>
      <w:proofErr w:type="gramStart"/>
      <w:r w:rsidRPr="00742A35">
        <w:t>Criteria;</w:t>
      </w:r>
      <w:proofErr w:type="gramEnd"/>
    </w:p>
    <w:p w14:paraId="42C1F66B" w14:textId="77777777" w:rsidR="00742A35" w:rsidRPr="00742A35" w:rsidRDefault="00742A35" w:rsidP="00742A35">
      <w:pPr>
        <w:pStyle w:val="Bullet2"/>
      </w:pPr>
      <w:r w:rsidRPr="00742A35">
        <w:t>Test Procedure; and</w:t>
      </w:r>
    </w:p>
    <w:p w14:paraId="26174150" w14:textId="77777777" w:rsidR="00742A35" w:rsidRPr="00742A35" w:rsidRDefault="00742A35" w:rsidP="00742A35">
      <w:pPr>
        <w:pStyle w:val="Bullet2"/>
      </w:pPr>
      <w:r w:rsidRPr="00742A35">
        <w:t xml:space="preserve">Test </w:t>
      </w:r>
      <w:proofErr w:type="gramStart"/>
      <w:r w:rsidRPr="00742A35">
        <w:t>Report;</w:t>
      </w:r>
      <w:proofErr w:type="gramEnd"/>
    </w:p>
    <w:p w14:paraId="653156C1" w14:textId="44F9CFB1" w:rsidR="00742A35" w:rsidRPr="00742A35" w:rsidRDefault="00742A35" w:rsidP="00742A35">
      <w:pPr>
        <w:pStyle w:val="Bullet1"/>
      </w:pPr>
      <w:r w:rsidRPr="00742A35">
        <w:t>The timing to conduct each test</w:t>
      </w:r>
      <w:ins w:id="245" w:author="Fukuda Takuya" w:date="2021-07-01T16:16:00Z">
        <w:r w:rsidR="00E04F37">
          <w:t>:</w:t>
        </w:r>
      </w:ins>
      <w:r w:rsidRPr="00742A35">
        <w:t xml:space="preserve"> at the early stage of the project; and</w:t>
      </w:r>
    </w:p>
    <w:p w14:paraId="30DA08E6" w14:textId="77777777" w:rsidR="00742A35" w:rsidRPr="00742A35" w:rsidRDefault="00742A35" w:rsidP="00742A35">
      <w:pPr>
        <w:pStyle w:val="Bullet1"/>
      </w:pPr>
      <w:r w:rsidRPr="00742A35">
        <w:t>Responsibility.</w:t>
      </w:r>
    </w:p>
    <w:p w14:paraId="4B20183C" w14:textId="290BF411" w:rsidR="00742A35" w:rsidRPr="00742A35" w:rsidRDefault="00742A35" w:rsidP="00742A35">
      <w:pPr>
        <w:pStyle w:val="BodyText"/>
      </w:pPr>
      <w:r w:rsidRPr="00742A35">
        <w:rPr>
          <w:rFonts w:hint="eastAsia"/>
        </w:rPr>
        <w:t>I</w:t>
      </w:r>
      <w:r w:rsidRPr="00742A35">
        <w:t xml:space="preserve">t is essential to record, map and trace the link between the requirement and implementing a VTS system </w:t>
      </w:r>
      <w:ins w:id="246" w:author="Fukuda Takuya" w:date="2021-07-01T16:30:00Z">
        <w:r w:rsidR="00E04F37">
          <w:t>and/</w:t>
        </w:r>
      </w:ins>
      <w:r w:rsidRPr="00742A35">
        <w:t xml:space="preserve">or </w:t>
      </w:r>
      <w:ins w:id="247" w:author="Fukuda Takuya" w:date="2021-08-03T13:27:00Z">
        <w:r w:rsidR="005D4C3D" w:rsidRPr="005D4C3D">
          <w:t>VTS Equipment</w:t>
        </w:r>
      </w:ins>
      <w:del w:id="248" w:author="Fukuda Takuya" w:date="2021-08-03T13:27:00Z">
        <w:r w:rsidRPr="00742A35" w:rsidDel="005D4C3D">
          <w:delText>functional parts of a VTS system</w:delText>
        </w:r>
      </w:del>
      <w:r w:rsidRPr="00742A35">
        <w:t xml:space="preserve">.  The Customer can manage the status of each and all </w:t>
      </w:r>
      <w:ins w:id="249" w:author="Fukuda Takuya" w:date="2021-07-01T16:31:00Z">
        <w:r w:rsidR="00E04F37">
          <w:t>r</w:t>
        </w:r>
      </w:ins>
      <w:del w:id="250" w:author="Fukuda Takuya" w:date="2021-07-01T16:31:00Z">
        <w:r w:rsidRPr="00742A35" w:rsidDel="00E04F37">
          <w:delText>R</w:delText>
        </w:r>
      </w:del>
      <w:r w:rsidRPr="00742A35">
        <w:t>equirements by using the Requirement Traceability Matrix (RTM</w:t>
      </w:r>
      <w:proofErr w:type="gramStart"/>
      <w:r w:rsidRPr="00742A35">
        <w:t>);</w:t>
      </w:r>
      <w:proofErr w:type="gramEnd"/>
      <w:r w:rsidRPr="00742A35">
        <w:t xml:space="preserve"> for example:</w:t>
      </w:r>
    </w:p>
    <w:p w14:paraId="559A1717" w14:textId="49AEE8F1" w:rsidR="00742A35" w:rsidRPr="00742A35" w:rsidRDefault="00742A35" w:rsidP="00742A35">
      <w:pPr>
        <w:pStyle w:val="Bullet1"/>
      </w:pPr>
      <w:r w:rsidRPr="00742A35">
        <w:t xml:space="preserve">which </w:t>
      </w:r>
      <w:ins w:id="251" w:author="Fukuda Takuya" w:date="2021-07-01T16:40:00Z">
        <w:r w:rsidR="00E04F37">
          <w:t>requirement</w:t>
        </w:r>
      </w:ins>
      <w:ins w:id="252" w:author="Fukuda Takuya" w:date="2021-07-01T16:41:00Z">
        <w:r w:rsidR="00E04F37">
          <w:t>s</w:t>
        </w:r>
      </w:ins>
      <w:ins w:id="253" w:author="Fukuda Takuya" w:date="2021-07-01T16:40:00Z">
        <w:r w:rsidR="00E04F37">
          <w:t xml:space="preserve"> </w:t>
        </w:r>
      </w:ins>
      <w:ins w:id="254" w:author="Fukuda Takuya" w:date="2021-07-01T16:41:00Z">
        <w:r w:rsidR="00E04F37">
          <w:t>are</w:t>
        </w:r>
      </w:ins>
      <w:ins w:id="255" w:author="Fukuda Takuya" w:date="2021-07-01T16:40:00Z">
        <w:r w:rsidR="00E04F37">
          <w:t xml:space="preserve"> </w:t>
        </w:r>
      </w:ins>
      <w:r w:rsidRPr="00742A35">
        <w:t>test</w:t>
      </w:r>
      <w:ins w:id="256" w:author="Fukuda Takuya" w:date="2021-07-01T16:40:00Z">
        <w:r w:rsidR="00E04F37">
          <w:t>ed:</w:t>
        </w:r>
      </w:ins>
      <w:del w:id="257" w:author="Fukuda Takuya" w:date="2021-07-01T16:40:00Z">
        <w:r w:rsidRPr="00742A35" w:rsidDel="00E04F37">
          <w:delText>s</w:delText>
        </w:r>
      </w:del>
      <w:r w:rsidRPr="00742A35">
        <w:t xml:space="preserve"> </w:t>
      </w:r>
      <w:proofErr w:type="gramStart"/>
      <w:ins w:id="258" w:author="Fukuda Takuya" w:date="2021-07-01T16:40:00Z">
        <w:r w:rsidR="00E04F37">
          <w:t>e.g.</w:t>
        </w:r>
        <w:proofErr w:type="gramEnd"/>
        <w:r w:rsidR="00E04F37">
          <w:t xml:space="preserve"> </w:t>
        </w:r>
      </w:ins>
      <w:del w:id="259" w:author="Fukuda Takuya" w:date="2021-07-01T16:40:00Z">
        <w:r w:rsidRPr="00742A35" w:rsidDel="00E04F37">
          <w:delText xml:space="preserve">are </w:delText>
        </w:r>
      </w:del>
      <w:r w:rsidRPr="00742A35">
        <w:t>passed or filed</w:t>
      </w:r>
      <w:del w:id="260" w:author="Fukuda Takuya" w:date="2021-07-01T16:40:00Z">
        <w:r w:rsidRPr="00742A35" w:rsidDel="00E04F37">
          <w:delText xml:space="preserve"> and</w:delText>
        </w:r>
      </w:del>
      <w:ins w:id="261" w:author="Fukuda Takuya" w:date="2021-07-01T16:40:00Z">
        <w:r w:rsidR="00E04F37">
          <w:t>,</w:t>
        </w:r>
      </w:ins>
      <w:r w:rsidRPr="00742A35">
        <w:t xml:space="preserve"> </w:t>
      </w:r>
      <w:del w:id="262" w:author="Fukuda Takuya" w:date="2021-07-01T16:40:00Z">
        <w:r w:rsidRPr="00742A35" w:rsidDel="00E04F37">
          <w:delText xml:space="preserve">their </w:delText>
        </w:r>
      </w:del>
      <w:r w:rsidRPr="00742A35">
        <w:t>test plan</w:t>
      </w:r>
      <w:ins w:id="263" w:author="Fukuda Takuya" w:date="2021-07-01T16:40:00Z">
        <w:r w:rsidR="00E04F37">
          <w:t xml:space="preserve">, </w:t>
        </w:r>
      </w:ins>
      <w:ins w:id="264" w:author="Fukuda Takuya" w:date="2021-07-01T16:41:00Z">
        <w:r w:rsidR="00E04F37">
          <w:t>test procedure</w:t>
        </w:r>
      </w:ins>
      <w:ins w:id="265" w:author="Fukuda Takuya" w:date="2021-07-01T16:39:00Z">
        <w:r w:rsidR="00E04F37">
          <w:t xml:space="preserve"> and</w:t>
        </w:r>
      </w:ins>
      <w:del w:id="266" w:author="Fukuda Takuya" w:date="2021-07-01T16:39:00Z">
        <w:r w:rsidRPr="00742A35" w:rsidDel="00E04F37">
          <w:delText>,</w:delText>
        </w:r>
      </w:del>
      <w:r w:rsidRPr="00742A35">
        <w:t xml:space="preserve"> </w:t>
      </w:r>
      <w:ins w:id="267" w:author="Fukuda Takuya" w:date="2021-07-01T16:41:00Z">
        <w:r w:rsidR="00E04F37">
          <w:t xml:space="preserve">test </w:t>
        </w:r>
      </w:ins>
      <w:r w:rsidRPr="00742A35">
        <w:t>result;</w:t>
      </w:r>
    </w:p>
    <w:p w14:paraId="1374A0E7" w14:textId="77777777" w:rsidR="00742A35" w:rsidRPr="00742A35" w:rsidRDefault="00742A35" w:rsidP="00742A35">
      <w:pPr>
        <w:pStyle w:val="Bullet1"/>
      </w:pPr>
      <w:r w:rsidRPr="00742A35">
        <w:t>who is dealing with what developing issues (</w:t>
      </w:r>
      <w:proofErr w:type="gramStart"/>
      <w:r w:rsidRPr="00742A35">
        <w:t>e.g.</w:t>
      </w:r>
      <w:proofErr w:type="gramEnd"/>
      <w:r w:rsidRPr="00742A35">
        <w:t xml:space="preserve"> discrepanc</w:t>
      </w:r>
      <w:r w:rsidRPr="00742A35">
        <w:rPr>
          <w:rFonts w:hint="eastAsia"/>
        </w:rPr>
        <w:t>y</w:t>
      </w:r>
      <w:r w:rsidRPr="00742A35">
        <w:t>, defects and project delay) relating which requirement;</w:t>
      </w:r>
    </w:p>
    <w:p w14:paraId="7C4D85B2" w14:textId="32208B25" w:rsidR="00742A35" w:rsidRPr="00742A35" w:rsidRDefault="00742A35" w:rsidP="00742A35">
      <w:pPr>
        <w:pStyle w:val="Bullet1"/>
      </w:pPr>
      <w:r w:rsidRPr="00742A35">
        <w:t xml:space="preserve"> if a certain functionality has not </w:t>
      </w:r>
      <w:ins w:id="268" w:author="Fukuda Takuya" w:date="2021-08-04T11:20:00Z">
        <w:r w:rsidR="00D4020C">
          <w:t xml:space="preserve">been </w:t>
        </w:r>
      </w:ins>
      <w:del w:id="269" w:author="Fukuda Takuya" w:date="2021-08-04T11:21:00Z">
        <w:r w:rsidRPr="00742A35" w:rsidDel="00D4020C">
          <w:delText>demonstrated properly</w:delText>
        </w:r>
      </w:del>
      <w:ins w:id="270" w:author="Fukuda Takuya" w:date="2021-08-04T11:21:00Z">
        <w:r w:rsidR="00D4020C">
          <w:t>appropriately demonstrated</w:t>
        </w:r>
      </w:ins>
      <w:r w:rsidRPr="00742A35">
        <w:t xml:space="preserve">, the RTM can be used to analyse the effect and control which test(s) </w:t>
      </w:r>
      <w:del w:id="271" w:author="Fukuda Takuya" w:date="2021-08-04T11:20:00Z">
        <w:r w:rsidRPr="00742A35" w:rsidDel="00D4020C">
          <w:delText>have to</w:delText>
        </w:r>
      </w:del>
      <w:ins w:id="272" w:author="Fukuda Takuya" w:date="2021-08-04T11:20:00Z">
        <w:r w:rsidR="00D4020C">
          <w:t>must</w:t>
        </w:r>
      </w:ins>
      <w:r w:rsidRPr="00742A35">
        <w:t xml:space="preserve"> be repeated after correction (regression testing).</w:t>
      </w:r>
    </w:p>
    <w:p w14:paraId="6B3F3E9E" w14:textId="56FBCEA8" w:rsidR="00742A35" w:rsidRPr="00742A35" w:rsidRDefault="00742A35" w:rsidP="00742A35">
      <w:pPr>
        <w:pStyle w:val="BodyText"/>
      </w:pPr>
      <w:r w:rsidRPr="00742A35">
        <w:t xml:space="preserve">Therefore, the RTM should at least contain </w:t>
      </w:r>
      <w:ins w:id="273" w:author="Fukuda Takuya" w:date="2021-08-04T11:21:00Z">
        <w:r w:rsidR="00D4020C">
          <w:t xml:space="preserve">the </w:t>
        </w:r>
      </w:ins>
      <w:r w:rsidRPr="00742A35">
        <w:t>followings, as illustrated in</w:t>
      </w:r>
      <w:del w:id="274" w:author="Fukuda Takuya" w:date="2021-07-01T16:42:00Z">
        <w:r w:rsidRPr="00742A35" w:rsidDel="00E04F37">
          <w:delText xml:space="preserve"> </w:delText>
        </w:r>
        <w:r w:rsidRPr="00742A35" w:rsidDel="00E04F37">
          <w:fldChar w:fldCharType="begin"/>
        </w:r>
        <w:r w:rsidRPr="00742A35" w:rsidDel="00E04F37">
          <w:delInstrText xml:space="preserve"> REF _Ref62646947 \r \h </w:delInstrText>
        </w:r>
        <w:r w:rsidDel="00E04F37">
          <w:delInstrText xml:space="preserve"> \* MERGEFORMAT </w:delInstrText>
        </w:r>
        <w:r w:rsidRPr="00742A35" w:rsidDel="00E04F37">
          <w:fldChar w:fldCharType="separate"/>
        </w:r>
        <w:r w:rsidRPr="00742A35" w:rsidDel="00E04F37">
          <w:delText>Figure 3</w:delText>
        </w:r>
        <w:r w:rsidRPr="00742A35" w:rsidDel="00E04F37">
          <w:fldChar w:fldCharType="end"/>
        </w:r>
      </w:del>
      <w:ins w:id="275" w:author="Fukuda Takuya" w:date="2021-07-01T16:42:00Z">
        <w:r w:rsidR="00E04F37">
          <w:t xml:space="preserve"> </w:t>
        </w:r>
        <w:r w:rsidR="00E04F37">
          <w:fldChar w:fldCharType="begin"/>
        </w:r>
        <w:r w:rsidR="00E04F37">
          <w:instrText xml:space="preserve"> REF _Ref76050194 \r \h </w:instrText>
        </w:r>
      </w:ins>
      <w:r w:rsidR="00E04F37">
        <w:fldChar w:fldCharType="separate"/>
      </w:r>
      <w:ins w:id="276" w:author="Fukuda Takuya" w:date="2021-07-01T16:42:00Z">
        <w:r w:rsidR="00E04F37">
          <w:t>Table 1</w:t>
        </w:r>
        <w:r w:rsidR="00E04F37">
          <w:fldChar w:fldCharType="end"/>
        </w:r>
      </w:ins>
      <w:r w:rsidRPr="00742A35">
        <w:t xml:space="preserve">: </w:t>
      </w:r>
    </w:p>
    <w:p w14:paraId="74522164" w14:textId="77777777" w:rsidR="00742A35" w:rsidRPr="00742A35" w:rsidRDefault="00742A35" w:rsidP="00742A35">
      <w:pPr>
        <w:pStyle w:val="Bullet1"/>
      </w:pPr>
      <w:r w:rsidRPr="00742A35">
        <w:t>unique</w:t>
      </w:r>
      <w:r w:rsidRPr="00742A35">
        <w:rPr>
          <w:rFonts w:hint="eastAsia"/>
        </w:rPr>
        <w:t>ly</w:t>
      </w:r>
      <w:r w:rsidRPr="00742A35">
        <w:t xml:space="preserve"> identified </w:t>
      </w:r>
      <w:proofErr w:type="gramStart"/>
      <w:r w:rsidRPr="00742A35">
        <w:t>requirement;</w:t>
      </w:r>
      <w:proofErr w:type="gramEnd"/>
    </w:p>
    <w:p w14:paraId="0DD7EC0C" w14:textId="77777777" w:rsidR="00742A35" w:rsidRPr="00742A35" w:rsidRDefault="00742A35" w:rsidP="00742A35">
      <w:pPr>
        <w:pStyle w:val="Bullet1"/>
      </w:pPr>
      <w:r w:rsidRPr="00742A35">
        <w:t>unique test plan ID; and</w:t>
      </w:r>
    </w:p>
    <w:p w14:paraId="2F873F6F" w14:textId="27779D70" w:rsidR="00742A35" w:rsidRDefault="00742A35" w:rsidP="00742A35">
      <w:pPr>
        <w:pStyle w:val="Bullet1"/>
      </w:pPr>
      <w:r w:rsidRPr="00742A35">
        <w:t xml:space="preserve">pass/fail indication. </w:t>
      </w:r>
    </w:p>
    <w:p w14:paraId="5B377928" w14:textId="7A3214A0" w:rsidR="00742A35" w:rsidRPr="00F55AD7" w:rsidRDefault="00742A35" w:rsidP="00BA3F30">
      <w:pPr>
        <w:pStyle w:val="Tablecaption"/>
      </w:pPr>
      <w:bookmarkStart w:id="277" w:name="_Toc66289171"/>
      <w:bookmarkStart w:id="278" w:name="_Ref76050194"/>
      <w:r w:rsidRPr="00742A35">
        <w:t xml:space="preserve">An example of the </w:t>
      </w:r>
      <w:ins w:id="279" w:author="Fukuda Takuya" w:date="2021-08-03T16:19:00Z">
        <w:r w:rsidR="00E60E62">
          <w:t xml:space="preserve">simple </w:t>
        </w:r>
      </w:ins>
      <w:r>
        <w:t>Requirement Traceability Matrix</w:t>
      </w:r>
      <w:bookmarkEnd w:id="277"/>
      <w:bookmarkEnd w:id="278"/>
    </w:p>
    <w:tbl>
      <w:tblPr>
        <w:tblStyle w:val="TableGrid"/>
        <w:tblW w:w="0" w:type="auto"/>
        <w:jc w:val="center"/>
        <w:tblLook w:val="04A0" w:firstRow="1" w:lastRow="0" w:firstColumn="1" w:lastColumn="0" w:noHBand="0" w:noVBand="1"/>
      </w:tblPr>
      <w:tblGrid>
        <w:gridCol w:w="562"/>
        <w:gridCol w:w="758"/>
        <w:gridCol w:w="3495"/>
        <w:gridCol w:w="2126"/>
        <w:gridCol w:w="1530"/>
        <w:gridCol w:w="1155"/>
      </w:tblGrid>
      <w:tr w:rsidR="00742A35" w:rsidRPr="00F55AD7" w14:paraId="72DC60CD" w14:textId="77777777" w:rsidTr="00742A35">
        <w:trPr>
          <w:cantSplit/>
          <w:tblHeader/>
          <w:jc w:val="center"/>
        </w:trPr>
        <w:tc>
          <w:tcPr>
            <w:tcW w:w="1320" w:type="dxa"/>
            <w:gridSpan w:val="2"/>
            <w:shd w:val="clear" w:color="auto" w:fill="auto"/>
            <w:vAlign w:val="top"/>
          </w:tcPr>
          <w:p w14:paraId="7A2FEC2A" w14:textId="305744FB" w:rsidR="00742A35" w:rsidRPr="00F55AD7" w:rsidRDefault="00742A35" w:rsidP="00742A35">
            <w:pPr>
              <w:pStyle w:val="Tableheading"/>
            </w:pPr>
            <w:r w:rsidRPr="00A53766">
              <w:t>Req No</w:t>
            </w:r>
          </w:p>
        </w:tc>
        <w:tc>
          <w:tcPr>
            <w:tcW w:w="3495" w:type="dxa"/>
            <w:shd w:val="clear" w:color="auto" w:fill="auto"/>
            <w:vAlign w:val="top"/>
          </w:tcPr>
          <w:p w14:paraId="1B83F208" w14:textId="17103F00" w:rsidR="00742A35" w:rsidRPr="00F55AD7" w:rsidRDefault="00742A35" w:rsidP="00742A35">
            <w:pPr>
              <w:pStyle w:val="Tableheading"/>
            </w:pPr>
            <w:r w:rsidRPr="00A53766">
              <w:t>Requirement</w:t>
            </w:r>
          </w:p>
        </w:tc>
        <w:tc>
          <w:tcPr>
            <w:tcW w:w="2126" w:type="dxa"/>
            <w:shd w:val="clear" w:color="auto" w:fill="auto"/>
            <w:vAlign w:val="top"/>
          </w:tcPr>
          <w:p w14:paraId="2FE8F09A" w14:textId="4A0ED7E2" w:rsidR="00742A35" w:rsidRPr="00F55AD7" w:rsidRDefault="00E60E62" w:rsidP="00742A35">
            <w:pPr>
              <w:pStyle w:val="Tableheading"/>
            </w:pPr>
            <w:ins w:id="280" w:author="Fukuda Takuya" w:date="2021-08-03T16:19:00Z">
              <w:r>
                <w:t>Test item</w:t>
              </w:r>
            </w:ins>
            <w:del w:id="281" w:author="Fukuda Takuya" w:date="2021-08-03T16:19:00Z">
              <w:r w:rsidR="00742A35" w:rsidRPr="00A53766" w:rsidDel="00E60E62">
                <w:delText>System</w:delText>
              </w:r>
            </w:del>
          </w:p>
        </w:tc>
        <w:tc>
          <w:tcPr>
            <w:tcW w:w="1530" w:type="dxa"/>
            <w:shd w:val="clear" w:color="auto" w:fill="auto"/>
            <w:vAlign w:val="top"/>
          </w:tcPr>
          <w:p w14:paraId="259B146F" w14:textId="7D4D1D22" w:rsidR="00742A35" w:rsidRPr="00F55AD7" w:rsidRDefault="00742A35" w:rsidP="00742A35">
            <w:pPr>
              <w:pStyle w:val="Tableheading"/>
            </w:pPr>
            <w:r w:rsidRPr="00A53766">
              <w:t xml:space="preserve">Test </w:t>
            </w:r>
            <w:del w:id="282" w:author="Fukuda Takuya" w:date="2021-08-03T13:48:00Z">
              <w:r w:rsidRPr="00A53766" w:rsidDel="0074100F">
                <w:delText xml:space="preserve">Plan </w:delText>
              </w:r>
            </w:del>
            <w:r w:rsidRPr="00A53766">
              <w:t>ID</w:t>
            </w:r>
          </w:p>
        </w:tc>
        <w:tc>
          <w:tcPr>
            <w:tcW w:w="1155" w:type="dxa"/>
            <w:shd w:val="clear" w:color="auto" w:fill="auto"/>
          </w:tcPr>
          <w:p w14:paraId="166319AB" w14:textId="7ABC3E36" w:rsidR="00742A35" w:rsidRPr="00F55AD7" w:rsidRDefault="00742A35" w:rsidP="00742A35">
            <w:pPr>
              <w:pStyle w:val="Tableheading"/>
            </w:pPr>
            <w:r w:rsidRPr="00742A35">
              <w:rPr>
                <w:rFonts w:hint="eastAsia"/>
                <w:lang w:val="en-GB"/>
              </w:rPr>
              <w:t>S</w:t>
            </w:r>
            <w:r w:rsidRPr="00742A35">
              <w:rPr>
                <w:lang w:val="en-GB"/>
              </w:rPr>
              <w:t>tatus</w:t>
            </w:r>
          </w:p>
        </w:tc>
      </w:tr>
      <w:tr w:rsidR="00742A35" w:rsidRPr="00F55AD7" w14:paraId="1E4A5887" w14:textId="77777777" w:rsidTr="00742A35">
        <w:trPr>
          <w:cantSplit/>
          <w:jc w:val="center"/>
        </w:trPr>
        <w:tc>
          <w:tcPr>
            <w:tcW w:w="562" w:type="dxa"/>
            <w:vMerge w:val="restart"/>
          </w:tcPr>
          <w:p w14:paraId="4F0A1C1C" w14:textId="019958C2" w:rsidR="00742A35" w:rsidRPr="00F55AD7" w:rsidRDefault="00742A35" w:rsidP="00742A35">
            <w:pPr>
              <w:pStyle w:val="Tabletext"/>
            </w:pPr>
            <w:r>
              <w:t>1</w:t>
            </w:r>
          </w:p>
        </w:tc>
        <w:tc>
          <w:tcPr>
            <w:tcW w:w="758" w:type="dxa"/>
          </w:tcPr>
          <w:p w14:paraId="0B7A94B5" w14:textId="144BAE6E" w:rsidR="00742A35" w:rsidRPr="00F55AD7" w:rsidRDefault="00742A35" w:rsidP="00742A35">
            <w:pPr>
              <w:pStyle w:val="Tabletext"/>
            </w:pPr>
            <w:r>
              <w:t>1</w:t>
            </w:r>
          </w:p>
        </w:tc>
        <w:tc>
          <w:tcPr>
            <w:tcW w:w="3495" w:type="dxa"/>
            <w:vMerge w:val="restart"/>
          </w:tcPr>
          <w:p w14:paraId="78A79D85" w14:textId="74A0FF02" w:rsidR="00742A35" w:rsidRPr="00F55AD7" w:rsidRDefault="00742A35" w:rsidP="00742A35">
            <w:pPr>
              <w:pStyle w:val="Tableinsetlist"/>
              <w:numPr>
                <w:ilvl w:val="0"/>
                <w:numId w:val="0"/>
              </w:numPr>
              <w:ind w:left="397"/>
              <w:jc w:val="left"/>
            </w:pPr>
            <w:r w:rsidRPr="00742A35">
              <w:t>VTS System provides situational awareness</w:t>
            </w:r>
          </w:p>
        </w:tc>
        <w:tc>
          <w:tcPr>
            <w:tcW w:w="2126" w:type="dxa"/>
            <w:vAlign w:val="top"/>
          </w:tcPr>
          <w:p w14:paraId="5152F93E" w14:textId="3CB9EEC6" w:rsidR="00742A35" w:rsidRPr="00F55AD7" w:rsidRDefault="00742A35" w:rsidP="00742A35">
            <w:pPr>
              <w:pStyle w:val="Tabletext"/>
            </w:pPr>
            <w:r>
              <w:rPr>
                <w:rFonts w:hint="eastAsia"/>
                <w:lang w:eastAsia="ja-JP"/>
              </w:rPr>
              <w:t>V</w:t>
            </w:r>
            <w:r>
              <w:rPr>
                <w:lang w:eastAsia="ja-JP"/>
              </w:rPr>
              <w:t>TS System</w:t>
            </w:r>
          </w:p>
        </w:tc>
        <w:tc>
          <w:tcPr>
            <w:tcW w:w="1530" w:type="dxa"/>
          </w:tcPr>
          <w:p w14:paraId="4954DCF2" w14:textId="4F57175D" w:rsidR="00742A35" w:rsidRPr="00F55AD7" w:rsidRDefault="00742A35" w:rsidP="00742A35">
            <w:pPr>
              <w:pStyle w:val="Tabletext"/>
            </w:pPr>
            <w:r>
              <w:rPr>
                <w:rFonts w:hint="eastAsia"/>
                <w:lang w:eastAsia="ja-JP"/>
              </w:rPr>
              <w:t>T</w:t>
            </w:r>
            <w:r>
              <w:rPr>
                <w:lang w:eastAsia="ja-JP"/>
              </w:rPr>
              <w:t>P101</w:t>
            </w:r>
          </w:p>
        </w:tc>
        <w:tc>
          <w:tcPr>
            <w:tcW w:w="1155" w:type="dxa"/>
          </w:tcPr>
          <w:p w14:paraId="77309829" w14:textId="5B283CF9" w:rsidR="00742A35" w:rsidRPr="00F55AD7" w:rsidRDefault="00742A35" w:rsidP="00742A35">
            <w:pPr>
              <w:pStyle w:val="Tabletext"/>
            </w:pPr>
            <w:r>
              <w:rPr>
                <w:rFonts w:hint="eastAsia"/>
                <w:lang w:eastAsia="ja-JP"/>
              </w:rPr>
              <w:t>P</w:t>
            </w:r>
            <w:r>
              <w:rPr>
                <w:lang w:eastAsia="ja-JP"/>
              </w:rPr>
              <w:t>ass/Fail</w:t>
            </w:r>
          </w:p>
        </w:tc>
      </w:tr>
      <w:tr w:rsidR="00742A35" w:rsidRPr="00F55AD7" w14:paraId="71743E98" w14:textId="77777777" w:rsidTr="00742A35">
        <w:trPr>
          <w:cantSplit/>
          <w:jc w:val="center"/>
        </w:trPr>
        <w:tc>
          <w:tcPr>
            <w:tcW w:w="562" w:type="dxa"/>
            <w:vMerge/>
          </w:tcPr>
          <w:p w14:paraId="709E7A86" w14:textId="4EDB651C" w:rsidR="00742A35" w:rsidRDefault="00742A35" w:rsidP="00742A35">
            <w:pPr>
              <w:pStyle w:val="Tabletext"/>
              <w:rPr>
                <w:color w:val="000000"/>
              </w:rPr>
            </w:pPr>
          </w:p>
        </w:tc>
        <w:tc>
          <w:tcPr>
            <w:tcW w:w="758" w:type="dxa"/>
          </w:tcPr>
          <w:p w14:paraId="253301CB" w14:textId="06DA3D3A" w:rsidR="00742A35" w:rsidRDefault="00742A35" w:rsidP="00742A35">
            <w:pPr>
              <w:pStyle w:val="Tabletext"/>
              <w:rPr>
                <w:color w:val="000000"/>
              </w:rPr>
            </w:pPr>
            <w:r>
              <w:rPr>
                <w:color w:val="000000"/>
              </w:rPr>
              <w:t>2</w:t>
            </w:r>
          </w:p>
        </w:tc>
        <w:tc>
          <w:tcPr>
            <w:tcW w:w="3495" w:type="dxa"/>
            <w:vMerge/>
          </w:tcPr>
          <w:p w14:paraId="30D89EEA" w14:textId="1E99F3E2" w:rsidR="00742A35" w:rsidRDefault="00742A35" w:rsidP="001D7BFD">
            <w:pPr>
              <w:pStyle w:val="Tableinsetlist"/>
              <w:jc w:val="left"/>
              <w:rPr>
                <w:color w:val="000000"/>
              </w:rPr>
            </w:pPr>
          </w:p>
        </w:tc>
        <w:tc>
          <w:tcPr>
            <w:tcW w:w="2126" w:type="dxa"/>
            <w:vAlign w:val="top"/>
          </w:tcPr>
          <w:p w14:paraId="01554C81" w14:textId="7E27DCF6" w:rsidR="00742A35" w:rsidRDefault="00742A35" w:rsidP="00742A35">
            <w:pPr>
              <w:pStyle w:val="Tabletext"/>
              <w:rPr>
                <w:color w:val="000000"/>
              </w:rPr>
            </w:pPr>
            <w:r>
              <w:rPr>
                <w:rFonts w:hint="eastAsia"/>
                <w:lang w:eastAsia="ja-JP"/>
              </w:rPr>
              <w:t>R</w:t>
            </w:r>
            <w:r>
              <w:rPr>
                <w:lang w:eastAsia="ja-JP"/>
              </w:rPr>
              <w:t>adar A</w:t>
            </w:r>
          </w:p>
        </w:tc>
        <w:tc>
          <w:tcPr>
            <w:tcW w:w="1530" w:type="dxa"/>
          </w:tcPr>
          <w:p w14:paraId="58BB6D5C" w14:textId="01080053" w:rsidR="00742A35" w:rsidRDefault="00742A35" w:rsidP="00742A35">
            <w:pPr>
              <w:pStyle w:val="Tabletext"/>
              <w:rPr>
                <w:color w:val="000000"/>
              </w:rPr>
            </w:pPr>
            <w:r>
              <w:rPr>
                <w:rFonts w:hint="eastAsia"/>
                <w:lang w:eastAsia="ja-JP"/>
              </w:rPr>
              <w:t>T</w:t>
            </w:r>
            <w:r>
              <w:rPr>
                <w:lang w:eastAsia="ja-JP"/>
              </w:rPr>
              <w:t>P201</w:t>
            </w:r>
          </w:p>
        </w:tc>
        <w:tc>
          <w:tcPr>
            <w:tcW w:w="1155" w:type="dxa"/>
          </w:tcPr>
          <w:p w14:paraId="4064AE01" w14:textId="2B012D98" w:rsidR="00742A35" w:rsidRDefault="00742A35" w:rsidP="00742A35">
            <w:pPr>
              <w:pStyle w:val="Tabletext"/>
              <w:rPr>
                <w:color w:val="000000"/>
              </w:rPr>
            </w:pPr>
            <w:r>
              <w:rPr>
                <w:rFonts w:hint="eastAsia"/>
                <w:lang w:eastAsia="ja-JP"/>
              </w:rPr>
              <w:t>P</w:t>
            </w:r>
            <w:r>
              <w:rPr>
                <w:lang w:eastAsia="ja-JP"/>
              </w:rPr>
              <w:t>ass/Fail</w:t>
            </w:r>
          </w:p>
        </w:tc>
      </w:tr>
      <w:tr w:rsidR="00742A35" w:rsidRPr="00F55AD7" w14:paraId="28740E14" w14:textId="77777777" w:rsidTr="00742A35">
        <w:trPr>
          <w:cantSplit/>
          <w:jc w:val="center"/>
        </w:trPr>
        <w:tc>
          <w:tcPr>
            <w:tcW w:w="562" w:type="dxa"/>
            <w:vMerge/>
          </w:tcPr>
          <w:p w14:paraId="3DC4A072" w14:textId="51C2CBB2" w:rsidR="00742A35" w:rsidRPr="00F55AD7" w:rsidRDefault="00742A35" w:rsidP="00742A35">
            <w:pPr>
              <w:pStyle w:val="Tabletext"/>
            </w:pPr>
          </w:p>
        </w:tc>
        <w:tc>
          <w:tcPr>
            <w:tcW w:w="758" w:type="dxa"/>
          </w:tcPr>
          <w:p w14:paraId="1392378C" w14:textId="41F0A55C" w:rsidR="00742A35" w:rsidRPr="00F55AD7" w:rsidRDefault="00742A35" w:rsidP="00742A35">
            <w:pPr>
              <w:pStyle w:val="Tabletext"/>
            </w:pPr>
            <w:r>
              <w:t>3</w:t>
            </w:r>
          </w:p>
        </w:tc>
        <w:tc>
          <w:tcPr>
            <w:tcW w:w="3495" w:type="dxa"/>
            <w:vMerge/>
          </w:tcPr>
          <w:p w14:paraId="0FC40D8C" w14:textId="6F773AB5" w:rsidR="00742A35" w:rsidRPr="00F55AD7" w:rsidRDefault="00742A35" w:rsidP="00742A35">
            <w:pPr>
              <w:pStyle w:val="Tableinsetlist"/>
              <w:jc w:val="left"/>
            </w:pPr>
          </w:p>
        </w:tc>
        <w:tc>
          <w:tcPr>
            <w:tcW w:w="2126" w:type="dxa"/>
            <w:vAlign w:val="top"/>
          </w:tcPr>
          <w:p w14:paraId="6F486011" w14:textId="75BB723E" w:rsidR="00742A35" w:rsidRPr="00F55AD7" w:rsidRDefault="00742A35" w:rsidP="00742A35">
            <w:pPr>
              <w:pStyle w:val="Tabletext"/>
            </w:pPr>
            <w:r>
              <w:rPr>
                <w:rFonts w:hint="eastAsia"/>
                <w:lang w:eastAsia="ja-JP"/>
              </w:rPr>
              <w:t>R</w:t>
            </w:r>
            <w:r>
              <w:rPr>
                <w:lang w:eastAsia="ja-JP"/>
              </w:rPr>
              <w:t>adar B</w:t>
            </w:r>
          </w:p>
        </w:tc>
        <w:tc>
          <w:tcPr>
            <w:tcW w:w="1530" w:type="dxa"/>
          </w:tcPr>
          <w:p w14:paraId="647013FF" w14:textId="1EFF1E80" w:rsidR="00742A35" w:rsidRPr="00F55AD7" w:rsidRDefault="00742A35" w:rsidP="00742A35">
            <w:pPr>
              <w:pStyle w:val="Tabletext"/>
            </w:pPr>
            <w:r>
              <w:rPr>
                <w:rFonts w:hint="eastAsia"/>
                <w:lang w:eastAsia="ja-JP"/>
              </w:rPr>
              <w:t>T</w:t>
            </w:r>
            <w:r>
              <w:rPr>
                <w:lang w:eastAsia="ja-JP"/>
              </w:rPr>
              <w:t>P202</w:t>
            </w:r>
          </w:p>
        </w:tc>
        <w:tc>
          <w:tcPr>
            <w:tcW w:w="1155" w:type="dxa"/>
          </w:tcPr>
          <w:p w14:paraId="469A4C75" w14:textId="3C41D1CB" w:rsidR="00742A35" w:rsidRPr="00F55AD7" w:rsidRDefault="00742A35" w:rsidP="00742A35">
            <w:pPr>
              <w:pStyle w:val="Tabletext"/>
            </w:pPr>
            <w:r>
              <w:rPr>
                <w:rFonts w:hint="eastAsia"/>
                <w:lang w:eastAsia="ja-JP"/>
              </w:rPr>
              <w:t>P</w:t>
            </w:r>
            <w:r>
              <w:rPr>
                <w:lang w:eastAsia="ja-JP"/>
              </w:rPr>
              <w:t>ass/Fail</w:t>
            </w:r>
          </w:p>
        </w:tc>
      </w:tr>
      <w:tr w:rsidR="00742A35" w:rsidRPr="00F55AD7" w14:paraId="2A6F28D7" w14:textId="77777777" w:rsidTr="00742A35">
        <w:trPr>
          <w:cantSplit/>
          <w:jc w:val="center"/>
        </w:trPr>
        <w:tc>
          <w:tcPr>
            <w:tcW w:w="562" w:type="dxa"/>
            <w:vMerge/>
          </w:tcPr>
          <w:p w14:paraId="560D286E" w14:textId="77777777" w:rsidR="00742A35" w:rsidRPr="006F1A43" w:rsidRDefault="00742A35" w:rsidP="00742A35">
            <w:pPr>
              <w:pStyle w:val="Tabletext"/>
            </w:pPr>
          </w:p>
        </w:tc>
        <w:tc>
          <w:tcPr>
            <w:tcW w:w="758" w:type="dxa"/>
          </w:tcPr>
          <w:p w14:paraId="51D4D8C7" w14:textId="34E35BC2" w:rsidR="00742A35" w:rsidRPr="00F55AD7" w:rsidRDefault="00742A35" w:rsidP="00742A35">
            <w:pPr>
              <w:pStyle w:val="Tabletext"/>
            </w:pPr>
            <w:r>
              <w:t>4</w:t>
            </w:r>
          </w:p>
        </w:tc>
        <w:tc>
          <w:tcPr>
            <w:tcW w:w="3495" w:type="dxa"/>
            <w:vMerge/>
          </w:tcPr>
          <w:p w14:paraId="6D8D3BCF" w14:textId="77777777" w:rsidR="00742A35" w:rsidRPr="006F1A43" w:rsidRDefault="00742A35" w:rsidP="00742A35">
            <w:pPr>
              <w:pStyle w:val="Tableinsetlist"/>
              <w:jc w:val="left"/>
            </w:pPr>
          </w:p>
        </w:tc>
        <w:tc>
          <w:tcPr>
            <w:tcW w:w="2126" w:type="dxa"/>
            <w:vAlign w:val="top"/>
          </w:tcPr>
          <w:p w14:paraId="5E3C5528" w14:textId="441A228D" w:rsidR="00742A35" w:rsidRPr="006F1A43" w:rsidRDefault="00742A35" w:rsidP="00742A35">
            <w:pPr>
              <w:pStyle w:val="Tabletext"/>
            </w:pPr>
            <w:r>
              <w:rPr>
                <w:rFonts w:hint="eastAsia"/>
                <w:lang w:eastAsia="ja-JP"/>
              </w:rPr>
              <w:t>A</w:t>
            </w:r>
            <w:r>
              <w:rPr>
                <w:lang w:eastAsia="ja-JP"/>
              </w:rPr>
              <w:t>IS</w:t>
            </w:r>
          </w:p>
        </w:tc>
        <w:tc>
          <w:tcPr>
            <w:tcW w:w="1530" w:type="dxa"/>
          </w:tcPr>
          <w:p w14:paraId="4B9BBB2B" w14:textId="39AC51D7" w:rsidR="00742A35" w:rsidRPr="006F1A43" w:rsidRDefault="00742A35" w:rsidP="00742A35">
            <w:pPr>
              <w:pStyle w:val="Tabletext"/>
            </w:pPr>
            <w:r>
              <w:rPr>
                <w:rFonts w:hint="eastAsia"/>
                <w:lang w:eastAsia="ja-JP"/>
              </w:rPr>
              <w:t>T</w:t>
            </w:r>
            <w:r>
              <w:rPr>
                <w:lang w:eastAsia="ja-JP"/>
              </w:rPr>
              <w:t>P301</w:t>
            </w:r>
          </w:p>
        </w:tc>
        <w:tc>
          <w:tcPr>
            <w:tcW w:w="1155" w:type="dxa"/>
          </w:tcPr>
          <w:p w14:paraId="30684015" w14:textId="22CC7E0C" w:rsidR="00742A35" w:rsidRPr="00F55AD7" w:rsidRDefault="00742A35" w:rsidP="00742A35">
            <w:pPr>
              <w:pStyle w:val="Tabletext"/>
            </w:pPr>
            <w:r>
              <w:rPr>
                <w:rFonts w:hint="eastAsia"/>
                <w:lang w:eastAsia="ja-JP"/>
              </w:rPr>
              <w:t>P</w:t>
            </w:r>
            <w:r>
              <w:rPr>
                <w:lang w:eastAsia="ja-JP"/>
              </w:rPr>
              <w:t>ass/Fail</w:t>
            </w:r>
          </w:p>
        </w:tc>
      </w:tr>
    </w:tbl>
    <w:p w14:paraId="074CEC7C" w14:textId="77777777" w:rsidR="00742A35" w:rsidRDefault="00742A35" w:rsidP="00742A35">
      <w:pPr>
        <w:pStyle w:val="BodyText"/>
      </w:pPr>
    </w:p>
    <w:p w14:paraId="0674EA5E" w14:textId="77777777" w:rsidR="00E60E62" w:rsidRDefault="00E60E62" w:rsidP="00E60E62">
      <w:pPr>
        <w:pStyle w:val="BodyText"/>
        <w:rPr>
          <w:ins w:id="283" w:author="Fukuda Takuya" w:date="2021-08-03T16:17:00Z"/>
        </w:rPr>
      </w:pPr>
    </w:p>
    <w:p w14:paraId="4E4FBAD7" w14:textId="1EF898D3" w:rsidR="00E60E62" w:rsidRPr="001D7BFD" w:rsidRDefault="00E60E62">
      <w:pPr>
        <w:pStyle w:val="Tablecaption"/>
        <w:rPr>
          <w:ins w:id="284" w:author="Fukuda Takuya" w:date="2021-08-03T16:17:00Z"/>
        </w:rPr>
        <w:pPrChange w:id="285" w:author="Fukuda Takuya" w:date="2021-08-03T16:18:00Z">
          <w:pPr>
            <w:pStyle w:val="AnnexTablecaption"/>
          </w:pPr>
        </w:pPrChange>
      </w:pPr>
      <w:ins w:id="286" w:author="Fukuda Takuya" w:date="2021-08-03T16:18:00Z">
        <w:r>
          <w:t xml:space="preserve">An </w:t>
        </w:r>
      </w:ins>
      <w:ins w:id="287" w:author="Fukuda Takuya" w:date="2021-08-03T16:17:00Z">
        <w:r>
          <w:t xml:space="preserve">Example of </w:t>
        </w:r>
      </w:ins>
      <w:ins w:id="288" w:author="Fukuda Takuya" w:date="2021-08-03T16:19:00Z">
        <w:r>
          <w:t xml:space="preserve">detailed </w:t>
        </w:r>
      </w:ins>
      <w:ins w:id="289" w:author="Fukuda Takuya" w:date="2021-08-03T16:17:00Z">
        <w:r w:rsidRPr="001D7BFD">
          <w:t xml:space="preserve">Requirement Traceability Matrix </w:t>
        </w:r>
      </w:ins>
    </w:p>
    <w:tbl>
      <w:tblPr>
        <w:tblStyle w:val="TableGrid"/>
        <w:tblW w:w="10485" w:type="dxa"/>
        <w:jc w:val="center"/>
        <w:tblLayout w:type="fixed"/>
        <w:tblLook w:val="04A0" w:firstRow="1" w:lastRow="0" w:firstColumn="1" w:lastColumn="0" w:noHBand="0" w:noVBand="1"/>
      </w:tblPr>
      <w:tblGrid>
        <w:gridCol w:w="1129"/>
        <w:gridCol w:w="1418"/>
        <w:gridCol w:w="1417"/>
        <w:gridCol w:w="851"/>
        <w:gridCol w:w="850"/>
        <w:gridCol w:w="1701"/>
        <w:gridCol w:w="1276"/>
        <w:gridCol w:w="851"/>
        <w:gridCol w:w="992"/>
      </w:tblGrid>
      <w:tr w:rsidR="00E60E62" w:rsidRPr="00F55AD7" w14:paraId="289AF2C2" w14:textId="77777777" w:rsidTr="005A08DE">
        <w:trPr>
          <w:cantSplit/>
          <w:tblHeader/>
          <w:jc w:val="center"/>
          <w:ins w:id="290" w:author="Fukuda Takuya" w:date="2021-08-03T16:17:00Z"/>
        </w:trPr>
        <w:tc>
          <w:tcPr>
            <w:tcW w:w="2547" w:type="dxa"/>
            <w:gridSpan w:val="2"/>
            <w:shd w:val="clear" w:color="auto" w:fill="auto"/>
          </w:tcPr>
          <w:p w14:paraId="63BFA7C4" w14:textId="77777777" w:rsidR="00E60E62" w:rsidRPr="00F55AD7" w:rsidRDefault="00E60E62" w:rsidP="005A08DE">
            <w:pPr>
              <w:pStyle w:val="Tableheading"/>
              <w:rPr>
                <w:ins w:id="291" w:author="Fukuda Takuya" w:date="2021-08-03T16:17:00Z"/>
                <w:lang w:eastAsia="ja-JP"/>
              </w:rPr>
            </w:pPr>
            <w:ins w:id="292" w:author="Fukuda Takuya" w:date="2021-08-03T16:17:00Z">
              <w:r>
                <w:rPr>
                  <w:rFonts w:hint="eastAsia"/>
                  <w:lang w:eastAsia="ja-JP"/>
                </w:rPr>
                <w:t>R</w:t>
              </w:r>
              <w:r>
                <w:rPr>
                  <w:lang w:eastAsia="ja-JP"/>
                </w:rPr>
                <w:t>equirement</w:t>
              </w:r>
            </w:ins>
          </w:p>
        </w:tc>
        <w:tc>
          <w:tcPr>
            <w:tcW w:w="1417" w:type="dxa"/>
            <w:vMerge w:val="restart"/>
          </w:tcPr>
          <w:p w14:paraId="4A93E5FD" w14:textId="77777777" w:rsidR="00E60E62" w:rsidDel="00C70997" w:rsidRDefault="00E60E62" w:rsidP="005A08DE">
            <w:pPr>
              <w:pStyle w:val="Tableheading"/>
              <w:rPr>
                <w:ins w:id="293" w:author="Fukuda Takuya" w:date="2021-08-03T16:17:00Z"/>
                <w:lang w:eastAsia="ja-JP"/>
              </w:rPr>
            </w:pPr>
            <w:ins w:id="294" w:author="Fukuda Takuya" w:date="2021-08-03T16:17:00Z">
              <w:r>
                <w:rPr>
                  <w:lang w:eastAsia="ja-JP"/>
                </w:rPr>
                <w:t xml:space="preserve">Tested </w:t>
              </w:r>
              <w:r>
                <w:rPr>
                  <w:rFonts w:hint="eastAsia"/>
                  <w:lang w:eastAsia="ja-JP"/>
                </w:rPr>
                <w:t>V</w:t>
              </w:r>
              <w:r>
                <w:rPr>
                  <w:lang w:eastAsia="ja-JP"/>
                </w:rPr>
                <w:t>TS Equipment</w:t>
              </w:r>
            </w:ins>
          </w:p>
        </w:tc>
        <w:tc>
          <w:tcPr>
            <w:tcW w:w="3402" w:type="dxa"/>
            <w:gridSpan w:val="3"/>
            <w:shd w:val="clear" w:color="auto" w:fill="auto"/>
          </w:tcPr>
          <w:p w14:paraId="26EB084F" w14:textId="77777777" w:rsidR="00E60E62" w:rsidRPr="00F55AD7" w:rsidRDefault="00E60E62" w:rsidP="005A08DE">
            <w:pPr>
              <w:pStyle w:val="Tableheading"/>
              <w:rPr>
                <w:ins w:id="295" w:author="Fukuda Takuya" w:date="2021-08-03T16:17:00Z"/>
                <w:lang w:eastAsia="ja-JP"/>
              </w:rPr>
            </w:pPr>
            <w:ins w:id="296" w:author="Fukuda Takuya" w:date="2021-08-03T16:17:00Z">
              <w:r>
                <w:rPr>
                  <w:lang w:eastAsia="ja-JP"/>
                </w:rPr>
                <w:t xml:space="preserve">Test </w:t>
              </w:r>
            </w:ins>
          </w:p>
        </w:tc>
        <w:tc>
          <w:tcPr>
            <w:tcW w:w="1276" w:type="dxa"/>
            <w:vMerge w:val="restart"/>
            <w:shd w:val="clear" w:color="auto" w:fill="auto"/>
          </w:tcPr>
          <w:p w14:paraId="21AA79AC" w14:textId="77777777" w:rsidR="00E60E62" w:rsidRPr="00F55AD7" w:rsidRDefault="00E60E62" w:rsidP="005A08DE">
            <w:pPr>
              <w:pStyle w:val="Tableheading"/>
              <w:rPr>
                <w:ins w:id="297" w:author="Fukuda Takuya" w:date="2021-08-03T16:17:00Z"/>
                <w:lang w:eastAsia="ja-JP"/>
              </w:rPr>
            </w:pPr>
            <w:ins w:id="298" w:author="Fukuda Takuya" w:date="2021-08-03T16:17:00Z">
              <w:r>
                <w:rPr>
                  <w:lang w:eastAsia="ja-JP"/>
                </w:rPr>
                <w:t>Test Documentation ID</w:t>
              </w:r>
            </w:ins>
          </w:p>
        </w:tc>
        <w:tc>
          <w:tcPr>
            <w:tcW w:w="851" w:type="dxa"/>
            <w:vMerge w:val="restart"/>
            <w:shd w:val="clear" w:color="auto" w:fill="auto"/>
          </w:tcPr>
          <w:p w14:paraId="240A6D17" w14:textId="77777777" w:rsidR="00E60E62" w:rsidRPr="00F55AD7" w:rsidRDefault="00E60E62" w:rsidP="005A08DE">
            <w:pPr>
              <w:pStyle w:val="Tableheading"/>
              <w:rPr>
                <w:ins w:id="299" w:author="Fukuda Takuya" w:date="2021-08-03T16:17:00Z"/>
              </w:rPr>
            </w:pPr>
            <w:ins w:id="300" w:author="Fukuda Takuya" w:date="2021-08-03T16:17:00Z">
              <w:r>
                <w:t>Status</w:t>
              </w:r>
            </w:ins>
          </w:p>
        </w:tc>
        <w:tc>
          <w:tcPr>
            <w:tcW w:w="992" w:type="dxa"/>
            <w:vMerge w:val="restart"/>
          </w:tcPr>
          <w:p w14:paraId="3F07C846" w14:textId="77777777" w:rsidR="00E60E62" w:rsidRPr="00FC4C37" w:rsidRDefault="00E60E62" w:rsidP="005A08DE">
            <w:pPr>
              <w:pStyle w:val="Tableheading"/>
              <w:rPr>
                <w:ins w:id="301" w:author="Fukuda Takuya" w:date="2021-08-03T16:17:00Z"/>
                <w:lang w:eastAsia="ja-JP"/>
              </w:rPr>
            </w:pPr>
            <w:ins w:id="302" w:author="Fukuda Takuya" w:date="2021-08-03T16:17:00Z">
              <w:r>
                <w:rPr>
                  <w:rFonts w:hint="eastAsia"/>
                  <w:lang w:eastAsia="ja-JP"/>
                </w:rPr>
                <w:t>R</w:t>
              </w:r>
              <w:r>
                <w:rPr>
                  <w:lang w:eastAsia="ja-JP"/>
                </w:rPr>
                <w:t>esponsible</w:t>
              </w:r>
            </w:ins>
          </w:p>
        </w:tc>
      </w:tr>
      <w:tr w:rsidR="00E60E62" w:rsidRPr="00F55AD7" w14:paraId="75FD6D2F" w14:textId="77777777" w:rsidTr="005A08DE">
        <w:trPr>
          <w:cantSplit/>
          <w:tblHeader/>
          <w:jc w:val="center"/>
          <w:ins w:id="303" w:author="Fukuda Takuya" w:date="2021-08-03T16:17:00Z"/>
        </w:trPr>
        <w:tc>
          <w:tcPr>
            <w:tcW w:w="1129" w:type="dxa"/>
            <w:shd w:val="clear" w:color="auto" w:fill="auto"/>
          </w:tcPr>
          <w:p w14:paraId="5B5FC156" w14:textId="77777777" w:rsidR="00E60E62" w:rsidRDefault="00E60E62" w:rsidP="005A08DE">
            <w:pPr>
              <w:pStyle w:val="Tableheading"/>
              <w:rPr>
                <w:ins w:id="304" w:author="Fukuda Takuya" w:date="2021-08-03T16:17:00Z"/>
              </w:rPr>
            </w:pPr>
            <w:ins w:id="305" w:author="Fukuda Takuya" w:date="2021-08-03T16:17:00Z">
              <w:r>
                <w:rPr>
                  <w:rFonts w:hint="eastAsia"/>
                  <w:lang w:eastAsia="ja-JP"/>
                </w:rPr>
                <w:t>I</w:t>
              </w:r>
              <w:r>
                <w:rPr>
                  <w:lang w:eastAsia="ja-JP"/>
                </w:rPr>
                <w:t>D</w:t>
              </w:r>
            </w:ins>
          </w:p>
        </w:tc>
        <w:tc>
          <w:tcPr>
            <w:tcW w:w="1418" w:type="dxa"/>
            <w:shd w:val="clear" w:color="auto" w:fill="auto"/>
          </w:tcPr>
          <w:p w14:paraId="0388D750" w14:textId="77777777" w:rsidR="00E60E62" w:rsidRDefault="00E60E62" w:rsidP="005A08DE">
            <w:pPr>
              <w:pStyle w:val="Tableheading"/>
              <w:rPr>
                <w:ins w:id="306" w:author="Fukuda Takuya" w:date="2021-08-03T16:17:00Z"/>
                <w:lang w:eastAsia="ja-JP"/>
              </w:rPr>
            </w:pPr>
            <w:ins w:id="307" w:author="Fukuda Takuya" w:date="2021-08-03T16:17:00Z">
              <w:r>
                <w:rPr>
                  <w:rFonts w:hint="eastAsia"/>
                  <w:lang w:eastAsia="ja-JP"/>
                </w:rPr>
                <w:t>D</w:t>
              </w:r>
              <w:r>
                <w:rPr>
                  <w:lang w:eastAsia="ja-JP"/>
                </w:rPr>
                <w:t>escription</w:t>
              </w:r>
            </w:ins>
          </w:p>
        </w:tc>
        <w:tc>
          <w:tcPr>
            <w:tcW w:w="1417" w:type="dxa"/>
            <w:vMerge/>
          </w:tcPr>
          <w:p w14:paraId="33B8CE16" w14:textId="77777777" w:rsidR="00E60E62" w:rsidRDefault="00E60E62" w:rsidP="005A08DE">
            <w:pPr>
              <w:pStyle w:val="Tableheading"/>
              <w:rPr>
                <w:ins w:id="308" w:author="Fukuda Takuya" w:date="2021-08-03T16:17:00Z"/>
                <w:lang w:eastAsia="ja-JP"/>
              </w:rPr>
            </w:pPr>
          </w:p>
        </w:tc>
        <w:tc>
          <w:tcPr>
            <w:tcW w:w="851" w:type="dxa"/>
            <w:shd w:val="clear" w:color="auto" w:fill="auto"/>
          </w:tcPr>
          <w:p w14:paraId="53C6FA68" w14:textId="77777777" w:rsidR="00E60E62" w:rsidRPr="00F55AD7" w:rsidRDefault="00E60E62" w:rsidP="005A08DE">
            <w:pPr>
              <w:pStyle w:val="Tableheading"/>
              <w:rPr>
                <w:ins w:id="309" w:author="Fukuda Takuya" w:date="2021-08-03T16:17:00Z"/>
                <w:lang w:eastAsia="ja-JP"/>
              </w:rPr>
            </w:pPr>
            <w:ins w:id="310" w:author="Fukuda Takuya" w:date="2021-08-03T16:17:00Z">
              <w:r>
                <w:rPr>
                  <w:lang w:eastAsia="ja-JP"/>
                </w:rPr>
                <w:t>Type</w:t>
              </w:r>
            </w:ins>
          </w:p>
        </w:tc>
        <w:tc>
          <w:tcPr>
            <w:tcW w:w="850" w:type="dxa"/>
            <w:shd w:val="clear" w:color="auto" w:fill="auto"/>
          </w:tcPr>
          <w:p w14:paraId="13814E83" w14:textId="77777777" w:rsidR="00E60E62" w:rsidRDefault="00E60E62" w:rsidP="005A08DE">
            <w:pPr>
              <w:pStyle w:val="Tableheading"/>
              <w:rPr>
                <w:ins w:id="311" w:author="Fukuda Takuya" w:date="2021-08-03T16:17:00Z"/>
                <w:lang w:eastAsia="ja-JP"/>
              </w:rPr>
            </w:pPr>
            <w:ins w:id="312" w:author="Fukuda Takuya" w:date="2021-08-03T16:17:00Z">
              <w:r>
                <w:rPr>
                  <w:lang w:eastAsia="ja-JP"/>
                </w:rPr>
                <w:t>ID</w:t>
              </w:r>
            </w:ins>
          </w:p>
        </w:tc>
        <w:tc>
          <w:tcPr>
            <w:tcW w:w="1701" w:type="dxa"/>
            <w:shd w:val="clear" w:color="auto" w:fill="auto"/>
          </w:tcPr>
          <w:p w14:paraId="62ADAC30" w14:textId="77777777" w:rsidR="00E60E62" w:rsidRPr="00F55AD7" w:rsidRDefault="00E60E62" w:rsidP="005A08DE">
            <w:pPr>
              <w:pStyle w:val="Tableheading"/>
              <w:rPr>
                <w:ins w:id="313" w:author="Fukuda Takuya" w:date="2021-08-03T16:17:00Z"/>
              </w:rPr>
            </w:pPr>
            <w:ins w:id="314" w:author="Fukuda Takuya" w:date="2021-08-03T16:17:00Z">
              <w:r>
                <w:rPr>
                  <w:lang w:eastAsia="ja-JP"/>
                </w:rPr>
                <w:t>Description</w:t>
              </w:r>
            </w:ins>
          </w:p>
        </w:tc>
        <w:tc>
          <w:tcPr>
            <w:tcW w:w="1276" w:type="dxa"/>
            <w:vMerge/>
            <w:shd w:val="clear" w:color="auto" w:fill="auto"/>
          </w:tcPr>
          <w:p w14:paraId="3BB39AE9" w14:textId="77777777" w:rsidR="00E60E62" w:rsidRPr="00FC4C37" w:rsidRDefault="00E60E62" w:rsidP="005A08DE">
            <w:pPr>
              <w:pStyle w:val="Tableheading"/>
              <w:rPr>
                <w:ins w:id="315" w:author="Fukuda Takuya" w:date="2021-08-03T16:17:00Z"/>
              </w:rPr>
            </w:pPr>
          </w:p>
        </w:tc>
        <w:tc>
          <w:tcPr>
            <w:tcW w:w="851" w:type="dxa"/>
            <w:vMerge/>
            <w:shd w:val="clear" w:color="auto" w:fill="auto"/>
          </w:tcPr>
          <w:p w14:paraId="744A9E94" w14:textId="77777777" w:rsidR="00E60E62" w:rsidRPr="00FC4C37" w:rsidRDefault="00E60E62" w:rsidP="005A08DE">
            <w:pPr>
              <w:pStyle w:val="Tableheading"/>
              <w:rPr>
                <w:ins w:id="316" w:author="Fukuda Takuya" w:date="2021-08-03T16:17:00Z"/>
              </w:rPr>
            </w:pPr>
          </w:p>
        </w:tc>
        <w:tc>
          <w:tcPr>
            <w:tcW w:w="992" w:type="dxa"/>
            <w:vMerge/>
          </w:tcPr>
          <w:p w14:paraId="6DB28DF9" w14:textId="77777777" w:rsidR="00E60E62" w:rsidRPr="00FC4C37" w:rsidRDefault="00E60E62" w:rsidP="005A08DE">
            <w:pPr>
              <w:pStyle w:val="Tableheading"/>
              <w:rPr>
                <w:ins w:id="317" w:author="Fukuda Takuya" w:date="2021-08-03T16:17:00Z"/>
              </w:rPr>
            </w:pPr>
          </w:p>
        </w:tc>
      </w:tr>
      <w:tr w:rsidR="00E60E62" w:rsidRPr="00F55AD7" w14:paraId="2E2F3F2D" w14:textId="77777777" w:rsidTr="005A08DE">
        <w:trPr>
          <w:cantSplit/>
          <w:jc w:val="center"/>
          <w:ins w:id="318" w:author="Fukuda Takuya" w:date="2021-08-03T16:17:00Z"/>
        </w:trPr>
        <w:tc>
          <w:tcPr>
            <w:tcW w:w="1129" w:type="dxa"/>
            <w:vMerge w:val="restart"/>
          </w:tcPr>
          <w:p w14:paraId="16529B4A" w14:textId="77777777" w:rsidR="00E60E62" w:rsidRPr="00F55AD7" w:rsidRDefault="00E60E62" w:rsidP="005A08DE">
            <w:pPr>
              <w:pStyle w:val="Tabletext"/>
              <w:jc w:val="center"/>
              <w:rPr>
                <w:ins w:id="319" w:author="Fukuda Takuya" w:date="2021-08-03T16:17:00Z"/>
              </w:rPr>
            </w:pPr>
            <w:ins w:id="320" w:author="Fukuda Takuya" w:date="2021-08-03T16:17:00Z">
              <w:r>
                <w:rPr>
                  <w:rFonts w:hint="eastAsia"/>
                  <w:lang w:eastAsia="ja-JP"/>
                </w:rPr>
                <w:t>R</w:t>
              </w:r>
              <w:r>
                <w:t>-0213</w:t>
              </w:r>
            </w:ins>
          </w:p>
        </w:tc>
        <w:tc>
          <w:tcPr>
            <w:tcW w:w="1418" w:type="dxa"/>
            <w:vMerge w:val="restart"/>
          </w:tcPr>
          <w:p w14:paraId="7A1C190E" w14:textId="77777777" w:rsidR="00E60E62" w:rsidRPr="00F55AD7" w:rsidRDefault="00E60E62" w:rsidP="005A08DE">
            <w:pPr>
              <w:pStyle w:val="Tabletext"/>
              <w:jc w:val="center"/>
              <w:rPr>
                <w:ins w:id="321" w:author="Fukuda Takuya" w:date="2021-08-03T16:17:00Z"/>
              </w:rPr>
            </w:pPr>
            <w:ins w:id="322" w:author="Fukuda Takuya" w:date="2021-08-03T16:17:00Z">
              <w:r w:rsidRPr="005A08DE">
                <w:t>User protected login</w:t>
              </w:r>
            </w:ins>
          </w:p>
        </w:tc>
        <w:tc>
          <w:tcPr>
            <w:tcW w:w="1417" w:type="dxa"/>
          </w:tcPr>
          <w:p w14:paraId="22FA309D" w14:textId="77777777" w:rsidR="00E60E62" w:rsidRDefault="00E60E62" w:rsidP="005A08DE">
            <w:pPr>
              <w:pStyle w:val="Tabletext"/>
              <w:jc w:val="center"/>
              <w:rPr>
                <w:ins w:id="323" w:author="Fukuda Takuya" w:date="2021-08-03T16:17:00Z"/>
                <w:lang w:eastAsia="ja-JP"/>
              </w:rPr>
            </w:pPr>
            <w:ins w:id="324" w:author="Fukuda Takuya" w:date="2021-08-03T16:17:00Z">
              <w:r>
                <w:rPr>
                  <w:rFonts w:hint="eastAsia"/>
                  <w:lang w:eastAsia="ja-JP"/>
                </w:rPr>
                <w:t>V</w:t>
              </w:r>
              <w:r>
                <w:rPr>
                  <w:lang w:eastAsia="ja-JP"/>
                </w:rPr>
                <w:t>TS Console</w:t>
              </w:r>
            </w:ins>
          </w:p>
        </w:tc>
        <w:tc>
          <w:tcPr>
            <w:tcW w:w="851" w:type="dxa"/>
            <w:vMerge w:val="restart"/>
          </w:tcPr>
          <w:p w14:paraId="7327BAB1" w14:textId="77777777" w:rsidR="00E60E62" w:rsidRPr="00F55AD7" w:rsidRDefault="00E60E62" w:rsidP="005A08DE">
            <w:pPr>
              <w:pStyle w:val="Tabletext"/>
              <w:jc w:val="center"/>
              <w:rPr>
                <w:ins w:id="325" w:author="Fukuda Takuya" w:date="2021-08-03T16:17:00Z"/>
                <w:lang w:eastAsia="ja-JP"/>
              </w:rPr>
            </w:pPr>
            <w:ins w:id="326" w:author="Fukuda Takuya" w:date="2021-08-03T16:17:00Z">
              <w:r>
                <w:rPr>
                  <w:rFonts w:hint="eastAsia"/>
                  <w:lang w:eastAsia="ja-JP"/>
                </w:rPr>
                <w:t>FAT</w:t>
              </w:r>
            </w:ins>
          </w:p>
        </w:tc>
        <w:tc>
          <w:tcPr>
            <w:tcW w:w="850" w:type="dxa"/>
          </w:tcPr>
          <w:p w14:paraId="56321954" w14:textId="77777777" w:rsidR="00E60E62" w:rsidRPr="00F55AD7" w:rsidRDefault="00E60E62" w:rsidP="005A08DE">
            <w:pPr>
              <w:pStyle w:val="Tabletext"/>
              <w:jc w:val="center"/>
              <w:rPr>
                <w:ins w:id="327" w:author="Fukuda Takuya" w:date="2021-08-03T16:17:00Z"/>
                <w:lang w:eastAsia="ja-JP"/>
              </w:rPr>
            </w:pPr>
            <w:ins w:id="328" w:author="Fukuda Takuya" w:date="2021-08-03T16:17:00Z">
              <w:r>
                <w:rPr>
                  <w:rFonts w:hint="eastAsia"/>
                  <w:lang w:eastAsia="ja-JP"/>
                </w:rPr>
                <w:t>F</w:t>
              </w:r>
              <w:r>
                <w:rPr>
                  <w:lang w:eastAsia="ja-JP"/>
                </w:rPr>
                <w:t>T-001</w:t>
              </w:r>
            </w:ins>
          </w:p>
        </w:tc>
        <w:tc>
          <w:tcPr>
            <w:tcW w:w="1701" w:type="dxa"/>
          </w:tcPr>
          <w:p w14:paraId="5B027D43" w14:textId="779ACEDA" w:rsidR="00E60E62" w:rsidRPr="00F55AD7" w:rsidRDefault="00E60E62" w:rsidP="005A08DE">
            <w:pPr>
              <w:pStyle w:val="Tabletext"/>
              <w:jc w:val="center"/>
              <w:rPr>
                <w:ins w:id="329" w:author="Fukuda Takuya" w:date="2021-08-03T16:17:00Z"/>
              </w:rPr>
            </w:pPr>
            <w:ins w:id="330" w:author="Fukuda Takuya" w:date="2021-08-03T16:17:00Z">
              <w:r w:rsidRPr="001D7BFD">
                <w:t xml:space="preserve">Login with </w:t>
              </w:r>
            </w:ins>
            <w:ins w:id="331" w:author="Fukuda Takuya" w:date="2021-08-04T11:21:00Z">
              <w:r w:rsidR="00D4020C">
                <w:t xml:space="preserve">a </w:t>
              </w:r>
            </w:ins>
            <w:ins w:id="332" w:author="Fukuda Takuya" w:date="2021-08-03T16:17:00Z">
              <w:r w:rsidRPr="001D7BFD">
                <w:t>valid username/password</w:t>
              </w:r>
            </w:ins>
          </w:p>
        </w:tc>
        <w:tc>
          <w:tcPr>
            <w:tcW w:w="1276" w:type="dxa"/>
          </w:tcPr>
          <w:p w14:paraId="098C53B4" w14:textId="77777777" w:rsidR="00E60E62" w:rsidRDefault="00E60E62" w:rsidP="005A08DE">
            <w:pPr>
              <w:pStyle w:val="Tabletext"/>
              <w:ind w:left="0"/>
              <w:jc w:val="center"/>
              <w:rPr>
                <w:ins w:id="333" w:author="Fukuda Takuya" w:date="2021-08-03T16:17:00Z"/>
                <w:lang w:eastAsia="ja-JP"/>
              </w:rPr>
            </w:pPr>
            <w:ins w:id="334" w:author="Fukuda Takuya" w:date="2021-08-03T16:17:00Z">
              <w:r>
                <w:rPr>
                  <w:lang w:eastAsia="ja-JP"/>
                </w:rPr>
                <w:t>PL-0004</w:t>
              </w:r>
            </w:ins>
          </w:p>
          <w:p w14:paraId="6773C421" w14:textId="77777777" w:rsidR="00E60E62" w:rsidRDefault="00E60E62" w:rsidP="005A08DE">
            <w:pPr>
              <w:pStyle w:val="Tabletext"/>
              <w:ind w:left="0"/>
              <w:jc w:val="center"/>
              <w:rPr>
                <w:ins w:id="335" w:author="Fukuda Takuya" w:date="2021-08-03T16:17:00Z"/>
                <w:lang w:eastAsia="ja-JP"/>
              </w:rPr>
            </w:pPr>
            <w:ins w:id="336" w:author="Fukuda Takuya" w:date="2021-08-03T16:17:00Z">
              <w:r>
                <w:rPr>
                  <w:rFonts w:hint="eastAsia"/>
                  <w:lang w:eastAsia="ja-JP"/>
                </w:rPr>
                <w:t>S</w:t>
              </w:r>
              <w:r>
                <w:rPr>
                  <w:lang w:eastAsia="ja-JP"/>
                </w:rPr>
                <w:t>C-0004</w:t>
              </w:r>
            </w:ins>
          </w:p>
          <w:p w14:paraId="5F38187A" w14:textId="77777777" w:rsidR="00E60E62" w:rsidRPr="005A08DE" w:rsidRDefault="00E60E62" w:rsidP="005A08DE">
            <w:pPr>
              <w:pStyle w:val="Tabletext"/>
              <w:ind w:left="0"/>
              <w:jc w:val="center"/>
              <w:rPr>
                <w:ins w:id="337" w:author="Fukuda Takuya" w:date="2021-08-03T16:17:00Z"/>
              </w:rPr>
            </w:pPr>
            <w:ins w:id="338" w:author="Fukuda Takuya" w:date="2021-08-03T16:17:00Z">
              <w:r>
                <w:rPr>
                  <w:lang w:eastAsia="ja-JP"/>
                </w:rPr>
                <w:t>RE-0004</w:t>
              </w:r>
            </w:ins>
          </w:p>
        </w:tc>
        <w:tc>
          <w:tcPr>
            <w:tcW w:w="851" w:type="dxa"/>
          </w:tcPr>
          <w:p w14:paraId="060FEF25" w14:textId="77777777" w:rsidR="00E60E62" w:rsidRPr="00F55AD7" w:rsidRDefault="00E60E62" w:rsidP="005A08DE">
            <w:pPr>
              <w:pStyle w:val="Tabletext"/>
              <w:jc w:val="center"/>
              <w:rPr>
                <w:ins w:id="339" w:author="Fukuda Takuya" w:date="2021-08-03T16:17:00Z"/>
                <w:lang w:eastAsia="ja-JP"/>
              </w:rPr>
            </w:pPr>
            <w:ins w:id="340" w:author="Fukuda Takuya" w:date="2021-08-03T16:17:00Z">
              <w:r>
                <w:rPr>
                  <w:rFonts w:hint="eastAsia"/>
                  <w:lang w:eastAsia="ja-JP"/>
                </w:rPr>
                <w:t>P</w:t>
              </w:r>
              <w:r>
                <w:rPr>
                  <w:lang w:eastAsia="ja-JP"/>
                </w:rPr>
                <w:t>ass</w:t>
              </w:r>
            </w:ins>
          </w:p>
        </w:tc>
        <w:tc>
          <w:tcPr>
            <w:tcW w:w="992" w:type="dxa"/>
          </w:tcPr>
          <w:p w14:paraId="2C56045B" w14:textId="77777777" w:rsidR="00E60E62" w:rsidRDefault="00E60E62" w:rsidP="005A08DE">
            <w:pPr>
              <w:pStyle w:val="Tabletext"/>
              <w:rPr>
                <w:ins w:id="341" w:author="Fukuda Takuya" w:date="2021-08-03T16:17:00Z"/>
                <w:lang w:eastAsia="ja-JP"/>
              </w:rPr>
            </w:pPr>
            <w:ins w:id="342" w:author="Fukuda Takuya" w:date="2021-08-03T16:17:00Z">
              <w:r>
                <w:rPr>
                  <w:lang w:eastAsia="ja-JP"/>
                </w:rPr>
                <w:t>Doyle</w:t>
              </w:r>
            </w:ins>
          </w:p>
          <w:p w14:paraId="7AF1ED73" w14:textId="77777777" w:rsidR="00E60E62" w:rsidRDefault="00E60E62" w:rsidP="005A08DE">
            <w:pPr>
              <w:pStyle w:val="Tabletext"/>
              <w:rPr>
                <w:ins w:id="343" w:author="Fukuda Takuya" w:date="2021-08-03T16:17:00Z"/>
                <w:lang w:eastAsia="ja-JP"/>
              </w:rPr>
            </w:pPr>
            <w:ins w:id="344" w:author="Fukuda Takuya" w:date="2021-08-03T16:17:00Z">
              <w:r>
                <w:rPr>
                  <w:lang w:eastAsia="ja-JP"/>
                </w:rPr>
                <w:t>(ABC VTS)</w:t>
              </w:r>
            </w:ins>
          </w:p>
        </w:tc>
      </w:tr>
      <w:tr w:rsidR="00E60E62" w:rsidRPr="00F55AD7" w14:paraId="67DE015E" w14:textId="77777777" w:rsidTr="005A08DE">
        <w:trPr>
          <w:cantSplit/>
          <w:jc w:val="center"/>
          <w:ins w:id="345" w:author="Fukuda Takuya" w:date="2021-08-03T16:17:00Z"/>
        </w:trPr>
        <w:tc>
          <w:tcPr>
            <w:tcW w:w="1129" w:type="dxa"/>
            <w:vMerge/>
          </w:tcPr>
          <w:p w14:paraId="6597787D" w14:textId="77777777" w:rsidR="00E60E62" w:rsidRDefault="00E60E62" w:rsidP="005A08DE">
            <w:pPr>
              <w:pStyle w:val="Tabletext"/>
              <w:jc w:val="center"/>
              <w:rPr>
                <w:ins w:id="346" w:author="Fukuda Takuya" w:date="2021-08-03T16:17:00Z"/>
                <w:lang w:eastAsia="ja-JP"/>
              </w:rPr>
            </w:pPr>
          </w:p>
        </w:tc>
        <w:tc>
          <w:tcPr>
            <w:tcW w:w="1418" w:type="dxa"/>
            <w:vMerge/>
          </w:tcPr>
          <w:p w14:paraId="7EF636C3" w14:textId="77777777" w:rsidR="00E60E62" w:rsidRPr="00F55AD7" w:rsidRDefault="00E60E62" w:rsidP="005A08DE">
            <w:pPr>
              <w:pStyle w:val="Tabletext"/>
              <w:jc w:val="center"/>
              <w:rPr>
                <w:ins w:id="347" w:author="Fukuda Takuya" w:date="2021-08-03T16:17:00Z"/>
              </w:rPr>
            </w:pPr>
          </w:p>
        </w:tc>
        <w:tc>
          <w:tcPr>
            <w:tcW w:w="1417" w:type="dxa"/>
          </w:tcPr>
          <w:p w14:paraId="469FD17F" w14:textId="77777777" w:rsidR="00E60E62" w:rsidRPr="00F55AD7" w:rsidRDefault="00E60E62" w:rsidP="005A08DE">
            <w:pPr>
              <w:pStyle w:val="Tabletext"/>
              <w:jc w:val="center"/>
              <w:rPr>
                <w:ins w:id="348" w:author="Fukuda Takuya" w:date="2021-08-03T16:17:00Z"/>
              </w:rPr>
            </w:pPr>
            <w:ins w:id="349" w:author="Fukuda Takuya" w:date="2021-08-03T16:17:00Z">
              <w:r>
                <w:rPr>
                  <w:rFonts w:hint="eastAsia"/>
                  <w:lang w:eastAsia="ja-JP"/>
                </w:rPr>
                <w:t>V</w:t>
              </w:r>
              <w:r>
                <w:rPr>
                  <w:lang w:eastAsia="ja-JP"/>
                </w:rPr>
                <w:t>TS Console</w:t>
              </w:r>
            </w:ins>
          </w:p>
        </w:tc>
        <w:tc>
          <w:tcPr>
            <w:tcW w:w="851" w:type="dxa"/>
            <w:vMerge/>
          </w:tcPr>
          <w:p w14:paraId="7C34DC4F" w14:textId="77777777" w:rsidR="00E60E62" w:rsidRPr="00F55AD7" w:rsidRDefault="00E60E62" w:rsidP="005A08DE">
            <w:pPr>
              <w:pStyle w:val="Tabletext"/>
              <w:jc w:val="center"/>
              <w:rPr>
                <w:ins w:id="350" w:author="Fukuda Takuya" w:date="2021-08-03T16:17:00Z"/>
              </w:rPr>
            </w:pPr>
          </w:p>
        </w:tc>
        <w:tc>
          <w:tcPr>
            <w:tcW w:w="850" w:type="dxa"/>
          </w:tcPr>
          <w:p w14:paraId="12F4C77A" w14:textId="77777777" w:rsidR="00E60E62" w:rsidRPr="00F55AD7" w:rsidRDefault="00E60E62" w:rsidP="005A08DE">
            <w:pPr>
              <w:pStyle w:val="Tabletext"/>
              <w:jc w:val="center"/>
              <w:rPr>
                <w:ins w:id="351" w:author="Fukuda Takuya" w:date="2021-08-03T16:17:00Z"/>
              </w:rPr>
            </w:pPr>
            <w:ins w:id="352" w:author="Fukuda Takuya" w:date="2021-08-03T16:17:00Z">
              <w:r>
                <w:rPr>
                  <w:rFonts w:hint="eastAsia"/>
                  <w:lang w:eastAsia="ja-JP"/>
                </w:rPr>
                <w:t>F</w:t>
              </w:r>
              <w:r>
                <w:rPr>
                  <w:lang w:eastAsia="ja-JP"/>
                </w:rPr>
                <w:t>T-002</w:t>
              </w:r>
            </w:ins>
          </w:p>
        </w:tc>
        <w:tc>
          <w:tcPr>
            <w:tcW w:w="1701" w:type="dxa"/>
          </w:tcPr>
          <w:p w14:paraId="539541B3" w14:textId="77777777" w:rsidR="00E60E62" w:rsidRPr="00F55AD7" w:rsidRDefault="00E60E62" w:rsidP="005A08DE">
            <w:pPr>
              <w:pStyle w:val="Tabletext"/>
              <w:jc w:val="center"/>
              <w:rPr>
                <w:ins w:id="353" w:author="Fukuda Takuya" w:date="2021-08-03T16:17:00Z"/>
              </w:rPr>
            </w:pPr>
            <w:ins w:id="354" w:author="Fukuda Takuya" w:date="2021-08-03T16:17:00Z">
              <w:r w:rsidRPr="001D7BFD">
                <w:t>Login with invalid Username</w:t>
              </w:r>
            </w:ins>
          </w:p>
        </w:tc>
        <w:tc>
          <w:tcPr>
            <w:tcW w:w="1276" w:type="dxa"/>
          </w:tcPr>
          <w:p w14:paraId="20065A94" w14:textId="77777777" w:rsidR="00E60E62" w:rsidRDefault="00E60E62" w:rsidP="005A08DE">
            <w:pPr>
              <w:pStyle w:val="Tabletext"/>
              <w:ind w:left="0"/>
              <w:jc w:val="center"/>
              <w:rPr>
                <w:ins w:id="355" w:author="Fukuda Takuya" w:date="2021-08-03T16:17:00Z"/>
                <w:lang w:eastAsia="ja-JP"/>
              </w:rPr>
            </w:pPr>
            <w:ins w:id="356" w:author="Fukuda Takuya" w:date="2021-08-03T16:17:00Z">
              <w:r>
                <w:rPr>
                  <w:lang w:eastAsia="ja-JP"/>
                </w:rPr>
                <w:t>PL-0004</w:t>
              </w:r>
            </w:ins>
          </w:p>
          <w:p w14:paraId="2ECD9E7B" w14:textId="77777777" w:rsidR="00E60E62" w:rsidRDefault="00E60E62" w:rsidP="005A08DE">
            <w:pPr>
              <w:pStyle w:val="Tabletext"/>
              <w:ind w:left="0"/>
              <w:jc w:val="center"/>
              <w:rPr>
                <w:ins w:id="357" w:author="Fukuda Takuya" w:date="2021-08-03T16:17:00Z"/>
                <w:lang w:eastAsia="ja-JP"/>
              </w:rPr>
            </w:pPr>
            <w:ins w:id="358" w:author="Fukuda Takuya" w:date="2021-08-03T16:17:00Z">
              <w:r>
                <w:rPr>
                  <w:rFonts w:hint="eastAsia"/>
                  <w:lang w:eastAsia="ja-JP"/>
                </w:rPr>
                <w:t>S</w:t>
              </w:r>
              <w:r>
                <w:rPr>
                  <w:lang w:eastAsia="ja-JP"/>
                </w:rPr>
                <w:t>C-0004</w:t>
              </w:r>
            </w:ins>
          </w:p>
          <w:p w14:paraId="2145AFCC" w14:textId="77777777" w:rsidR="00E60E62" w:rsidRPr="00F55AD7" w:rsidRDefault="00E60E62" w:rsidP="005A08DE">
            <w:pPr>
              <w:pStyle w:val="Tabletext"/>
              <w:jc w:val="center"/>
              <w:rPr>
                <w:ins w:id="359" w:author="Fukuda Takuya" w:date="2021-08-03T16:17:00Z"/>
              </w:rPr>
            </w:pPr>
            <w:ins w:id="360" w:author="Fukuda Takuya" w:date="2021-08-03T16:17:00Z">
              <w:r>
                <w:rPr>
                  <w:lang w:eastAsia="ja-JP"/>
                </w:rPr>
                <w:t>RE-0004</w:t>
              </w:r>
            </w:ins>
          </w:p>
        </w:tc>
        <w:tc>
          <w:tcPr>
            <w:tcW w:w="851" w:type="dxa"/>
          </w:tcPr>
          <w:p w14:paraId="0975FA28" w14:textId="77777777" w:rsidR="00E60E62" w:rsidRPr="00F55AD7" w:rsidRDefault="00E60E62" w:rsidP="005A08DE">
            <w:pPr>
              <w:pStyle w:val="Tabletext"/>
              <w:jc w:val="center"/>
              <w:rPr>
                <w:ins w:id="361" w:author="Fukuda Takuya" w:date="2021-08-03T16:17:00Z"/>
              </w:rPr>
            </w:pPr>
            <w:ins w:id="362" w:author="Fukuda Takuya" w:date="2021-08-03T16:17:00Z">
              <w:r>
                <w:rPr>
                  <w:rFonts w:hint="eastAsia"/>
                  <w:lang w:eastAsia="ja-JP"/>
                </w:rPr>
                <w:t>P</w:t>
              </w:r>
              <w:r>
                <w:rPr>
                  <w:lang w:eastAsia="ja-JP"/>
                </w:rPr>
                <w:t>ass</w:t>
              </w:r>
            </w:ins>
          </w:p>
        </w:tc>
        <w:tc>
          <w:tcPr>
            <w:tcW w:w="992" w:type="dxa"/>
          </w:tcPr>
          <w:p w14:paraId="0E0A8A3B" w14:textId="77777777" w:rsidR="00E60E62" w:rsidRDefault="00E60E62" w:rsidP="005A08DE">
            <w:pPr>
              <w:pStyle w:val="Tabletext"/>
              <w:rPr>
                <w:ins w:id="363" w:author="Fukuda Takuya" w:date="2021-08-03T16:17:00Z"/>
                <w:lang w:eastAsia="ja-JP"/>
              </w:rPr>
            </w:pPr>
            <w:ins w:id="364" w:author="Fukuda Takuya" w:date="2021-08-03T16:17:00Z">
              <w:r>
                <w:rPr>
                  <w:lang w:eastAsia="ja-JP"/>
                </w:rPr>
                <w:t>Doyle</w:t>
              </w:r>
            </w:ins>
          </w:p>
          <w:p w14:paraId="4565A7AA" w14:textId="77777777" w:rsidR="00E60E62" w:rsidRDefault="00E60E62" w:rsidP="005A08DE">
            <w:pPr>
              <w:pStyle w:val="Tabletext"/>
              <w:rPr>
                <w:ins w:id="365" w:author="Fukuda Takuya" w:date="2021-08-03T16:17:00Z"/>
                <w:lang w:eastAsia="ja-JP"/>
              </w:rPr>
            </w:pPr>
            <w:ins w:id="366" w:author="Fukuda Takuya" w:date="2021-08-03T16:17:00Z">
              <w:r>
                <w:rPr>
                  <w:lang w:eastAsia="ja-JP"/>
                </w:rPr>
                <w:t>(ABC VTS)</w:t>
              </w:r>
            </w:ins>
          </w:p>
        </w:tc>
      </w:tr>
      <w:tr w:rsidR="00E60E62" w:rsidRPr="00F55AD7" w14:paraId="2D8E529E" w14:textId="77777777" w:rsidTr="005A08DE">
        <w:trPr>
          <w:cantSplit/>
          <w:jc w:val="center"/>
          <w:ins w:id="367" w:author="Fukuda Takuya" w:date="2021-08-03T16:17:00Z"/>
        </w:trPr>
        <w:tc>
          <w:tcPr>
            <w:tcW w:w="1129" w:type="dxa"/>
            <w:vMerge/>
          </w:tcPr>
          <w:p w14:paraId="4AE76078" w14:textId="77777777" w:rsidR="00E60E62" w:rsidRDefault="00E60E62" w:rsidP="005A08DE">
            <w:pPr>
              <w:pStyle w:val="Tabletext"/>
              <w:jc w:val="center"/>
              <w:rPr>
                <w:ins w:id="368" w:author="Fukuda Takuya" w:date="2021-08-03T16:17:00Z"/>
                <w:lang w:eastAsia="ja-JP"/>
              </w:rPr>
            </w:pPr>
          </w:p>
        </w:tc>
        <w:tc>
          <w:tcPr>
            <w:tcW w:w="1418" w:type="dxa"/>
            <w:vMerge/>
          </w:tcPr>
          <w:p w14:paraId="296CB5F5" w14:textId="77777777" w:rsidR="00E60E62" w:rsidRPr="00F55AD7" w:rsidRDefault="00E60E62" w:rsidP="005A08DE">
            <w:pPr>
              <w:pStyle w:val="Tabletext"/>
              <w:jc w:val="center"/>
              <w:rPr>
                <w:ins w:id="369" w:author="Fukuda Takuya" w:date="2021-08-03T16:17:00Z"/>
              </w:rPr>
            </w:pPr>
          </w:p>
        </w:tc>
        <w:tc>
          <w:tcPr>
            <w:tcW w:w="1417" w:type="dxa"/>
          </w:tcPr>
          <w:p w14:paraId="4A8D5417" w14:textId="77777777" w:rsidR="00E60E62" w:rsidRPr="00F55AD7" w:rsidRDefault="00E60E62" w:rsidP="005A08DE">
            <w:pPr>
              <w:pStyle w:val="Tabletext"/>
              <w:jc w:val="center"/>
              <w:rPr>
                <w:ins w:id="370" w:author="Fukuda Takuya" w:date="2021-08-03T16:17:00Z"/>
              </w:rPr>
            </w:pPr>
            <w:ins w:id="371" w:author="Fukuda Takuya" w:date="2021-08-03T16:17:00Z">
              <w:r>
                <w:rPr>
                  <w:rFonts w:hint="eastAsia"/>
                  <w:lang w:eastAsia="ja-JP"/>
                </w:rPr>
                <w:t>V</w:t>
              </w:r>
              <w:r>
                <w:rPr>
                  <w:lang w:eastAsia="ja-JP"/>
                </w:rPr>
                <w:t>TS Console</w:t>
              </w:r>
            </w:ins>
          </w:p>
        </w:tc>
        <w:tc>
          <w:tcPr>
            <w:tcW w:w="851" w:type="dxa"/>
            <w:vMerge/>
          </w:tcPr>
          <w:p w14:paraId="2ADFD943" w14:textId="77777777" w:rsidR="00E60E62" w:rsidRPr="00F55AD7" w:rsidRDefault="00E60E62" w:rsidP="005A08DE">
            <w:pPr>
              <w:pStyle w:val="Tabletext"/>
              <w:jc w:val="center"/>
              <w:rPr>
                <w:ins w:id="372" w:author="Fukuda Takuya" w:date="2021-08-03T16:17:00Z"/>
              </w:rPr>
            </w:pPr>
          </w:p>
        </w:tc>
        <w:tc>
          <w:tcPr>
            <w:tcW w:w="850" w:type="dxa"/>
          </w:tcPr>
          <w:p w14:paraId="689EB02F" w14:textId="77777777" w:rsidR="00E60E62" w:rsidRPr="00F55AD7" w:rsidRDefault="00E60E62" w:rsidP="005A08DE">
            <w:pPr>
              <w:pStyle w:val="Tabletext"/>
              <w:jc w:val="center"/>
              <w:rPr>
                <w:ins w:id="373" w:author="Fukuda Takuya" w:date="2021-08-03T16:17:00Z"/>
              </w:rPr>
            </w:pPr>
            <w:ins w:id="374" w:author="Fukuda Takuya" w:date="2021-08-03T16:17:00Z">
              <w:r>
                <w:rPr>
                  <w:rFonts w:hint="eastAsia"/>
                  <w:lang w:eastAsia="ja-JP"/>
                </w:rPr>
                <w:t>F</w:t>
              </w:r>
              <w:r>
                <w:rPr>
                  <w:lang w:eastAsia="ja-JP"/>
                </w:rPr>
                <w:t>T-003</w:t>
              </w:r>
            </w:ins>
          </w:p>
        </w:tc>
        <w:tc>
          <w:tcPr>
            <w:tcW w:w="1701" w:type="dxa"/>
          </w:tcPr>
          <w:p w14:paraId="2AD9FAE7" w14:textId="77777777" w:rsidR="00E60E62" w:rsidRPr="00F55AD7" w:rsidRDefault="00E60E62" w:rsidP="005A08DE">
            <w:pPr>
              <w:pStyle w:val="Tabletext"/>
              <w:jc w:val="center"/>
              <w:rPr>
                <w:ins w:id="375" w:author="Fukuda Takuya" w:date="2021-08-03T16:17:00Z"/>
              </w:rPr>
            </w:pPr>
            <w:ins w:id="376" w:author="Fukuda Takuya" w:date="2021-08-03T16:17:00Z">
              <w:r w:rsidRPr="001D7BFD">
                <w:t>Login with invalid Password</w:t>
              </w:r>
            </w:ins>
          </w:p>
        </w:tc>
        <w:tc>
          <w:tcPr>
            <w:tcW w:w="1276" w:type="dxa"/>
          </w:tcPr>
          <w:p w14:paraId="077B451D" w14:textId="77777777" w:rsidR="00E60E62" w:rsidRDefault="00E60E62" w:rsidP="005A08DE">
            <w:pPr>
              <w:pStyle w:val="Tabletext"/>
              <w:ind w:left="0"/>
              <w:jc w:val="center"/>
              <w:rPr>
                <w:ins w:id="377" w:author="Fukuda Takuya" w:date="2021-08-03T16:17:00Z"/>
                <w:lang w:eastAsia="ja-JP"/>
              </w:rPr>
            </w:pPr>
            <w:ins w:id="378" w:author="Fukuda Takuya" w:date="2021-08-03T16:17:00Z">
              <w:r>
                <w:rPr>
                  <w:lang w:eastAsia="ja-JP"/>
                </w:rPr>
                <w:t>PL-0004</w:t>
              </w:r>
            </w:ins>
          </w:p>
          <w:p w14:paraId="1F17312B" w14:textId="77777777" w:rsidR="00E60E62" w:rsidRDefault="00E60E62" w:rsidP="005A08DE">
            <w:pPr>
              <w:pStyle w:val="Tabletext"/>
              <w:ind w:left="0"/>
              <w:jc w:val="center"/>
              <w:rPr>
                <w:ins w:id="379" w:author="Fukuda Takuya" w:date="2021-08-03T16:17:00Z"/>
                <w:lang w:eastAsia="ja-JP"/>
              </w:rPr>
            </w:pPr>
            <w:ins w:id="380" w:author="Fukuda Takuya" w:date="2021-08-03T16:17:00Z">
              <w:r>
                <w:rPr>
                  <w:rFonts w:hint="eastAsia"/>
                  <w:lang w:eastAsia="ja-JP"/>
                </w:rPr>
                <w:t>S</w:t>
              </w:r>
              <w:r>
                <w:rPr>
                  <w:lang w:eastAsia="ja-JP"/>
                </w:rPr>
                <w:t>C-0004</w:t>
              </w:r>
            </w:ins>
          </w:p>
          <w:p w14:paraId="57C60AF9" w14:textId="77777777" w:rsidR="00E60E62" w:rsidRPr="00F55AD7" w:rsidRDefault="00E60E62" w:rsidP="005A08DE">
            <w:pPr>
              <w:pStyle w:val="Tabletext"/>
              <w:jc w:val="center"/>
              <w:rPr>
                <w:ins w:id="381" w:author="Fukuda Takuya" w:date="2021-08-03T16:17:00Z"/>
              </w:rPr>
            </w:pPr>
            <w:ins w:id="382" w:author="Fukuda Takuya" w:date="2021-08-03T16:17:00Z">
              <w:r>
                <w:rPr>
                  <w:lang w:eastAsia="ja-JP"/>
                </w:rPr>
                <w:t>RE-0004</w:t>
              </w:r>
            </w:ins>
          </w:p>
        </w:tc>
        <w:tc>
          <w:tcPr>
            <w:tcW w:w="851" w:type="dxa"/>
          </w:tcPr>
          <w:p w14:paraId="639FCFD1" w14:textId="77777777" w:rsidR="00E60E62" w:rsidRPr="00F55AD7" w:rsidRDefault="00E60E62" w:rsidP="005A08DE">
            <w:pPr>
              <w:pStyle w:val="Tabletext"/>
              <w:jc w:val="center"/>
              <w:rPr>
                <w:ins w:id="383" w:author="Fukuda Takuya" w:date="2021-08-03T16:17:00Z"/>
              </w:rPr>
            </w:pPr>
            <w:ins w:id="384" w:author="Fukuda Takuya" w:date="2021-08-03T16:17:00Z">
              <w:r>
                <w:rPr>
                  <w:rFonts w:hint="eastAsia"/>
                  <w:lang w:eastAsia="ja-JP"/>
                </w:rPr>
                <w:t>P</w:t>
              </w:r>
              <w:r>
                <w:rPr>
                  <w:lang w:eastAsia="ja-JP"/>
                </w:rPr>
                <w:t>ass</w:t>
              </w:r>
            </w:ins>
          </w:p>
        </w:tc>
        <w:tc>
          <w:tcPr>
            <w:tcW w:w="992" w:type="dxa"/>
          </w:tcPr>
          <w:p w14:paraId="04F46B35" w14:textId="77777777" w:rsidR="00E60E62" w:rsidRDefault="00E60E62" w:rsidP="005A08DE">
            <w:pPr>
              <w:pStyle w:val="Tabletext"/>
              <w:rPr>
                <w:ins w:id="385" w:author="Fukuda Takuya" w:date="2021-08-03T16:17:00Z"/>
                <w:lang w:eastAsia="ja-JP"/>
              </w:rPr>
            </w:pPr>
            <w:ins w:id="386" w:author="Fukuda Takuya" w:date="2021-08-03T16:17:00Z">
              <w:r>
                <w:rPr>
                  <w:lang w:eastAsia="ja-JP"/>
                </w:rPr>
                <w:t>Doyle</w:t>
              </w:r>
            </w:ins>
          </w:p>
          <w:p w14:paraId="2FC18168" w14:textId="77777777" w:rsidR="00E60E62" w:rsidRDefault="00E60E62" w:rsidP="005A08DE">
            <w:pPr>
              <w:pStyle w:val="Tabletext"/>
              <w:rPr>
                <w:ins w:id="387" w:author="Fukuda Takuya" w:date="2021-08-03T16:17:00Z"/>
                <w:lang w:eastAsia="ja-JP"/>
              </w:rPr>
            </w:pPr>
            <w:ins w:id="388" w:author="Fukuda Takuya" w:date="2021-08-03T16:17:00Z">
              <w:r>
                <w:rPr>
                  <w:lang w:eastAsia="ja-JP"/>
                </w:rPr>
                <w:t>(ABC VTS)</w:t>
              </w:r>
            </w:ins>
          </w:p>
        </w:tc>
      </w:tr>
      <w:tr w:rsidR="00E60E62" w:rsidRPr="00F55AD7" w14:paraId="1F05250C" w14:textId="77777777" w:rsidTr="005A08DE">
        <w:trPr>
          <w:cantSplit/>
          <w:jc w:val="center"/>
          <w:ins w:id="389" w:author="Fukuda Takuya" w:date="2021-08-03T16:17:00Z"/>
        </w:trPr>
        <w:tc>
          <w:tcPr>
            <w:tcW w:w="1129" w:type="dxa"/>
            <w:vMerge w:val="restart"/>
          </w:tcPr>
          <w:p w14:paraId="48043716" w14:textId="77777777" w:rsidR="00E60E62" w:rsidRDefault="00E60E62" w:rsidP="005A08DE">
            <w:pPr>
              <w:pStyle w:val="Tabletext"/>
              <w:rPr>
                <w:ins w:id="390" w:author="Fukuda Takuya" w:date="2021-08-03T16:17:00Z"/>
                <w:color w:val="000000"/>
                <w:lang w:eastAsia="ja-JP"/>
              </w:rPr>
            </w:pPr>
            <w:ins w:id="391" w:author="Fukuda Takuya" w:date="2021-08-03T16:17:00Z">
              <w:r>
                <w:rPr>
                  <w:rFonts w:hint="eastAsia"/>
                  <w:color w:val="000000"/>
                  <w:lang w:eastAsia="ja-JP"/>
                </w:rPr>
                <w:t>R</w:t>
              </w:r>
              <w:r>
                <w:rPr>
                  <w:color w:val="000000"/>
                  <w:lang w:eastAsia="ja-JP"/>
                </w:rPr>
                <w:t>-0726</w:t>
              </w:r>
            </w:ins>
          </w:p>
        </w:tc>
        <w:tc>
          <w:tcPr>
            <w:tcW w:w="1418" w:type="dxa"/>
            <w:vMerge w:val="restart"/>
          </w:tcPr>
          <w:p w14:paraId="64C22FF7" w14:textId="77777777" w:rsidR="00E60E62" w:rsidRDefault="00E60E62" w:rsidP="005A08DE">
            <w:pPr>
              <w:pStyle w:val="Tabletext"/>
              <w:rPr>
                <w:ins w:id="392" w:author="Fukuda Takuya" w:date="2021-08-03T16:17:00Z"/>
                <w:color w:val="000000"/>
              </w:rPr>
            </w:pPr>
            <w:ins w:id="393" w:author="Fukuda Takuya" w:date="2021-08-03T16:17:00Z">
              <w:r w:rsidRPr="005A08DE">
                <w:t>The system should be log errors</w:t>
              </w:r>
            </w:ins>
          </w:p>
        </w:tc>
        <w:tc>
          <w:tcPr>
            <w:tcW w:w="1417" w:type="dxa"/>
          </w:tcPr>
          <w:p w14:paraId="08B702EE" w14:textId="77777777" w:rsidR="00E60E62" w:rsidRDefault="00E60E62" w:rsidP="005A08DE">
            <w:pPr>
              <w:pStyle w:val="Tabletext"/>
              <w:rPr>
                <w:ins w:id="394" w:author="Fukuda Takuya" w:date="2021-08-03T16:17:00Z"/>
                <w:color w:val="000000"/>
                <w:lang w:eastAsia="ja-JP"/>
              </w:rPr>
            </w:pPr>
            <w:ins w:id="395" w:author="Fukuda Takuya" w:date="2021-08-03T16:17:00Z">
              <w:r>
                <w:rPr>
                  <w:rFonts w:hint="eastAsia"/>
                  <w:color w:val="000000"/>
                  <w:lang w:eastAsia="ja-JP"/>
                </w:rPr>
                <w:t>D</w:t>
              </w:r>
              <w:r>
                <w:rPr>
                  <w:color w:val="000000"/>
                  <w:lang w:eastAsia="ja-JP"/>
                </w:rPr>
                <w:t>ata Processing</w:t>
              </w:r>
            </w:ins>
          </w:p>
        </w:tc>
        <w:tc>
          <w:tcPr>
            <w:tcW w:w="851" w:type="dxa"/>
          </w:tcPr>
          <w:p w14:paraId="6FF82306" w14:textId="77777777" w:rsidR="00E60E62" w:rsidRDefault="00E60E62" w:rsidP="005A08DE">
            <w:pPr>
              <w:pStyle w:val="Tabletext"/>
              <w:rPr>
                <w:ins w:id="396" w:author="Fukuda Takuya" w:date="2021-08-03T16:17:00Z"/>
                <w:color w:val="000000"/>
              </w:rPr>
            </w:pPr>
            <w:ins w:id="397" w:author="Fukuda Takuya" w:date="2021-08-03T16:17:00Z">
              <w:r>
                <w:rPr>
                  <w:rFonts w:hint="eastAsia"/>
                  <w:color w:val="000000"/>
                  <w:lang w:eastAsia="ja-JP"/>
                </w:rPr>
                <w:t>SAT</w:t>
              </w:r>
            </w:ins>
          </w:p>
        </w:tc>
        <w:tc>
          <w:tcPr>
            <w:tcW w:w="850" w:type="dxa"/>
          </w:tcPr>
          <w:p w14:paraId="1D6490B9" w14:textId="77777777" w:rsidR="00E60E62" w:rsidRDefault="00E60E62" w:rsidP="005A08DE">
            <w:pPr>
              <w:pStyle w:val="Tabletext"/>
              <w:rPr>
                <w:ins w:id="398" w:author="Fukuda Takuya" w:date="2021-08-03T16:17:00Z"/>
                <w:color w:val="000000"/>
              </w:rPr>
            </w:pPr>
            <w:ins w:id="399" w:author="Fukuda Takuya" w:date="2021-08-03T16:17:00Z">
              <w:r>
                <w:rPr>
                  <w:rFonts w:hint="eastAsia"/>
                  <w:color w:val="000000"/>
                  <w:lang w:eastAsia="ja-JP"/>
                </w:rPr>
                <w:t>ST-</w:t>
              </w:r>
              <w:r>
                <w:rPr>
                  <w:color w:val="000000"/>
                  <w:lang w:eastAsia="ja-JP"/>
                </w:rPr>
                <w:t>023</w:t>
              </w:r>
            </w:ins>
          </w:p>
        </w:tc>
        <w:tc>
          <w:tcPr>
            <w:tcW w:w="1701" w:type="dxa"/>
          </w:tcPr>
          <w:p w14:paraId="3610C048" w14:textId="77777777" w:rsidR="00E60E62" w:rsidRDefault="00E60E62" w:rsidP="005A08DE">
            <w:pPr>
              <w:pStyle w:val="Tabletext"/>
              <w:rPr>
                <w:ins w:id="400" w:author="Fukuda Takuya" w:date="2021-08-03T16:17:00Z"/>
                <w:color w:val="000000"/>
              </w:rPr>
            </w:pPr>
            <w:ins w:id="401" w:author="Fukuda Takuya" w:date="2021-08-03T16:17:00Z">
              <w:r w:rsidRPr="001D7BFD">
                <w:t xml:space="preserve">Produce Error </w:t>
              </w:r>
              <w:proofErr w:type="spellStart"/>
              <w:r w:rsidRPr="001D7BFD">
                <w:t>xyx</w:t>
              </w:r>
              <w:proofErr w:type="spellEnd"/>
            </w:ins>
          </w:p>
        </w:tc>
        <w:tc>
          <w:tcPr>
            <w:tcW w:w="1276" w:type="dxa"/>
          </w:tcPr>
          <w:p w14:paraId="3BAD510A" w14:textId="77777777" w:rsidR="00E60E62" w:rsidRDefault="00E60E62" w:rsidP="005A08DE">
            <w:pPr>
              <w:pStyle w:val="Tabletext"/>
              <w:rPr>
                <w:ins w:id="402" w:author="Fukuda Takuya" w:date="2021-08-03T16:17:00Z"/>
                <w:color w:val="000000"/>
                <w:lang w:eastAsia="ja-JP"/>
              </w:rPr>
            </w:pPr>
            <w:ins w:id="403" w:author="Fukuda Takuya" w:date="2021-08-03T16:17:00Z">
              <w:r>
                <w:rPr>
                  <w:lang w:eastAsia="ja-JP"/>
                </w:rPr>
                <w:t>TR-0052</w:t>
              </w:r>
            </w:ins>
          </w:p>
        </w:tc>
        <w:tc>
          <w:tcPr>
            <w:tcW w:w="851" w:type="dxa"/>
          </w:tcPr>
          <w:p w14:paraId="030AC008" w14:textId="77777777" w:rsidR="00E60E62" w:rsidRDefault="00E60E62" w:rsidP="005A08DE">
            <w:pPr>
              <w:pStyle w:val="Tabletext"/>
              <w:rPr>
                <w:ins w:id="404" w:author="Fukuda Takuya" w:date="2021-08-03T16:17:00Z"/>
                <w:color w:val="000000"/>
                <w:lang w:eastAsia="ja-JP"/>
              </w:rPr>
            </w:pPr>
            <w:ins w:id="405" w:author="Fukuda Takuya" w:date="2021-08-03T16:17:00Z">
              <w:r>
                <w:rPr>
                  <w:color w:val="000000"/>
                  <w:lang w:eastAsia="ja-JP"/>
                </w:rPr>
                <w:t>Fail /</w:t>
              </w:r>
            </w:ins>
          </w:p>
          <w:p w14:paraId="4E75ACC0" w14:textId="77777777" w:rsidR="00E60E62" w:rsidRDefault="00E60E62" w:rsidP="005A08DE">
            <w:pPr>
              <w:pStyle w:val="Tabletext"/>
              <w:rPr>
                <w:ins w:id="406" w:author="Fukuda Takuya" w:date="2021-08-03T16:17:00Z"/>
                <w:color w:val="000000"/>
                <w:lang w:eastAsia="ja-JP"/>
              </w:rPr>
            </w:pPr>
            <w:ins w:id="407" w:author="Fukuda Takuya" w:date="2021-08-03T16:17:00Z">
              <w:r>
                <w:rPr>
                  <w:rFonts w:hint="eastAsia"/>
                  <w:color w:val="000000"/>
                  <w:lang w:eastAsia="ja-JP"/>
                </w:rPr>
                <w:t>R</w:t>
              </w:r>
              <w:r>
                <w:rPr>
                  <w:color w:val="000000"/>
                  <w:lang w:eastAsia="ja-JP"/>
                </w:rPr>
                <w:t>epairing</w:t>
              </w:r>
            </w:ins>
          </w:p>
        </w:tc>
        <w:tc>
          <w:tcPr>
            <w:tcW w:w="992" w:type="dxa"/>
          </w:tcPr>
          <w:p w14:paraId="13712449" w14:textId="77777777" w:rsidR="00E60E62" w:rsidRDefault="00E60E62" w:rsidP="005A08DE">
            <w:pPr>
              <w:pStyle w:val="Tabletext"/>
              <w:rPr>
                <w:ins w:id="408" w:author="Fukuda Takuya" w:date="2021-08-03T16:17:00Z"/>
                <w:lang w:eastAsia="ja-JP"/>
              </w:rPr>
            </w:pPr>
            <w:ins w:id="409" w:author="Fukuda Takuya" w:date="2021-08-03T16:17:00Z">
              <w:r>
                <w:rPr>
                  <w:lang w:eastAsia="ja-JP"/>
                </w:rPr>
                <w:t>James</w:t>
              </w:r>
            </w:ins>
          </w:p>
          <w:p w14:paraId="7689C987" w14:textId="77777777" w:rsidR="00E60E62" w:rsidRDefault="00E60E62" w:rsidP="005A08DE">
            <w:pPr>
              <w:pStyle w:val="Tabletext"/>
              <w:rPr>
                <w:ins w:id="410" w:author="Fukuda Takuya" w:date="2021-08-03T16:17:00Z"/>
                <w:color w:val="000000"/>
                <w:lang w:eastAsia="ja-JP"/>
              </w:rPr>
            </w:pPr>
            <w:ins w:id="411" w:author="Fukuda Takuya" w:date="2021-08-03T16:17:00Z">
              <w:r>
                <w:rPr>
                  <w:lang w:eastAsia="ja-JP"/>
                </w:rPr>
                <w:t>(ABC VTS)</w:t>
              </w:r>
            </w:ins>
          </w:p>
        </w:tc>
      </w:tr>
      <w:tr w:rsidR="00E60E62" w:rsidRPr="00F55AD7" w14:paraId="2FE07A07" w14:textId="77777777" w:rsidTr="005A08DE">
        <w:trPr>
          <w:cantSplit/>
          <w:jc w:val="center"/>
          <w:ins w:id="412" w:author="Fukuda Takuya" w:date="2021-08-03T16:17:00Z"/>
        </w:trPr>
        <w:tc>
          <w:tcPr>
            <w:tcW w:w="1129" w:type="dxa"/>
            <w:vMerge/>
          </w:tcPr>
          <w:p w14:paraId="236B1182" w14:textId="77777777" w:rsidR="00E60E62" w:rsidRDefault="00E60E62" w:rsidP="005A08DE">
            <w:pPr>
              <w:pStyle w:val="Tabletext"/>
              <w:rPr>
                <w:ins w:id="413" w:author="Fukuda Takuya" w:date="2021-08-03T16:17:00Z"/>
                <w:color w:val="000000"/>
                <w:lang w:eastAsia="ja-JP"/>
              </w:rPr>
            </w:pPr>
          </w:p>
        </w:tc>
        <w:tc>
          <w:tcPr>
            <w:tcW w:w="1418" w:type="dxa"/>
            <w:vMerge/>
          </w:tcPr>
          <w:p w14:paraId="5D8B5B07" w14:textId="77777777" w:rsidR="00E60E62" w:rsidRDefault="00E60E62" w:rsidP="005A08DE">
            <w:pPr>
              <w:pStyle w:val="Tabletext"/>
              <w:rPr>
                <w:ins w:id="414" w:author="Fukuda Takuya" w:date="2021-08-03T16:17:00Z"/>
                <w:color w:val="000000"/>
              </w:rPr>
            </w:pPr>
          </w:p>
        </w:tc>
        <w:tc>
          <w:tcPr>
            <w:tcW w:w="1417" w:type="dxa"/>
          </w:tcPr>
          <w:p w14:paraId="462FFB3A" w14:textId="77777777" w:rsidR="00E60E62" w:rsidRDefault="00E60E62" w:rsidP="005A08DE">
            <w:pPr>
              <w:pStyle w:val="Tabletext"/>
              <w:rPr>
                <w:ins w:id="415" w:author="Fukuda Takuya" w:date="2021-08-03T16:17:00Z"/>
                <w:color w:val="000000"/>
                <w:lang w:eastAsia="ja-JP"/>
              </w:rPr>
            </w:pPr>
            <w:ins w:id="416" w:author="Fukuda Takuya" w:date="2021-08-03T16:17:00Z">
              <w:r>
                <w:rPr>
                  <w:rFonts w:hint="eastAsia"/>
                  <w:color w:val="000000"/>
                  <w:lang w:eastAsia="ja-JP"/>
                </w:rPr>
                <w:t>D</w:t>
              </w:r>
              <w:r>
                <w:rPr>
                  <w:color w:val="000000"/>
                  <w:lang w:eastAsia="ja-JP"/>
                </w:rPr>
                <w:t>ata Processing</w:t>
              </w:r>
            </w:ins>
          </w:p>
        </w:tc>
        <w:tc>
          <w:tcPr>
            <w:tcW w:w="851" w:type="dxa"/>
          </w:tcPr>
          <w:p w14:paraId="39C5B830" w14:textId="77777777" w:rsidR="00E60E62" w:rsidRDefault="00E60E62" w:rsidP="005A08DE">
            <w:pPr>
              <w:pStyle w:val="Tabletext"/>
              <w:rPr>
                <w:ins w:id="417" w:author="Fukuda Takuya" w:date="2021-08-03T16:17:00Z"/>
                <w:color w:val="000000"/>
              </w:rPr>
            </w:pPr>
            <w:ins w:id="418" w:author="Fukuda Takuya" w:date="2021-08-03T16:17:00Z">
              <w:r>
                <w:rPr>
                  <w:rFonts w:hint="eastAsia"/>
                  <w:color w:val="000000"/>
                  <w:lang w:eastAsia="ja-JP"/>
                </w:rPr>
                <w:t>SAT</w:t>
              </w:r>
            </w:ins>
          </w:p>
        </w:tc>
        <w:tc>
          <w:tcPr>
            <w:tcW w:w="850" w:type="dxa"/>
          </w:tcPr>
          <w:p w14:paraId="7137D44A" w14:textId="77777777" w:rsidR="00E60E62" w:rsidRDefault="00E60E62" w:rsidP="005A08DE">
            <w:pPr>
              <w:pStyle w:val="Tabletext"/>
              <w:rPr>
                <w:ins w:id="419" w:author="Fukuda Takuya" w:date="2021-08-03T16:17:00Z"/>
                <w:color w:val="000000"/>
              </w:rPr>
            </w:pPr>
            <w:ins w:id="420" w:author="Fukuda Takuya" w:date="2021-08-03T16:17:00Z">
              <w:r>
                <w:rPr>
                  <w:rFonts w:hint="eastAsia"/>
                  <w:color w:val="000000"/>
                  <w:lang w:eastAsia="ja-JP"/>
                </w:rPr>
                <w:t>ST-</w:t>
              </w:r>
              <w:r>
                <w:rPr>
                  <w:color w:val="000000"/>
                  <w:lang w:eastAsia="ja-JP"/>
                </w:rPr>
                <w:t>024</w:t>
              </w:r>
            </w:ins>
          </w:p>
        </w:tc>
        <w:tc>
          <w:tcPr>
            <w:tcW w:w="1701" w:type="dxa"/>
          </w:tcPr>
          <w:p w14:paraId="05D80655" w14:textId="77777777" w:rsidR="00E60E62" w:rsidRDefault="00E60E62" w:rsidP="005A08DE">
            <w:pPr>
              <w:pStyle w:val="Tabletext"/>
              <w:rPr>
                <w:ins w:id="421" w:author="Fukuda Takuya" w:date="2021-08-03T16:17:00Z"/>
                <w:color w:val="000000"/>
              </w:rPr>
            </w:pPr>
            <w:ins w:id="422" w:author="Fukuda Takuya" w:date="2021-08-03T16:17:00Z">
              <w:r w:rsidRPr="001D7BFD">
                <w:t xml:space="preserve">Produce Error </w:t>
              </w:r>
              <w:proofErr w:type="spellStart"/>
              <w:r w:rsidRPr="001D7BFD">
                <w:t>vwx</w:t>
              </w:r>
              <w:proofErr w:type="spellEnd"/>
            </w:ins>
          </w:p>
        </w:tc>
        <w:tc>
          <w:tcPr>
            <w:tcW w:w="1276" w:type="dxa"/>
          </w:tcPr>
          <w:p w14:paraId="4B77B0A3" w14:textId="77777777" w:rsidR="00E60E62" w:rsidRDefault="00E60E62" w:rsidP="005A08DE">
            <w:pPr>
              <w:pStyle w:val="Tabletext"/>
              <w:rPr>
                <w:ins w:id="423" w:author="Fukuda Takuya" w:date="2021-08-03T16:17:00Z"/>
                <w:color w:val="000000"/>
                <w:lang w:eastAsia="ja-JP"/>
              </w:rPr>
            </w:pPr>
            <w:ins w:id="424" w:author="Fukuda Takuya" w:date="2021-08-03T16:17:00Z">
              <w:r>
                <w:rPr>
                  <w:lang w:eastAsia="ja-JP"/>
                </w:rPr>
                <w:t>TR-0052</w:t>
              </w:r>
            </w:ins>
          </w:p>
        </w:tc>
        <w:tc>
          <w:tcPr>
            <w:tcW w:w="851" w:type="dxa"/>
          </w:tcPr>
          <w:p w14:paraId="49C03B2D" w14:textId="77777777" w:rsidR="00E60E62" w:rsidRDefault="00E60E62" w:rsidP="005A08DE">
            <w:pPr>
              <w:pStyle w:val="Tabletext"/>
              <w:rPr>
                <w:ins w:id="425" w:author="Fukuda Takuya" w:date="2021-08-03T16:17:00Z"/>
                <w:color w:val="000000"/>
              </w:rPr>
            </w:pPr>
            <w:ins w:id="426" w:author="Fukuda Takuya" w:date="2021-08-03T16:17:00Z">
              <w:r>
                <w:rPr>
                  <w:color w:val="000000"/>
                  <w:lang w:eastAsia="ja-JP"/>
                </w:rPr>
                <w:t>Pass</w:t>
              </w:r>
            </w:ins>
          </w:p>
        </w:tc>
        <w:tc>
          <w:tcPr>
            <w:tcW w:w="992" w:type="dxa"/>
          </w:tcPr>
          <w:p w14:paraId="6EAAFEA4" w14:textId="77777777" w:rsidR="00E60E62" w:rsidRDefault="00E60E62" w:rsidP="005A08DE">
            <w:pPr>
              <w:pStyle w:val="Tabletext"/>
              <w:rPr>
                <w:ins w:id="427" w:author="Fukuda Takuya" w:date="2021-08-03T16:17:00Z"/>
                <w:lang w:eastAsia="ja-JP"/>
              </w:rPr>
            </w:pPr>
            <w:ins w:id="428" w:author="Fukuda Takuya" w:date="2021-08-03T16:17:00Z">
              <w:r>
                <w:rPr>
                  <w:lang w:eastAsia="ja-JP"/>
                </w:rPr>
                <w:t>James</w:t>
              </w:r>
            </w:ins>
          </w:p>
          <w:p w14:paraId="30F7DCDB" w14:textId="77777777" w:rsidR="00E60E62" w:rsidRDefault="00E60E62" w:rsidP="005A08DE">
            <w:pPr>
              <w:pStyle w:val="Tabletext"/>
              <w:rPr>
                <w:ins w:id="429" w:author="Fukuda Takuya" w:date="2021-08-03T16:17:00Z"/>
                <w:color w:val="000000"/>
                <w:lang w:eastAsia="ja-JP"/>
              </w:rPr>
            </w:pPr>
            <w:ins w:id="430" w:author="Fukuda Takuya" w:date="2021-08-03T16:17:00Z">
              <w:r>
                <w:rPr>
                  <w:lang w:eastAsia="ja-JP"/>
                </w:rPr>
                <w:t>(ABC VTS)</w:t>
              </w:r>
            </w:ins>
          </w:p>
        </w:tc>
      </w:tr>
    </w:tbl>
    <w:p w14:paraId="1D102A54" w14:textId="77777777" w:rsidR="00E60E62" w:rsidRDefault="00E60E62" w:rsidP="00E60E62">
      <w:pPr>
        <w:pStyle w:val="BodyText"/>
        <w:rPr>
          <w:ins w:id="431" w:author="Fukuda Takuya" w:date="2021-08-03T16:17:00Z"/>
        </w:rPr>
      </w:pPr>
    </w:p>
    <w:p w14:paraId="5035D5AE" w14:textId="1814CD23" w:rsidR="00A15381" w:rsidRDefault="00A15381" w:rsidP="00A15381">
      <w:pPr>
        <w:pStyle w:val="BodyText"/>
      </w:pPr>
    </w:p>
    <w:p w14:paraId="7E3A922E" w14:textId="79AD89E5" w:rsidR="00090AA6" w:rsidRDefault="00090AA6" w:rsidP="00BA3F30">
      <w:pPr>
        <w:pStyle w:val="Heading3"/>
        <w:spacing w:line="216" w:lineRule="atLeast"/>
      </w:pPr>
      <w:bookmarkStart w:id="432" w:name="_Toc63865045"/>
      <w:bookmarkStart w:id="433" w:name="_Ref66287740"/>
      <w:bookmarkStart w:id="434" w:name="_Toc66289140"/>
      <w:r>
        <w:t>Acceptance Test Plan</w:t>
      </w:r>
      <w:bookmarkEnd w:id="432"/>
      <w:bookmarkEnd w:id="433"/>
      <w:bookmarkEnd w:id="434"/>
    </w:p>
    <w:p w14:paraId="35CEADA0" w14:textId="2233B273" w:rsidR="00090AA6" w:rsidRPr="00090AA6" w:rsidRDefault="00090AA6" w:rsidP="00090AA6">
      <w:pPr>
        <w:pStyle w:val="BodyText"/>
      </w:pPr>
      <w:r w:rsidRPr="00090AA6">
        <w:t xml:space="preserve">The </w:t>
      </w:r>
      <w:ins w:id="435" w:author="Fukuda Takuya" w:date="2021-07-01T16:47:00Z">
        <w:r w:rsidR="00E04F37">
          <w:t>t</w:t>
        </w:r>
      </w:ins>
      <w:del w:id="436" w:author="Fukuda Takuya" w:date="2021-07-01T16:47:00Z">
        <w:r w:rsidRPr="00090AA6" w:rsidDel="00E04F37">
          <w:delText>T</w:delText>
        </w:r>
      </w:del>
      <w:r w:rsidRPr="00090AA6">
        <w:t xml:space="preserve">est </w:t>
      </w:r>
      <w:ins w:id="437" w:author="Fukuda Takuya" w:date="2021-07-01T16:47:00Z">
        <w:r w:rsidR="00E04F37">
          <w:t>p</w:t>
        </w:r>
      </w:ins>
      <w:del w:id="438" w:author="Fukuda Takuya" w:date="2021-07-01T16:47:00Z">
        <w:r w:rsidRPr="00090AA6" w:rsidDel="00E04F37">
          <w:delText>P</w:delText>
        </w:r>
      </w:del>
      <w:r w:rsidRPr="00090AA6">
        <w:t xml:space="preserve">lan describes an overview of </w:t>
      </w:r>
      <w:del w:id="439" w:author="Fukuda Takuya" w:date="2021-07-01T16:48:00Z">
        <w:r w:rsidRPr="00090AA6" w:rsidDel="00E04F37">
          <w:delText xml:space="preserve">overall </w:delText>
        </w:r>
      </w:del>
      <w:r w:rsidRPr="00090AA6">
        <w:t xml:space="preserve">acceptance steps, how the Supplier intends to fulfil the requirements. The Customer should approve the Test Plan before executing tests. </w:t>
      </w:r>
    </w:p>
    <w:p w14:paraId="54E7AA0A" w14:textId="1548B57B" w:rsidR="00090AA6" w:rsidRPr="00090AA6" w:rsidRDefault="00090AA6" w:rsidP="00090AA6">
      <w:pPr>
        <w:pStyle w:val="BodyText"/>
      </w:pPr>
      <w:r w:rsidRPr="00090AA6">
        <w:t xml:space="preserve">There are </w:t>
      </w:r>
      <w:ins w:id="440" w:author="Fukuda Takuya" w:date="2021-07-01T17:07:00Z">
        <w:r w:rsidR="00E04F37">
          <w:t xml:space="preserve">the </w:t>
        </w:r>
      </w:ins>
      <w:r w:rsidRPr="00090AA6">
        <w:t xml:space="preserve">following discussions and practices in the process of producing the Acceptance Test Plan: </w:t>
      </w:r>
    </w:p>
    <w:p w14:paraId="56733672" w14:textId="4556671C" w:rsidR="00090AA6" w:rsidRPr="00090AA6" w:rsidRDefault="00090AA6" w:rsidP="00090AA6">
      <w:pPr>
        <w:pStyle w:val="Bullet1"/>
      </w:pPr>
      <w:r w:rsidRPr="00090AA6">
        <w:t xml:space="preserve">It makes it easier to control discrepancies </w:t>
      </w:r>
      <w:proofErr w:type="gramStart"/>
      <w:r w:rsidRPr="00090AA6">
        <w:t>and  when</w:t>
      </w:r>
      <w:proofErr w:type="gramEnd"/>
      <w:r w:rsidRPr="00090AA6">
        <w:t xml:space="preserve"> the </w:t>
      </w:r>
      <w:ins w:id="441" w:author="Fukuda Takuya" w:date="2021-07-01T17:08:00Z">
        <w:r w:rsidR="00E04F37">
          <w:t>a</w:t>
        </w:r>
      </w:ins>
      <w:del w:id="442" w:author="Fukuda Takuya" w:date="2021-07-01T17:08:00Z">
        <w:r w:rsidRPr="00090AA6" w:rsidDel="00E04F37">
          <w:delText>A</w:delText>
        </w:r>
      </w:del>
      <w:r w:rsidRPr="00090AA6">
        <w:t xml:space="preserve">cceptance </w:t>
      </w:r>
      <w:ins w:id="443" w:author="Fukuda Takuya" w:date="2021-07-01T17:08:00Z">
        <w:r w:rsidR="00E04F37">
          <w:t>t</w:t>
        </w:r>
      </w:ins>
      <w:del w:id="444" w:author="Fukuda Takuya" w:date="2021-07-01T17:08:00Z">
        <w:r w:rsidRPr="00090AA6" w:rsidDel="00E04F37">
          <w:delText>T</w:delText>
        </w:r>
      </w:del>
      <w:r w:rsidRPr="00090AA6">
        <w:t>est br</w:t>
      </w:r>
      <w:ins w:id="445" w:author="Fukuda Takuya" w:date="2021-07-01T17:08:00Z">
        <w:r w:rsidR="00E04F37">
          <w:t>oke</w:t>
        </w:r>
      </w:ins>
      <w:del w:id="446" w:author="Fukuda Takuya" w:date="2021-07-01T17:08:00Z">
        <w:r w:rsidRPr="00090AA6" w:rsidDel="00E04F37">
          <w:delText>ake</w:delText>
        </w:r>
      </w:del>
      <w:r w:rsidRPr="00090AA6">
        <w:t xml:space="preserve"> down </w:t>
      </w:r>
      <w:ins w:id="447" w:author="Fukuda Takuya" w:date="2021-07-01T17:09:00Z">
        <w:r w:rsidR="00E04F37">
          <w:t xml:space="preserve">into </w:t>
        </w:r>
      </w:ins>
      <w:del w:id="448" w:author="Fukuda Takuya" w:date="2021-07-01T17:09:00Z">
        <w:r w:rsidRPr="00090AA6" w:rsidDel="00E04F37">
          <w:delText xml:space="preserve">a System to </w:delText>
        </w:r>
      </w:del>
      <w:r w:rsidRPr="00090AA6">
        <w:t xml:space="preserve">smaller </w:t>
      </w:r>
      <w:ins w:id="449" w:author="Fukuda Takuya" w:date="2021-07-01T17:09:00Z">
        <w:r w:rsidR="00E04F37">
          <w:t>(</w:t>
        </w:r>
      </w:ins>
      <w:r w:rsidRPr="00090AA6">
        <w:t>sub</w:t>
      </w:r>
      <w:ins w:id="450" w:author="Fukuda Takuya" w:date="2021-07-01T17:09:00Z">
        <w:r w:rsidR="00E04F37">
          <w:t xml:space="preserve">) </w:t>
        </w:r>
      </w:ins>
      <w:r w:rsidRPr="00090AA6">
        <w:t xml:space="preserve">systems (e.g. Radar System can break down into antenna, rotation unit, antenna control unit, transceiver); </w:t>
      </w:r>
    </w:p>
    <w:p w14:paraId="1CFC9413" w14:textId="4F1D5201" w:rsidR="00090AA6" w:rsidRPr="00090AA6" w:rsidRDefault="00090AA6" w:rsidP="00090AA6">
      <w:pPr>
        <w:pStyle w:val="Bullet1"/>
      </w:pPr>
      <w:r w:rsidRPr="00090AA6">
        <w:t xml:space="preserve">It makes it easier to handle discrepancies by testing in the earlier </w:t>
      </w:r>
      <w:ins w:id="451" w:author="Fukuda Takuya" w:date="2021-07-01T17:36:00Z">
        <w:r w:rsidR="00E04F37">
          <w:t>a</w:t>
        </w:r>
      </w:ins>
      <w:del w:id="452" w:author="Fukuda Takuya" w:date="2021-07-01T17:36:00Z">
        <w:r w:rsidRPr="00090AA6" w:rsidDel="00E04F37">
          <w:delText>A</w:delText>
        </w:r>
      </w:del>
      <w:r w:rsidRPr="00090AA6">
        <w:t xml:space="preserve">cceptance </w:t>
      </w:r>
      <w:ins w:id="453" w:author="Fukuda Takuya" w:date="2021-07-01T17:36:00Z">
        <w:r w:rsidR="00E04F37">
          <w:t>s</w:t>
        </w:r>
      </w:ins>
      <w:del w:id="454" w:author="Fukuda Takuya" w:date="2021-07-01T17:36:00Z">
        <w:r w:rsidRPr="00090AA6" w:rsidDel="00E04F37">
          <w:delText>S</w:delText>
        </w:r>
      </w:del>
      <w:proofErr w:type="gramStart"/>
      <w:r w:rsidRPr="00090AA6">
        <w:t>tep;</w:t>
      </w:r>
      <w:proofErr w:type="gramEnd"/>
      <w:r w:rsidRPr="00090AA6">
        <w:t xml:space="preserve"> </w:t>
      </w:r>
    </w:p>
    <w:p w14:paraId="20C95C85" w14:textId="4BC10907" w:rsidR="00090AA6" w:rsidRPr="00090AA6" w:rsidDel="00E04F37" w:rsidRDefault="00090AA6" w:rsidP="00053BE2">
      <w:pPr>
        <w:pStyle w:val="Bullet1"/>
        <w:rPr>
          <w:del w:id="455" w:author="Fukuda Takuya" w:date="2021-07-01T17:18:00Z"/>
        </w:rPr>
      </w:pPr>
      <w:r w:rsidRPr="00090AA6">
        <w:t xml:space="preserve">If a new system </w:t>
      </w:r>
      <w:ins w:id="456" w:author="Fukuda Takuya" w:date="2021-08-04T11:21:00Z">
        <w:r w:rsidR="00D4020C">
          <w:t xml:space="preserve">is </w:t>
        </w:r>
      </w:ins>
      <w:r w:rsidRPr="00090AA6">
        <w:t>planned to connect to an existing system</w:t>
      </w:r>
      <w:ins w:id="457" w:author="Fukuda Takuya" w:date="2021-07-01T17:18:00Z">
        <w:r w:rsidR="00E04F37">
          <w:t xml:space="preserve">, </w:t>
        </w:r>
      </w:ins>
      <w:del w:id="458" w:author="Fukuda Takuya" w:date="2021-07-01T17:18:00Z">
        <w:r w:rsidRPr="00090AA6" w:rsidDel="00E04F37">
          <w:delText xml:space="preserve">; </w:delText>
        </w:r>
      </w:del>
    </w:p>
    <w:p w14:paraId="67EF15F5" w14:textId="00AB0978" w:rsidR="00090AA6" w:rsidRPr="00090AA6" w:rsidDel="00E04F37" w:rsidRDefault="00090AA6">
      <w:pPr>
        <w:pStyle w:val="Bullet1"/>
        <w:rPr>
          <w:del w:id="459" w:author="Fukuda Takuya" w:date="2021-07-01T17:18:00Z"/>
        </w:rPr>
        <w:pPrChange w:id="460" w:author="Fukuda Takuya" w:date="2021-07-01T17:18:00Z">
          <w:pPr>
            <w:pStyle w:val="Bullet2"/>
          </w:pPr>
        </w:pPrChange>
      </w:pPr>
      <w:r w:rsidRPr="00090AA6">
        <w:t xml:space="preserve">it </w:t>
      </w:r>
      <w:del w:id="461" w:author="Fukuda Takuya" w:date="2021-07-01T17:19:00Z">
        <w:r w:rsidRPr="00090AA6" w:rsidDel="00E04F37">
          <w:delText xml:space="preserve">may </w:delText>
        </w:r>
      </w:del>
      <w:ins w:id="462" w:author="Fukuda Takuya" w:date="2021-07-01T17:19:00Z">
        <w:r w:rsidR="00E04F37" w:rsidRPr="00090AA6">
          <w:t>m</w:t>
        </w:r>
        <w:r w:rsidR="00E04F37">
          <w:t>ight</w:t>
        </w:r>
        <w:r w:rsidR="00E04F37" w:rsidRPr="00090AA6">
          <w:t xml:space="preserve"> </w:t>
        </w:r>
      </w:ins>
      <w:r w:rsidRPr="00090AA6">
        <w:t>need to consider in which step to demonstrate interaction with the current system</w:t>
      </w:r>
      <w:ins w:id="463" w:author="Fukuda Takuya" w:date="2021-07-01T17:18:00Z">
        <w:r w:rsidR="00E04F37">
          <w:t xml:space="preserve"> to </w:t>
        </w:r>
      </w:ins>
      <w:del w:id="464" w:author="Fukuda Takuya" w:date="2021-07-01T17:18:00Z">
        <w:r w:rsidRPr="00090AA6" w:rsidDel="00E04F37">
          <w:delText>;</w:delText>
        </w:r>
      </w:del>
    </w:p>
    <w:p w14:paraId="5A2A4852" w14:textId="3D504389" w:rsidR="00090AA6" w:rsidRPr="00090AA6" w:rsidRDefault="00090AA6" w:rsidP="00E04F37">
      <w:pPr>
        <w:pStyle w:val="Bullet2"/>
      </w:pPr>
      <w:del w:id="465" w:author="Fukuda Takuya" w:date="2021-07-01T17:19:00Z">
        <w:r w:rsidRPr="00090AA6" w:rsidDel="00E04F37">
          <w:delText xml:space="preserve">it </w:delText>
        </w:r>
      </w:del>
      <w:r w:rsidRPr="00090AA6">
        <w:t>makes it easier to handle discrepancies and identifies a critical item.</w:t>
      </w:r>
    </w:p>
    <w:p w14:paraId="23255658" w14:textId="45594345" w:rsidR="00090AA6" w:rsidRPr="00090AA6" w:rsidRDefault="00090AA6" w:rsidP="00090AA6">
      <w:pPr>
        <w:pStyle w:val="Bullet1"/>
      </w:pPr>
      <w:r w:rsidRPr="00090AA6">
        <w:t xml:space="preserve">Prioritise and simplify </w:t>
      </w:r>
      <w:proofErr w:type="gramStart"/>
      <w:r w:rsidRPr="00090AA6">
        <w:t xml:space="preserve">the </w:t>
      </w:r>
      <w:ins w:id="466" w:author="Fukuda Takuya" w:date="2021-07-01T17:36:00Z">
        <w:r w:rsidR="00E04F37">
          <w:t>a</w:t>
        </w:r>
      </w:ins>
      <w:proofErr w:type="gramEnd"/>
      <w:del w:id="467" w:author="Fukuda Takuya" w:date="2021-07-01T17:36:00Z">
        <w:r w:rsidRPr="00090AA6" w:rsidDel="00E04F37">
          <w:delText>A</w:delText>
        </w:r>
      </w:del>
      <w:r w:rsidRPr="00090AA6">
        <w:t xml:space="preserve">cceptance </w:t>
      </w:r>
      <w:ins w:id="468" w:author="Fukuda Takuya" w:date="2021-07-01T17:36:00Z">
        <w:r w:rsidR="00E04F37">
          <w:t>s</w:t>
        </w:r>
      </w:ins>
      <w:del w:id="469" w:author="Fukuda Takuya" w:date="2021-07-01T17:36:00Z">
        <w:r w:rsidRPr="00090AA6" w:rsidDel="00E04F37">
          <w:delText>S</w:delText>
        </w:r>
      </w:del>
      <w:r w:rsidRPr="00090AA6">
        <w:t>teps and reduce</w:t>
      </w:r>
      <w:del w:id="470" w:author="Fukuda Takuya" w:date="2021-07-01T17:19:00Z">
        <w:r w:rsidRPr="00090AA6" w:rsidDel="00E04F37">
          <w:delText>s cost and time: every system may need not to</w:delText>
        </w:r>
      </w:del>
      <w:ins w:id="471" w:author="Fukuda Takuya" w:date="2021-07-01T17:19:00Z">
        <w:r w:rsidR="00E04F37">
          <w:t xml:space="preserve"> cost and time: every system may need not</w:t>
        </w:r>
      </w:ins>
      <w:r w:rsidRPr="00090AA6">
        <w:t xml:space="preserve"> test in detail, and checking a test report can be good enough.</w:t>
      </w:r>
    </w:p>
    <w:p w14:paraId="2266F1A7" w14:textId="00C4DC68" w:rsidR="00090AA6" w:rsidRPr="00090AA6" w:rsidRDefault="00090AA6" w:rsidP="00090AA6">
      <w:pPr>
        <w:pStyle w:val="BodyText"/>
      </w:pPr>
      <w:proofErr w:type="gramStart"/>
      <w:r w:rsidRPr="00090AA6">
        <w:rPr>
          <w:rFonts w:hint="eastAsia"/>
        </w:rPr>
        <w:lastRenderedPageBreak/>
        <w:t>T</w:t>
      </w:r>
      <w:r w:rsidRPr="00090AA6">
        <w:t xml:space="preserve">he </w:t>
      </w:r>
      <w:ins w:id="472" w:author="Fukuda Takuya" w:date="2021-07-01T17:36:00Z">
        <w:r w:rsidR="00E04F37">
          <w:t>a</w:t>
        </w:r>
      </w:ins>
      <w:proofErr w:type="gramEnd"/>
      <w:del w:id="473" w:author="Fukuda Takuya" w:date="2021-07-01T17:36:00Z">
        <w:r w:rsidRPr="00090AA6" w:rsidDel="00E04F37">
          <w:delText>A</w:delText>
        </w:r>
      </w:del>
      <w:r w:rsidRPr="00090AA6">
        <w:t xml:space="preserve">cceptance </w:t>
      </w:r>
      <w:ins w:id="474" w:author="Fukuda Takuya" w:date="2021-07-01T17:36:00Z">
        <w:r w:rsidR="00E04F37">
          <w:t>t</w:t>
        </w:r>
      </w:ins>
      <w:del w:id="475" w:author="Fukuda Takuya" w:date="2021-07-01T17:36:00Z">
        <w:r w:rsidRPr="00090AA6" w:rsidDel="00E04F37">
          <w:delText>T</w:delText>
        </w:r>
      </w:del>
      <w:r w:rsidRPr="00090AA6">
        <w:t xml:space="preserve">est </w:t>
      </w:r>
      <w:del w:id="476" w:author="Fukuda Takuya" w:date="2021-07-01T17:36:00Z">
        <w:r w:rsidRPr="00090AA6" w:rsidDel="00E04F37">
          <w:delText>P</w:delText>
        </w:r>
      </w:del>
      <w:ins w:id="477" w:author="Fukuda Takuya" w:date="2021-07-01T17:36:00Z">
        <w:r w:rsidR="00E04F37">
          <w:t>p</w:t>
        </w:r>
      </w:ins>
      <w:r w:rsidRPr="00090AA6">
        <w:t xml:space="preserve">lan can be split into one high-level </w:t>
      </w:r>
      <w:ins w:id="478" w:author="Fukuda Takuya" w:date="2021-07-01T17:36:00Z">
        <w:r w:rsidR="00E04F37">
          <w:t>t</w:t>
        </w:r>
      </w:ins>
      <w:del w:id="479" w:author="Fukuda Takuya" w:date="2021-07-01T17:36:00Z">
        <w:r w:rsidRPr="00090AA6" w:rsidDel="00E04F37">
          <w:delText>T</w:delText>
        </w:r>
      </w:del>
      <w:r w:rsidRPr="00090AA6">
        <w:t xml:space="preserve">est </w:t>
      </w:r>
      <w:ins w:id="480" w:author="Fukuda Takuya" w:date="2021-07-01T17:36:00Z">
        <w:r w:rsidR="00E04F37">
          <w:t>p</w:t>
        </w:r>
      </w:ins>
      <w:del w:id="481" w:author="Fukuda Takuya" w:date="2021-07-01T17:36:00Z">
        <w:r w:rsidRPr="00090AA6" w:rsidDel="00E04F37">
          <w:delText>P</w:delText>
        </w:r>
      </w:del>
      <w:r w:rsidRPr="00090AA6">
        <w:t xml:space="preserve">lan and associated multiple </w:t>
      </w:r>
      <w:ins w:id="482" w:author="Fukuda Takuya" w:date="2021-07-01T17:36:00Z">
        <w:r w:rsidR="00E04F37">
          <w:t>t</w:t>
        </w:r>
      </w:ins>
      <w:del w:id="483" w:author="Fukuda Takuya" w:date="2021-07-01T17:36:00Z">
        <w:r w:rsidRPr="00090AA6" w:rsidDel="00E04F37">
          <w:delText>T</w:delText>
        </w:r>
      </w:del>
      <w:r w:rsidRPr="00090AA6">
        <w:t xml:space="preserve">est </w:t>
      </w:r>
      <w:ins w:id="484" w:author="Fukuda Takuya" w:date="2021-07-01T17:37:00Z">
        <w:r w:rsidR="00E04F37">
          <w:t>p</w:t>
        </w:r>
      </w:ins>
      <w:del w:id="485" w:author="Fukuda Takuya" w:date="2021-07-01T17:37:00Z">
        <w:r w:rsidRPr="00090AA6" w:rsidDel="00E04F37">
          <w:delText>P</w:delText>
        </w:r>
      </w:del>
      <w:r w:rsidRPr="00090AA6">
        <w:t xml:space="preserve">lans for </w:t>
      </w:r>
      <w:del w:id="486" w:author="Fukuda Takuya" w:date="2021-08-04T11:21:00Z">
        <w:r w:rsidRPr="00090AA6" w:rsidDel="00D4020C">
          <w:delText xml:space="preserve">a </w:delText>
        </w:r>
      </w:del>
      <w:ins w:id="487" w:author="Fukuda Takuya" w:date="2021-08-03T13:29:00Z">
        <w:r w:rsidR="005D4C3D" w:rsidRPr="005D4C3D">
          <w:t>VTS Equipment</w:t>
        </w:r>
      </w:ins>
      <w:del w:id="488" w:author="Fukuda Takuya" w:date="2021-08-03T13:29:00Z">
        <w:r w:rsidRPr="00090AA6" w:rsidDel="005D4C3D">
          <w:delText>functional part of a VTS System</w:delText>
        </w:r>
      </w:del>
      <w:r w:rsidRPr="00090AA6">
        <w:t xml:space="preserve"> depending on:</w:t>
      </w:r>
    </w:p>
    <w:p w14:paraId="62514ABD" w14:textId="77777777" w:rsidR="00090AA6" w:rsidRPr="00090AA6" w:rsidRDefault="00090AA6" w:rsidP="00090AA6">
      <w:pPr>
        <w:pStyle w:val="Bullet1"/>
      </w:pPr>
      <w:r w:rsidRPr="00090AA6">
        <w:t xml:space="preserve">The level of effort and </w:t>
      </w:r>
      <w:proofErr w:type="gramStart"/>
      <w:r w:rsidRPr="00090AA6">
        <w:t>detail;</w:t>
      </w:r>
      <w:proofErr w:type="gramEnd"/>
    </w:p>
    <w:p w14:paraId="63AD21E7" w14:textId="77777777" w:rsidR="00090AA6" w:rsidRPr="00090AA6" w:rsidRDefault="00090AA6" w:rsidP="00090AA6">
      <w:pPr>
        <w:pStyle w:val="Bullet1"/>
      </w:pPr>
      <w:r w:rsidRPr="00090AA6">
        <w:t xml:space="preserve">the system complexity and </w:t>
      </w:r>
      <w:proofErr w:type="gramStart"/>
      <w:r w:rsidRPr="00090AA6">
        <w:t>criticality;</w:t>
      </w:r>
      <w:proofErr w:type="gramEnd"/>
      <w:r w:rsidRPr="00090AA6">
        <w:t xml:space="preserve"> </w:t>
      </w:r>
    </w:p>
    <w:p w14:paraId="03FA94AE" w14:textId="77777777" w:rsidR="00090AA6" w:rsidRPr="00090AA6" w:rsidRDefault="00090AA6" w:rsidP="00090AA6">
      <w:pPr>
        <w:pStyle w:val="Bullet1"/>
      </w:pPr>
      <w:r w:rsidRPr="00090AA6">
        <w:t>Timing of the testing; and</w:t>
      </w:r>
    </w:p>
    <w:p w14:paraId="3F26910E" w14:textId="77777777" w:rsidR="00090AA6" w:rsidRPr="00090AA6" w:rsidRDefault="00090AA6" w:rsidP="00090AA6">
      <w:pPr>
        <w:pStyle w:val="Bullet1"/>
      </w:pPr>
      <w:r w:rsidRPr="00090AA6">
        <w:t xml:space="preserve">Cost of testing. </w:t>
      </w:r>
    </w:p>
    <w:p w14:paraId="662C89C4" w14:textId="77777777" w:rsidR="00090AA6" w:rsidRPr="00090AA6" w:rsidRDefault="00090AA6" w:rsidP="00090AA6">
      <w:pPr>
        <w:pStyle w:val="BodyText"/>
      </w:pPr>
      <w:r w:rsidRPr="00090AA6">
        <w:t>The Acceptance Test Plan of a VTS System should describe how the overall acceptance steps are organised, and this may include:</w:t>
      </w:r>
    </w:p>
    <w:p w14:paraId="55AE1246" w14:textId="77777777" w:rsidR="00090AA6" w:rsidRPr="00090AA6" w:rsidRDefault="00090AA6" w:rsidP="00090AA6">
      <w:pPr>
        <w:pStyle w:val="Bullet1"/>
      </w:pPr>
      <w:proofErr w:type="gramStart"/>
      <w:r w:rsidRPr="00090AA6">
        <w:t>Scope;</w:t>
      </w:r>
      <w:proofErr w:type="gramEnd"/>
    </w:p>
    <w:p w14:paraId="11FFDAC1" w14:textId="509D143E" w:rsidR="00090AA6" w:rsidRPr="00090AA6" w:rsidRDefault="00090AA6" w:rsidP="00090AA6">
      <w:pPr>
        <w:pStyle w:val="Bullet1"/>
      </w:pPr>
      <w:r w:rsidRPr="00090AA6">
        <w:t xml:space="preserve">List of items to be tested: which can be a plan to design, implement, integrate and/or interface a VTS System or </w:t>
      </w:r>
      <w:ins w:id="489" w:author="Fukuda Takuya" w:date="2021-08-03T13:29:00Z">
        <w:r w:rsidR="005D4C3D" w:rsidRPr="005D4C3D">
          <w:t>VTS Equipment</w:t>
        </w:r>
      </w:ins>
      <w:del w:id="490" w:author="Fukuda Takuya" w:date="2021-08-03T13:29:00Z">
        <w:r w:rsidRPr="00090AA6" w:rsidDel="005D4C3D">
          <w:delText>a functional part of a VTS System</w:delText>
        </w:r>
      </w:del>
      <w:r w:rsidRPr="00090AA6">
        <w:t xml:space="preserve">; </w:t>
      </w:r>
    </w:p>
    <w:p w14:paraId="1F77D0FE" w14:textId="77777777" w:rsidR="00090AA6" w:rsidRPr="00090AA6" w:rsidRDefault="00090AA6" w:rsidP="00090AA6">
      <w:pPr>
        <w:pStyle w:val="Bullet1"/>
      </w:pPr>
      <w:r w:rsidRPr="00090AA6">
        <w:t xml:space="preserve">Test </w:t>
      </w:r>
      <w:proofErr w:type="gramStart"/>
      <w:r w:rsidRPr="00090AA6">
        <w:t>approach;</w:t>
      </w:r>
      <w:proofErr w:type="gramEnd"/>
    </w:p>
    <w:p w14:paraId="52996090" w14:textId="77777777" w:rsidR="00090AA6" w:rsidRPr="00090AA6" w:rsidRDefault="00090AA6" w:rsidP="00090AA6">
      <w:pPr>
        <w:pStyle w:val="Bullet1"/>
      </w:pPr>
      <w:r w:rsidRPr="00090AA6">
        <w:t xml:space="preserve">Test readiness </w:t>
      </w:r>
      <w:proofErr w:type="gramStart"/>
      <w:r w:rsidRPr="00090AA6">
        <w:t>criteria;</w:t>
      </w:r>
      <w:proofErr w:type="gramEnd"/>
    </w:p>
    <w:p w14:paraId="611A484E" w14:textId="77777777" w:rsidR="00090AA6" w:rsidRPr="00090AA6" w:rsidRDefault="00090AA6" w:rsidP="00090AA6">
      <w:pPr>
        <w:pStyle w:val="Bullet1"/>
      </w:pPr>
      <w:r w:rsidRPr="00090AA6">
        <w:t xml:space="preserve">Resources and </w:t>
      </w:r>
      <w:proofErr w:type="gramStart"/>
      <w:r w:rsidRPr="00090AA6">
        <w:t>Schedule;</w:t>
      </w:r>
      <w:proofErr w:type="gramEnd"/>
    </w:p>
    <w:p w14:paraId="4854C9ED" w14:textId="77777777" w:rsidR="00090AA6" w:rsidRPr="00090AA6" w:rsidRDefault="00090AA6" w:rsidP="00090AA6">
      <w:pPr>
        <w:pStyle w:val="Bullet1"/>
      </w:pPr>
      <w:r w:rsidRPr="00090AA6">
        <w:rPr>
          <w:rFonts w:hint="eastAsia"/>
        </w:rPr>
        <w:t xml:space="preserve">Acceptance </w:t>
      </w:r>
      <w:proofErr w:type="gramStart"/>
      <w:r w:rsidRPr="00090AA6">
        <w:rPr>
          <w:rFonts w:hint="eastAsia"/>
        </w:rPr>
        <w:t>Criteri</w:t>
      </w:r>
      <w:r w:rsidRPr="00090AA6">
        <w:t>a(</w:t>
      </w:r>
      <w:proofErr w:type="gramEnd"/>
      <w:r w:rsidRPr="00090AA6">
        <w:t>may be included in the RTM)</w:t>
      </w:r>
      <w:r w:rsidRPr="00090AA6">
        <w:rPr>
          <w:rFonts w:hint="eastAsia"/>
        </w:rPr>
        <w:t>;</w:t>
      </w:r>
    </w:p>
    <w:p w14:paraId="77D37105" w14:textId="77777777" w:rsidR="00090AA6" w:rsidRPr="00090AA6" w:rsidRDefault="00090AA6" w:rsidP="00090AA6">
      <w:pPr>
        <w:pStyle w:val="Bullet1"/>
      </w:pPr>
      <w:r w:rsidRPr="00090AA6">
        <w:t>Risk assessment (including action plan how to deal with discrepancies)</w:t>
      </w:r>
    </w:p>
    <w:p w14:paraId="05A3CA8D" w14:textId="77777777" w:rsidR="00090AA6" w:rsidRPr="00090AA6" w:rsidRDefault="00090AA6" w:rsidP="00090AA6">
      <w:pPr>
        <w:pStyle w:val="Bullet1"/>
      </w:pPr>
      <w:r w:rsidRPr="00090AA6">
        <w:t>Risks if the test do not fulfil the requirement and its contingency (</w:t>
      </w:r>
      <w:proofErr w:type="gramStart"/>
      <w:r w:rsidRPr="00090AA6">
        <w:t>e.g.</w:t>
      </w:r>
      <w:proofErr w:type="gramEnd"/>
      <w:r w:rsidRPr="00090AA6">
        <w:t xml:space="preserve"> back-up plan);</w:t>
      </w:r>
    </w:p>
    <w:p w14:paraId="779E2EE7" w14:textId="5047DA05" w:rsidR="00090AA6" w:rsidRPr="00090AA6" w:rsidRDefault="00090AA6" w:rsidP="00090AA6">
      <w:pPr>
        <w:pStyle w:val="Bullet1"/>
      </w:pPr>
      <w:r w:rsidRPr="00090AA6">
        <w:t xml:space="preserve">Regression testing, </w:t>
      </w:r>
      <w:proofErr w:type="gramStart"/>
      <w:r w:rsidRPr="00090AA6">
        <w:t>e.g.</w:t>
      </w:r>
      <w:proofErr w:type="gramEnd"/>
      <w:r w:rsidRPr="00090AA6">
        <w:t xml:space="preserve"> a new software version has </w:t>
      </w:r>
      <w:ins w:id="491" w:author="Fukuda Takuya" w:date="2021-08-04T11:22:00Z">
        <w:r w:rsidR="00D4020C">
          <w:t xml:space="preserve">been </w:t>
        </w:r>
      </w:ins>
      <w:r w:rsidRPr="00090AA6">
        <w:t>released;</w:t>
      </w:r>
    </w:p>
    <w:p w14:paraId="0A7A5027" w14:textId="77777777" w:rsidR="00090AA6" w:rsidRPr="00090AA6" w:rsidRDefault="00090AA6" w:rsidP="00090AA6">
      <w:pPr>
        <w:pStyle w:val="Bullet1"/>
      </w:pPr>
      <w:r w:rsidRPr="00090AA6">
        <w:t xml:space="preserve">Role and responsibility of the stakeholders (e.g. the </w:t>
      </w:r>
      <w:proofErr w:type="gramStart"/>
      <w:r w:rsidRPr="00090AA6">
        <w:t>personnel  involved</w:t>
      </w:r>
      <w:proofErr w:type="gramEnd"/>
      <w:r w:rsidRPr="00090AA6">
        <w:t xml:space="preserve"> or conducting the acceptance test);  </w:t>
      </w:r>
    </w:p>
    <w:p w14:paraId="1161A1F1" w14:textId="77777777" w:rsidR="00090AA6" w:rsidRPr="00090AA6" w:rsidDel="00810E83" w:rsidRDefault="00090AA6" w:rsidP="00090AA6">
      <w:pPr>
        <w:pStyle w:val="Bullet1"/>
      </w:pPr>
      <w:r w:rsidRPr="00090AA6" w:rsidDel="00810E83">
        <w:t xml:space="preserve">Dependencies between process and </w:t>
      </w:r>
      <w:proofErr w:type="gramStart"/>
      <w:r w:rsidRPr="00090AA6" w:rsidDel="00810E83">
        <w:t>steps;</w:t>
      </w:r>
      <w:proofErr w:type="gramEnd"/>
    </w:p>
    <w:p w14:paraId="698E4FBF" w14:textId="77777777" w:rsidR="00090AA6" w:rsidRPr="00090AA6" w:rsidRDefault="00090AA6" w:rsidP="00090AA6">
      <w:pPr>
        <w:pStyle w:val="Bullet1"/>
      </w:pPr>
      <w:r w:rsidRPr="00090AA6">
        <w:t xml:space="preserve">Logistics </w:t>
      </w:r>
      <w:proofErr w:type="gramStart"/>
      <w:r w:rsidRPr="00090AA6">
        <w:t>arrangements;</w:t>
      </w:r>
      <w:proofErr w:type="gramEnd"/>
    </w:p>
    <w:p w14:paraId="1396513E" w14:textId="77777777" w:rsidR="00090AA6" w:rsidRPr="00090AA6" w:rsidRDefault="00090AA6" w:rsidP="00090AA6">
      <w:pPr>
        <w:pStyle w:val="Bullet1"/>
      </w:pPr>
      <w:r w:rsidRPr="00090AA6">
        <w:t xml:space="preserve">Key </w:t>
      </w:r>
      <w:proofErr w:type="gramStart"/>
      <w:r w:rsidRPr="00090AA6">
        <w:t>milestones;</w:t>
      </w:r>
      <w:proofErr w:type="gramEnd"/>
      <w:r w:rsidRPr="00090AA6">
        <w:t xml:space="preserve"> </w:t>
      </w:r>
    </w:p>
    <w:p w14:paraId="08B77EDC" w14:textId="77777777" w:rsidR="00090AA6" w:rsidRPr="00090AA6" w:rsidRDefault="00090AA6" w:rsidP="00090AA6">
      <w:pPr>
        <w:pStyle w:val="Bullet1"/>
      </w:pPr>
      <w:r w:rsidRPr="00090AA6">
        <w:t>Test procedure and sequence.</w:t>
      </w:r>
    </w:p>
    <w:p w14:paraId="13BA2CE7" w14:textId="7B83AA7C" w:rsidR="00090AA6" w:rsidRPr="00090AA6" w:rsidRDefault="00090AA6" w:rsidP="00090AA6">
      <w:pPr>
        <w:pStyle w:val="BodyText"/>
      </w:pPr>
      <w:r w:rsidRPr="00090AA6">
        <w:t>Also</w:t>
      </w:r>
      <w:ins w:id="492" w:author="Fukuda Takuya" w:date="2021-07-01T17:32:00Z">
        <w:r w:rsidR="00E04F37">
          <w:t>,</w:t>
        </w:r>
      </w:ins>
      <w:r w:rsidRPr="00090AA6">
        <w:t xml:space="preserve"> on </w:t>
      </w:r>
      <w:ins w:id="493" w:author="Fukuda Takuya" w:date="2021-08-04T11:22:00Z">
        <w:r w:rsidR="00D4020C">
          <w:t xml:space="preserve">the </w:t>
        </w:r>
      </w:ins>
      <w:r w:rsidRPr="00090AA6">
        <w:t>forehand</w:t>
      </w:r>
      <w:ins w:id="494" w:author="Fukuda Takuya" w:date="2021-08-04T11:22:00Z">
        <w:r w:rsidR="00D4020C">
          <w:t>,</w:t>
        </w:r>
      </w:ins>
      <w:r w:rsidRPr="00090AA6">
        <w:t xml:space="preserve"> thought should</w:t>
      </w:r>
      <w:del w:id="495" w:author="Fukuda Takuya" w:date="2021-07-01T17:33:00Z">
        <w:r w:rsidRPr="00090AA6" w:rsidDel="00E04F37">
          <w:delText>/could/may</w:delText>
        </w:r>
      </w:del>
      <w:r w:rsidRPr="00090AA6">
        <w:t xml:space="preserve"> be given a classification of discrepancies encountered during testing. </w:t>
      </w:r>
      <w:proofErr w:type="gramStart"/>
      <w:r w:rsidRPr="00090AA6">
        <w:t>E.g.</w:t>
      </w:r>
      <w:proofErr w:type="gramEnd"/>
      <w:r w:rsidRPr="00090AA6">
        <w:t xml:space="preserve"> they may be classified as:</w:t>
      </w:r>
    </w:p>
    <w:p w14:paraId="68595855" w14:textId="77777777" w:rsidR="00090AA6" w:rsidRPr="00090AA6" w:rsidRDefault="00090AA6" w:rsidP="00090AA6">
      <w:pPr>
        <w:pStyle w:val="Bullet1"/>
      </w:pPr>
      <w:r w:rsidRPr="00090AA6">
        <w:t xml:space="preserve">Major/blocking; the test procedure cannot continue before solving this issue, and the responsible person should decide (preferably on the </w:t>
      </w:r>
      <w:proofErr w:type="gramStart"/>
      <w:r w:rsidRPr="00090AA6">
        <w:t>forehand )</w:t>
      </w:r>
      <w:proofErr w:type="gramEnd"/>
      <w:r w:rsidRPr="00090AA6">
        <w:t xml:space="preserve"> the level of regression testing;</w:t>
      </w:r>
    </w:p>
    <w:p w14:paraId="469EB17C" w14:textId="0D68C5C1" w:rsidR="00090AA6" w:rsidRPr="00090AA6" w:rsidRDefault="00090AA6" w:rsidP="00090AA6">
      <w:pPr>
        <w:pStyle w:val="Bullet1"/>
      </w:pPr>
      <w:r w:rsidRPr="00090AA6">
        <w:t>Corrective: the Supplier can solve the issue during the test process, and after that</w:t>
      </w:r>
      <w:ins w:id="496" w:author="Fukuda Takuya" w:date="2021-08-04T11:23:00Z">
        <w:r w:rsidR="00D4020C">
          <w:t>,</w:t>
        </w:r>
      </w:ins>
      <w:r w:rsidRPr="00090AA6">
        <w:t xml:space="preserve"> testing can continue; and</w:t>
      </w:r>
    </w:p>
    <w:p w14:paraId="510BBE82" w14:textId="77777777" w:rsidR="00090AA6" w:rsidRPr="00090AA6" w:rsidRDefault="00090AA6" w:rsidP="00090AA6">
      <w:pPr>
        <w:pStyle w:val="Bullet1"/>
      </w:pPr>
      <w:r w:rsidRPr="00090AA6">
        <w:t>Cosmetic; testing can continue, and the issue may be solved in a later stage.</w:t>
      </w:r>
    </w:p>
    <w:p w14:paraId="52BF2347" w14:textId="74AC183F" w:rsidR="00090AA6" w:rsidRPr="00090AA6" w:rsidRDefault="00090AA6" w:rsidP="00090AA6">
      <w:pPr>
        <w:pStyle w:val="BodyText"/>
      </w:pPr>
      <w:r w:rsidRPr="00090AA6">
        <w:t xml:space="preserve">The personnel who accept VTS System and/or </w:t>
      </w:r>
      <w:ins w:id="497" w:author="Fukuda Takuya" w:date="2021-08-03T13:29:00Z">
        <w:r w:rsidR="005D4C3D" w:rsidRPr="005D4C3D">
          <w:t>VTS Equipment</w:t>
        </w:r>
      </w:ins>
      <w:del w:id="498" w:author="Fukuda Takuya" w:date="2021-08-03T13:29:00Z">
        <w:r w:rsidRPr="00090AA6" w:rsidDel="005D4C3D">
          <w:delText>a functional part of systems</w:delText>
        </w:r>
      </w:del>
      <w:r w:rsidRPr="00090AA6">
        <w:t xml:space="preserve"> should be: </w:t>
      </w:r>
    </w:p>
    <w:p w14:paraId="09B93622" w14:textId="556C8BC4" w:rsidR="00090AA6" w:rsidRPr="00090AA6" w:rsidRDefault="00090AA6" w:rsidP="00090AA6">
      <w:pPr>
        <w:pStyle w:val="Bullet1"/>
      </w:pPr>
      <w:r w:rsidRPr="00090AA6">
        <w:t>familiar with the set</w:t>
      </w:r>
      <w:ins w:id="499" w:author="Fukuda Takuya" w:date="2021-07-14T16:46:00Z">
        <w:r w:rsidR="008D66BB">
          <w:t>-</w:t>
        </w:r>
      </w:ins>
      <w:r w:rsidRPr="00090AA6">
        <w:t xml:space="preserve">up and operation of the </w:t>
      </w:r>
      <w:proofErr w:type="gramStart"/>
      <w:r w:rsidRPr="00090AA6">
        <w:t>system;</w:t>
      </w:r>
      <w:proofErr w:type="gramEnd"/>
      <w:r w:rsidRPr="00090AA6">
        <w:t xml:space="preserve">  </w:t>
      </w:r>
    </w:p>
    <w:p w14:paraId="215E79F0" w14:textId="77777777" w:rsidR="00090AA6" w:rsidRPr="00090AA6" w:rsidRDefault="00090AA6" w:rsidP="00090AA6">
      <w:pPr>
        <w:pStyle w:val="Bullet1"/>
      </w:pPr>
      <w:r w:rsidRPr="00090AA6">
        <w:t>appropriately qualified to review test report and accept the system and/or VTS System; and</w:t>
      </w:r>
    </w:p>
    <w:p w14:paraId="4078BFE2" w14:textId="77777777" w:rsidR="00090AA6" w:rsidRPr="00090AA6" w:rsidRDefault="00090AA6" w:rsidP="00090AA6">
      <w:pPr>
        <w:pStyle w:val="Bullet1"/>
      </w:pPr>
      <w:r w:rsidRPr="00090AA6">
        <w:t>appropriately qualified to make decisions in case of discrepancies.</w:t>
      </w:r>
    </w:p>
    <w:p w14:paraId="2E864856" w14:textId="6F1CC5A5" w:rsidR="00090AA6" w:rsidRPr="00090AA6" w:rsidRDefault="00090AA6" w:rsidP="00090AA6">
      <w:pPr>
        <w:pStyle w:val="BodyText"/>
      </w:pPr>
      <w:r w:rsidRPr="00090AA6">
        <w:t xml:space="preserve">The personnel who conduct the VTS System and/or </w:t>
      </w:r>
      <w:ins w:id="500" w:author="Fukuda Takuya" w:date="2021-08-03T13:29:00Z">
        <w:r w:rsidR="005D4C3D" w:rsidRPr="005D4C3D">
          <w:t>VTS Equipment</w:t>
        </w:r>
      </w:ins>
      <w:del w:id="501" w:author="Fukuda Takuya" w:date="2021-08-03T13:29:00Z">
        <w:r w:rsidRPr="00090AA6" w:rsidDel="005D4C3D">
          <w:delText>a functional part of systems</w:delText>
        </w:r>
      </w:del>
      <w:r w:rsidRPr="00090AA6">
        <w:t xml:space="preserve"> should be: </w:t>
      </w:r>
    </w:p>
    <w:p w14:paraId="7091E12F" w14:textId="29EECC81" w:rsidR="00090AA6" w:rsidRPr="00090AA6" w:rsidRDefault="00090AA6" w:rsidP="00090AA6">
      <w:pPr>
        <w:pStyle w:val="Bullet1"/>
      </w:pPr>
      <w:r w:rsidRPr="00090AA6">
        <w:t>familiar with the set</w:t>
      </w:r>
      <w:ins w:id="502" w:author="Fukuda Takuya" w:date="2021-07-14T16:46:00Z">
        <w:r w:rsidR="008D66BB">
          <w:t>-</w:t>
        </w:r>
      </w:ins>
      <w:r w:rsidRPr="00090AA6">
        <w:t xml:space="preserve">up of the system to be </w:t>
      </w:r>
      <w:proofErr w:type="gramStart"/>
      <w:r w:rsidRPr="00090AA6">
        <w:t>tested;</w:t>
      </w:r>
      <w:proofErr w:type="gramEnd"/>
      <w:r w:rsidRPr="00090AA6">
        <w:t xml:space="preserve">  </w:t>
      </w:r>
    </w:p>
    <w:p w14:paraId="2778AF07" w14:textId="77777777" w:rsidR="00090AA6" w:rsidRPr="00090AA6" w:rsidRDefault="00090AA6" w:rsidP="00090AA6">
      <w:pPr>
        <w:pStyle w:val="Bullet1"/>
      </w:pPr>
      <w:r w:rsidRPr="00090AA6">
        <w:lastRenderedPageBreak/>
        <w:t>appropriately qualified to perform the test; and</w:t>
      </w:r>
    </w:p>
    <w:p w14:paraId="5BDF6932" w14:textId="77777777" w:rsidR="00090AA6" w:rsidRPr="00090AA6" w:rsidRDefault="00090AA6" w:rsidP="00090AA6">
      <w:pPr>
        <w:pStyle w:val="Bullet1"/>
      </w:pPr>
      <w:r w:rsidRPr="00090AA6">
        <w:t>appropriately qualified to decide the direction in case of discrepancies.</w:t>
      </w:r>
    </w:p>
    <w:p w14:paraId="7DE25BFE" w14:textId="685B398F" w:rsidR="00090AA6" w:rsidRDefault="00090AA6" w:rsidP="00BA3F30">
      <w:pPr>
        <w:pStyle w:val="Heading3"/>
        <w:spacing w:line="216" w:lineRule="atLeast"/>
      </w:pPr>
      <w:bookmarkStart w:id="503" w:name="_Toc526343612"/>
      <w:bookmarkStart w:id="504" w:name="_Toc20345293"/>
      <w:bookmarkStart w:id="505" w:name="_Toc63865046"/>
      <w:bookmarkStart w:id="506" w:name="_Ref66287720"/>
      <w:bookmarkStart w:id="507" w:name="_Toc66289141"/>
      <w:r w:rsidRPr="00B278E3">
        <w:t>A</w:t>
      </w:r>
      <w:r>
        <w:t>cceptance C</w:t>
      </w:r>
      <w:r w:rsidRPr="00B278E3">
        <w:t>riteria</w:t>
      </w:r>
      <w:bookmarkEnd w:id="503"/>
      <w:bookmarkEnd w:id="504"/>
      <w:bookmarkEnd w:id="505"/>
      <w:bookmarkEnd w:id="506"/>
      <w:bookmarkEnd w:id="507"/>
    </w:p>
    <w:p w14:paraId="08CE17D7" w14:textId="43EDA369" w:rsidR="00090AA6" w:rsidRPr="00090AA6" w:rsidRDefault="00090AA6" w:rsidP="00090AA6">
      <w:pPr>
        <w:pStyle w:val="BodyText"/>
      </w:pPr>
      <w:proofErr w:type="gramStart"/>
      <w:r w:rsidRPr="00090AA6">
        <w:t xml:space="preserve">The </w:t>
      </w:r>
      <w:ins w:id="508" w:author="Fukuda Takuya" w:date="2021-07-01T17:37:00Z">
        <w:r w:rsidR="00E04F37">
          <w:t>a</w:t>
        </w:r>
      </w:ins>
      <w:proofErr w:type="gramEnd"/>
      <w:del w:id="509" w:author="Fukuda Takuya" w:date="2021-07-01T17:37:00Z">
        <w:r w:rsidRPr="00090AA6" w:rsidDel="00E04F37">
          <w:delText>A</w:delText>
        </w:r>
      </w:del>
      <w:r w:rsidRPr="00090AA6">
        <w:t xml:space="preserve">cceptance </w:t>
      </w:r>
      <w:ins w:id="510" w:author="Fukuda Takuya" w:date="2021-07-01T17:37:00Z">
        <w:r w:rsidR="00E04F37">
          <w:t>c</w:t>
        </w:r>
      </w:ins>
      <w:del w:id="511" w:author="Fukuda Takuya" w:date="2021-07-01T17:37:00Z">
        <w:r w:rsidRPr="00090AA6" w:rsidDel="00E04F37">
          <w:delText>C</w:delText>
        </w:r>
      </w:del>
      <w:r w:rsidRPr="00090AA6">
        <w:t xml:space="preserve">riteria </w:t>
      </w:r>
      <w:del w:id="512" w:author="Fukuda Takuya" w:date="2021-07-01T17:38:00Z">
        <w:r w:rsidRPr="00090AA6" w:rsidDel="00E04F37">
          <w:delText xml:space="preserve">specifies </w:delText>
        </w:r>
      </w:del>
      <w:ins w:id="513" w:author="Fukuda Takuya" w:date="2021-07-01T17:38:00Z">
        <w:r w:rsidR="00E04F37" w:rsidRPr="00090AA6">
          <w:t>specif</w:t>
        </w:r>
        <w:r w:rsidR="00E04F37">
          <w:t>y</w:t>
        </w:r>
        <w:r w:rsidR="00E04F37" w:rsidRPr="00090AA6">
          <w:t xml:space="preserve"> </w:t>
        </w:r>
      </w:ins>
      <w:r w:rsidRPr="00090AA6">
        <w:t xml:space="preserve">conditions </w:t>
      </w:r>
      <w:ins w:id="514" w:author="Fukuda Takuya" w:date="2021-07-01T17:39:00Z">
        <w:r w:rsidR="00E04F37">
          <w:t xml:space="preserve">for </w:t>
        </w:r>
      </w:ins>
      <w:del w:id="515" w:author="Fukuda Takuya" w:date="2021-07-01T17:37:00Z">
        <w:r w:rsidRPr="00090AA6" w:rsidDel="00E04F37">
          <w:rPr>
            <w:rFonts w:hint="eastAsia"/>
            <w:lang w:eastAsia="ja-JP"/>
          </w:rPr>
          <w:delText xml:space="preserve">which </w:delText>
        </w:r>
      </w:del>
      <w:del w:id="516" w:author="Fukuda Takuya" w:date="2021-07-01T17:39:00Z">
        <w:r w:rsidR="00E04F37" w:rsidRPr="00090AA6" w:rsidDel="00E04F37">
          <w:rPr>
            <w:rFonts w:hint="eastAsia"/>
            <w:lang w:eastAsia="ja-JP"/>
          </w:rPr>
          <w:delText>consider</w:delText>
        </w:r>
      </w:del>
      <w:ins w:id="517" w:author="Fukuda Takuya" w:date="2021-07-01T17:39:00Z">
        <w:r w:rsidR="00E04F37">
          <w:rPr>
            <w:rFonts w:hint="eastAsia"/>
            <w:lang w:eastAsia="ja-JP"/>
          </w:rPr>
          <w:t>how</w:t>
        </w:r>
      </w:ins>
      <w:r w:rsidRPr="00090AA6">
        <w:t xml:space="preserve"> the system fulfils requirements. It should consider how to handle any discrepancies. </w:t>
      </w:r>
    </w:p>
    <w:p w14:paraId="6575509F" w14:textId="2501037B" w:rsidR="00090AA6" w:rsidRPr="00090AA6" w:rsidRDefault="00090AA6" w:rsidP="00090AA6">
      <w:pPr>
        <w:pStyle w:val="BodyText"/>
      </w:pPr>
      <w:r w:rsidRPr="00090AA6">
        <w:t>Acceptance criteria should:</w:t>
      </w:r>
    </w:p>
    <w:p w14:paraId="60A2C278" w14:textId="77777777" w:rsidR="00090AA6" w:rsidRPr="00090AA6" w:rsidRDefault="00090AA6" w:rsidP="00090AA6">
      <w:pPr>
        <w:pStyle w:val="Bullet1"/>
      </w:pPr>
      <w:r w:rsidRPr="00090AA6">
        <w:t>Be uniquely identifiable</w:t>
      </w:r>
    </w:p>
    <w:p w14:paraId="5F0B6636" w14:textId="77777777" w:rsidR="00090AA6" w:rsidRPr="00090AA6" w:rsidRDefault="00090AA6" w:rsidP="00090AA6">
      <w:pPr>
        <w:pStyle w:val="Bullet1"/>
      </w:pPr>
      <w:r w:rsidRPr="00090AA6">
        <w:t>Have an acceptance criterion</w:t>
      </w:r>
    </w:p>
    <w:p w14:paraId="535CFFAE" w14:textId="77777777" w:rsidR="00090AA6" w:rsidRPr="00090AA6" w:rsidRDefault="00090AA6" w:rsidP="00090AA6">
      <w:pPr>
        <w:pStyle w:val="Bullet1"/>
      </w:pPr>
      <w:r w:rsidRPr="00090AA6">
        <w:t xml:space="preserve">Be SMART (Specific, Measurable, Achievable, Relevant, Time-bound). </w:t>
      </w:r>
    </w:p>
    <w:p w14:paraId="31C99CCA" w14:textId="17939F8D" w:rsidR="00090AA6" w:rsidRDefault="00090AA6" w:rsidP="00090AA6">
      <w:pPr>
        <w:pStyle w:val="BodyText"/>
        <w:rPr>
          <w:ins w:id="518" w:author="Fukuda Takuya" w:date="2021-08-03T17:53:00Z"/>
        </w:rPr>
      </w:pPr>
      <w:r w:rsidRPr="00090AA6">
        <w:t xml:space="preserve">All requirements may not be </w:t>
      </w:r>
      <w:proofErr w:type="gramStart"/>
      <w:r w:rsidRPr="00090AA6">
        <w:t>SMART, or</w:t>
      </w:r>
      <w:proofErr w:type="gramEnd"/>
      <w:r w:rsidRPr="00090AA6">
        <w:t xml:space="preserve"> can easily be turned into SMART requirements. This might be the case with </w:t>
      </w:r>
      <w:del w:id="519" w:author="Fukuda Takuya" w:date="2021-07-01T17:40:00Z">
        <w:r w:rsidRPr="00090AA6" w:rsidDel="00E04F37">
          <w:delText xml:space="preserve">so </w:delText>
        </w:r>
      </w:del>
      <w:ins w:id="520" w:author="Fukuda Takuya" w:date="2021-07-01T17:40:00Z">
        <w:r w:rsidR="00E04F37" w:rsidRPr="00090AA6">
          <w:t>so</w:t>
        </w:r>
        <w:r w:rsidR="00E04F37">
          <w:t>-</w:t>
        </w:r>
      </w:ins>
      <w:r w:rsidRPr="00090AA6">
        <w:t xml:space="preserve">called non-functional requirements. </w:t>
      </w:r>
      <w:proofErr w:type="gramStart"/>
      <w:r w:rsidRPr="00090AA6">
        <w:t>e.g.</w:t>
      </w:r>
      <w:proofErr w:type="gramEnd"/>
      <w:r w:rsidRPr="00090AA6">
        <w:t xml:space="preserve"> the system should be ergonomic, easy to use/intuitive, robust</w:t>
      </w:r>
      <w:del w:id="521" w:author="Fukuda Takuya" w:date="2021-07-01T17:40:00Z">
        <w:r w:rsidRPr="00090AA6" w:rsidDel="00E04F37">
          <w:delText xml:space="preserve"> or</w:delText>
        </w:r>
      </w:del>
      <w:ins w:id="522" w:author="Fukuda Takuya" w:date="2021-07-01T17:40:00Z">
        <w:r w:rsidR="00E04F37">
          <w:t>,</w:t>
        </w:r>
      </w:ins>
      <w:r w:rsidRPr="00090AA6">
        <w:t xml:space="preserve"> etc. These requirements usually require special attention in the Acceptance Process.</w:t>
      </w:r>
    </w:p>
    <w:p w14:paraId="6ADCE373" w14:textId="77777777" w:rsidR="00885CDD" w:rsidRDefault="00885CDD" w:rsidP="00885CDD">
      <w:pPr>
        <w:pStyle w:val="BodyText"/>
        <w:rPr>
          <w:ins w:id="523" w:author="Fukuda Takuya" w:date="2021-08-03T17:54:00Z"/>
        </w:rPr>
      </w:pPr>
    </w:p>
    <w:p w14:paraId="370E9562" w14:textId="77777777" w:rsidR="00885CDD" w:rsidRDefault="00885CDD" w:rsidP="00885CDD">
      <w:pPr>
        <w:pStyle w:val="Tablecaption"/>
        <w:rPr>
          <w:ins w:id="524" w:author="Fukuda Takuya" w:date="2021-08-03T17:54:00Z"/>
        </w:rPr>
      </w:pPr>
      <w:ins w:id="525" w:author="Fukuda Takuya" w:date="2021-08-03T17:54:00Z">
        <w:r>
          <w:rPr>
            <w:rFonts w:hint="eastAsia"/>
            <w:lang w:eastAsia="ja-JP"/>
          </w:rPr>
          <w:t>A</w:t>
        </w:r>
        <w:r>
          <w:rPr>
            <w:lang w:eastAsia="ja-JP"/>
          </w:rPr>
          <w:t>n Example of Acceptance Criteria</w:t>
        </w:r>
      </w:ins>
    </w:p>
    <w:tbl>
      <w:tblPr>
        <w:tblStyle w:val="TableGrid"/>
        <w:tblW w:w="10485" w:type="dxa"/>
        <w:jc w:val="center"/>
        <w:tblLayout w:type="fixed"/>
        <w:tblLook w:val="04A0" w:firstRow="1" w:lastRow="0" w:firstColumn="1" w:lastColumn="0" w:noHBand="0" w:noVBand="1"/>
      </w:tblPr>
      <w:tblGrid>
        <w:gridCol w:w="1129"/>
        <w:gridCol w:w="1418"/>
        <w:gridCol w:w="1417"/>
        <w:gridCol w:w="1134"/>
        <w:gridCol w:w="1560"/>
        <w:gridCol w:w="1134"/>
        <w:gridCol w:w="1134"/>
        <w:gridCol w:w="1559"/>
      </w:tblGrid>
      <w:tr w:rsidR="00885CDD" w:rsidRPr="00F55AD7" w14:paraId="46B0805F" w14:textId="77777777" w:rsidTr="005A08DE">
        <w:trPr>
          <w:cantSplit/>
          <w:tblHeader/>
          <w:jc w:val="center"/>
          <w:ins w:id="526" w:author="Fukuda Takuya" w:date="2021-08-03T17:54:00Z"/>
        </w:trPr>
        <w:tc>
          <w:tcPr>
            <w:tcW w:w="2547" w:type="dxa"/>
            <w:gridSpan w:val="2"/>
            <w:shd w:val="clear" w:color="auto" w:fill="auto"/>
          </w:tcPr>
          <w:p w14:paraId="4585ABF0" w14:textId="77777777" w:rsidR="00885CDD" w:rsidRPr="00F55AD7" w:rsidRDefault="00885CDD" w:rsidP="005A08DE">
            <w:pPr>
              <w:pStyle w:val="Tableheading"/>
              <w:rPr>
                <w:ins w:id="527" w:author="Fukuda Takuya" w:date="2021-08-03T17:54:00Z"/>
                <w:lang w:eastAsia="ja-JP"/>
              </w:rPr>
            </w:pPr>
            <w:ins w:id="528" w:author="Fukuda Takuya" w:date="2021-08-03T17:54:00Z">
              <w:r>
                <w:rPr>
                  <w:rFonts w:hint="eastAsia"/>
                  <w:lang w:eastAsia="ja-JP"/>
                </w:rPr>
                <w:t>R</w:t>
              </w:r>
              <w:r>
                <w:rPr>
                  <w:lang w:eastAsia="ja-JP"/>
                </w:rPr>
                <w:t>equirement</w:t>
              </w:r>
            </w:ins>
          </w:p>
        </w:tc>
        <w:tc>
          <w:tcPr>
            <w:tcW w:w="1417" w:type="dxa"/>
            <w:vMerge w:val="restart"/>
          </w:tcPr>
          <w:p w14:paraId="34220023" w14:textId="77777777" w:rsidR="00885CDD" w:rsidDel="00C70997" w:rsidRDefault="00885CDD" w:rsidP="005A08DE">
            <w:pPr>
              <w:pStyle w:val="Tableheading"/>
              <w:rPr>
                <w:ins w:id="529" w:author="Fukuda Takuya" w:date="2021-08-03T17:54:00Z"/>
                <w:lang w:eastAsia="ja-JP"/>
              </w:rPr>
            </w:pPr>
            <w:ins w:id="530" w:author="Fukuda Takuya" w:date="2021-08-03T17:54:00Z">
              <w:r>
                <w:rPr>
                  <w:lang w:eastAsia="ja-JP"/>
                </w:rPr>
                <w:t xml:space="preserve">Tested </w:t>
              </w:r>
              <w:r>
                <w:rPr>
                  <w:rFonts w:hint="eastAsia"/>
                  <w:lang w:eastAsia="ja-JP"/>
                </w:rPr>
                <w:t>V</w:t>
              </w:r>
              <w:r>
                <w:rPr>
                  <w:lang w:eastAsia="ja-JP"/>
                </w:rPr>
                <w:t>TS Equipment</w:t>
              </w:r>
            </w:ins>
          </w:p>
        </w:tc>
        <w:tc>
          <w:tcPr>
            <w:tcW w:w="2694" w:type="dxa"/>
            <w:gridSpan w:val="2"/>
            <w:shd w:val="clear" w:color="auto" w:fill="auto"/>
          </w:tcPr>
          <w:p w14:paraId="176C126A" w14:textId="77777777" w:rsidR="00885CDD" w:rsidRPr="00F55AD7" w:rsidRDefault="00885CDD" w:rsidP="005A08DE">
            <w:pPr>
              <w:pStyle w:val="Tableheading"/>
              <w:rPr>
                <w:ins w:id="531" w:author="Fukuda Takuya" w:date="2021-08-03T17:54:00Z"/>
                <w:lang w:eastAsia="ja-JP"/>
              </w:rPr>
            </w:pPr>
            <w:ins w:id="532" w:author="Fukuda Takuya" w:date="2021-08-03T17:54:00Z">
              <w:r>
                <w:rPr>
                  <w:lang w:eastAsia="ja-JP"/>
                </w:rPr>
                <w:t xml:space="preserve">Test </w:t>
              </w:r>
            </w:ins>
          </w:p>
        </w:tc>
        <w:tc>
          <w:tcPr>
            <w:tcW w:w="1134" w:type="dxa"/>
            <w:vMerge w:val="restart"/>
            <w:shd w:val="clear" w:color="auto" w:fill="auto"/>
          </w:tcPr>
          <w:p w14:paraId="280B1BDD" w14:textId="77777777" w:rsidR="00885CDD" w:rsidRPr="00F55AD7" w:rsidRDefault="00885CDD" w:rsidP="005A08DE">
            <w:pPr>
              <w:pStyle w:val="Tableheading"/>
              <w:rPr>
                <w:ins w:id="533" w:author="Fukuda Takuya" w:date="2021-08-03T17:54:00Z"/>
                <w:lang w:eastAsia="ja-JP"/>
              </w:rPr>
            </w:pPr>
            <w:ins w:id="534" w:author="Fukuda Takuya" w:date="2021-08-03T17:54:00Z">
              <w:r>
                <w:t>Result</w:t>
              </w:r>
            </w:ins>
          </w:p>
        </w:tc>
        <w:tc>
          <w:tcPr>
            <w:tcW w:w="1134" w:type="dxa"/>
            <w:vMerge w:val="restart"/>
            <w:shd w:val="clear" w:color="auto" w:fill="auto"/>
          </w:tcPr>
          <w:p w14:paraId="4D38BF55" w14:textId="77777777" w:rsidR="00885CDD" w:rsidRPr="00F55AD7" w:rsidRDefault="00885CDD" w:rsidP="005A08DE">
            <w:pPr>
              <w:pStyle w:val="Tableheading"/>
              <w:rPr>
                <w:ins w:id="535" w:author="Fukuda Takuya" w:date="2021-08-03T17:54:00Z"/>
              </w:rPr>
            </w:pPr>
            <w:ins w:id="536" w:author="Fukuda Takuya" w:date="2021-08-03T17:54:00Z">
              <w:r>
                <w:rPr>
                  <w:rFonts w:hint="eastAsia"/>
                  <w:lang w:eastAsia="ja-JP"/>
                </w:rPr>
                <w:t>R</w:t>
              </w:r>
              <w:r>
                <w:rPr>
                  <w:lang w:eastAsia="ja-JP"/>
                </w:rPr>
                <w:t>esponsible</w:t>
              </w:r>
            </w:ins>
          </w:p>
        </w:tc>
        <w:tc>
          <w:tcPr>
            <w:tcW w:w="1559" w:type="dxa"/>
            <w:vMerge w:val="restart"/>
          </w:tcPr>
          <w:p w14:paraId="1510F5C0" w14:textId="77777777" w:rsidR="00885CDD" w:rsidRPr="00FC4C37" w:rsidRDefault="00885CDD" w:rsidP="005A08DE">
            <w:pPr>
              <w:pStyle w:val="Tableheading"/>
              <w:rPr>
                <w:ins w:id="537" w:author="Fukuda Takuya" w:date="2021-08-03T17:54:00Z"/>
                <w:lang w:eastAsia="ja-JP"/>
              </w:rPr>
            </w:pPr>
            <w:ins w:id="538" w:author="Fukuda Takuya" w:date="2021-08-03T17:54:00Z">
              <w:r>
                <w:rPr>
                  <w:rFonts w:hint="eastAsia"/>
                  <w:lang w:eastAsia="ja-JP"/>
                </w:rPr>
                <w:t>R</w:t>
              </w:r>
              <w:r>
                <w:rPr>
                  <w:lang w:eastAsia="ja-JP"/>
                </w:rPr>
                <w:t>emarks</w:t>
              </w:r>
            </w:ins>
          </w:p>
        </w:tc>
      </w:tr>
      <w:tr w:rsidR="00885CDD" w:rsidRPr="00F55AD7" w14:paraId="4856B222" w14:textId="77777777" w:rsidTr="005A08DE">
        <w:trPr>
          <w:cantSplit/>
          <w:tblHeader/>
          <w:jc w:val="center"/>
          <w:ins w:id="539" w:author="Fukuda Takuya" w:date="2021-08-03T17:54:00Z"/>
        </w:trPr>
        <w:tc>
          <w:tcPr>
            <w:tcW w:w="1129" w:type="dxa"/>
            <w:shd w:val="clear" w:color="auto" w:fill="auto"/>
          </w:tcPr>
          <w:p w14:paraId="7C398A22" w14:textId="77777777" w:rsidR="00885CDD" w:rsidRDefault="00885CDD" w:rsidP="005A08DE">
            <w:pPr>
              <w:pStyle w:val="Tableheading"/>
              <w:rPr>
                <w:ins w:id="540" w:author="Fukuda Takuya" w:date="2021-08-03T17:54:00Z"/>
              </w:rPr>
            </w:pPr>
            <w:ins w:id="541" w:author="Fukuda Takuya" w:date="2021-08-03T17:54:00Z">
              <w:r>
                <w:rPr>
                  <w:rFonts w:hint="eastAsia"/>
                  <w:lang w:eastAsia="ja-JP"/>
                </w:rPr>
                <w:t>I</w:t>
              </w:r>
              <w:r>
                <w:rPr>
                  <w:lang w:eastAsia="ja-JP"/>
                </w:rPr>
                <w:t>D</w:t>
              </w:r>
            </w:ins>
          </w:p>
        </w:tc>
        <w:tc>
          <w:tcPr>
            <w:tcW w:w="1418" w:type="dxa"/>
            <w:shd w:val="clear" w:color="auto" w:fill="auto"/>
          </w:tcPr>
          <w:p w14:paraId="46754172" w14:textId="77777777" w:rsidR="00885CDD" w:rsidRDefault="00885CDD" w:rsidP="005A08DE">
            <w:pPr>
              <w:pStyle w:val="Tableheading"/>
              <w:rPr>
                <w:ins w:id="542" w:author="Fukuda Takuya" w:date="2021-08-03T17:54:00Z"/>
                <w:lang w:eastAsia="ja-JP"/>
              </w:rPr>
            </w:pPr>
            <w:ins w:id="543" w:author="Fukuda Takuya" w:date="2021-08-03T17:54:00Z">
              <w:r>
                <w:rPr>
                  <w:rFonts w:hint="eastAsia"/>
                  <w:lang w:eastAsia="ja-JP"/>
                </w:rPr>
                <w:t>D</w:t>
              </w:r>
              <w:r>
                <w:rPr>
                  <w:lang w:eastAsia="ja-JP"/>
                </w:rPr>
                <w:t>escription</w:t>
              </w:r>
            </w:ins>
          </w:p>
        </w:tc>
        <w:tc>
          <w:tcPr>
            <w:tcW w:w="1417" w:type="dxa"/>
            <w:vMerge/>
          </w:tcPr>
          <w:p w14:paraId="1B5C9F70" w14:textId="77777777" w:rsidR="00885CDD" w:rsidRDefault="00885CDD" w:rsidP="005A08DE">
            <w:pPr>
              <w:pStyle w:val="Tableheading"/>
              <w:rPr>
                <w:ins w:id="544" w:author="Fukuda Takuya" w:date="2021-08-03T17:54:00Z"/>
                <w:lang w:eastAsia="ja-JP"/>
              </w:rPr>
            </w:pPr>
          </w:p>
        </w:tc>
        <w:tc>
          <w:tcPr>
            <w:tcW w:w="1134" w:type="dxa"/>
            <w:shd w:val="clear" w:color="auto" w:fill="auto"/>
          </w:tcPr>
          <w:p w14:paraId="4B5D4A2D" w14:textId="77777777" w:rsidR="00885CDD" w:rsidRDefault="00885CDD" w:rsidP="005A08DE">
            <w:pPr>
              <w:pStyle w:val="Tableheading"/>
              <w:rPr>
                <w:ins w:id="545" w:author="Fukuda Takuya" w:date="2021-08-03T17:54:00Z"/>
                <w:lang w:eastAsia="ja-JP"/>
              </w:rPr>
            </w:pPr>
            <w:ins w:id="546" w:author="Fukuda Takuya" w:date="2021-08-03T17:54:00Z">
              <w:r>
                <w:rPr>
                  <w:lang w:eastAsia="ja-JP"/>
                </w:rPr>
                <w:t>ID</w:t>
              </w:r>
            </w:ins>
          </w:p>
        </w:tc>
        <w:tc>
          <w:tcPr>
            <w:tcW w:w="1560" w:type="dxa"/>
            <w:shd w:val="clear" w:color="auto" w:fill="auto"/>
          </w:tcPr>
          <w:p w14:paraId="54F38CEB" w14:textId="77777777" w:rsidR="00885CDD" w:rsidRPr="00F55AD7" w:rsidRDefault="00885CDD" w:rsidP="005A08DE">
            <w:pPr>
              <w:pStyle w:val="Tableheading"/>
              <w:rPr>
                <w:ins w:id="547" w:author="Fukuda Takuya" w:date="2021-08-03T17:54:00Z"/>
              </w:rPr>
            </w:pPr>
            <w:ins w:id="548" w:author="Fukuda Takuya" w:date="2021-08-03T17:54:00Z">
              <w:r>
                <w:rPr>
                  <w:lang w:eastAsia="ja-JP"/>
                </w:rPr>
                <w:t>Description</w:t>
              </w:r>
            </w:ins>
          </w:p>
        </w:tc>
        <w:tc>
          <w:tcPr>
            <w:tcW w:w="1134" w:type="dxa"/>
            <w:vMerge/>
            <w:shd w:val="clear" w:color="auto" w:fill="auto"/>
          </w:tcPr>
          <w:p w14:paraId="1E71F4C8" w14:textId="77777777" w:rsidR="00885CDD" w:rsidRPr="00FC4C37" w:rsidRDefault="00885CDD" w:rsidP="005A08DE">
            <w:pPr>
              <w:pStyle w:val="Tableheading"/>
              <w:rPr>
                <w:ins w:id="549" w:author="Fukuda Takuya" w:date="2021-08-03T17:54:00Z"/>
              </w:rPr>
            </w:pPr>
          </w:p>
        </w:tc>
        <w:tc>
          <w:tcPr>
            <w:tcW w:w="1134" w:type="dxa"/>
            <w:vMerge/>
            <w:shd w:val="clear" w:color="auto" w:fill="auto"/>
          </w:tcPr>
          <w:p w14:paraId="14C8553B" w14:textId="77777777" w:rsidR="00885CDD" w:rsidRPr="00FC4C37" w:rsidRDefault="00885CDD" w:rsidP="005A08DE">
            <w:pPr>
              <w:pStyle w:val="Tableheading"/>
              <w:rPr>
                <w:ins w:id="550" w:author="Fukuda Takuya" w:date="2021-08-03T17:54:00Z"/>
              </w:rPr>
            </w:pPr>
          </w:p>
        </w:tc>
        <w:tc>
          <w:tcPr>
            <w:tcW w:w="1559" w:type="dxa"/>
            <w:vMerge/>
          </w:tcPr>
          <w:p w14:paraId="647A713A" w14:textId="77777777" w:rsidR="00885CDD" w:rsidRPr="00FC4C37" w:rsidRDefault="00885CDD" w:rsidP="005A08DE">
            <w:pPr>
              <w:pStyle w:val="Tableheading"/>
              <w:rPr>
                <w:ins w:id="551" w:author="Fukuda Takuya" w:date="2021-08-03T17:54:00Z"/>
              </w:rPr>
            </w:pPr>
          </w:p>
        </w:tc>
      </w:tr>
      <w:tr w:rsidR="00885CDD" w:rsidRPr="00F55AD7" w14:paraId="47E32795" w14:textId="77777777" w:rsidTr="005A08DE">
        <w:trPr>
          <w:cantSplit/>
          <w:jc w:val="center"/>
          <w:ins w:id="552" w:author="Fukuda Takuya" w:date="2021-08-03T17:54:00Z"/>
        </w:trPr>
        <w:tc>
          <w:tcPr>
            <w:tcW w:w="1129" w:type="dxa"/>
            <w:vMerge w:val="restart"/>
          </w:tcPr>
          <w:p w14:paraId="40FCAA0D" w14:textId="77777777" w:rsidR="00885CDD" w:rsidRDefault="00885CDD" w:rsidP="005A08DE">
            <w:pPr>
              <w:pStyle w:val="Tabletext"/>
              <w:rPr>
                <w:ins w:id="553" w:author="Fukuda Takuya" w:date="2021-08-03T17:54:00Z"/>
                <w:color w:val="000000"/>
                <w:lang w:eastAsia="ja-JP"/>
              </w:rPr>
            </w:pPr>
            <w:ins w:id="554" w:author="Fukuda Takuya" w:date="2021-08-03T17:54:00Z">
              <w:r>
                <w:rPr>
                  <w:rFonts w:hint="eastAsia"/>
                  <w:color w:val="000000"/>
                  <w:lang w:eastAsia="ja-JP"/>
                </w:rPr>
                <w:t>R</w:t>
              </w:r>
              <w:r>
                <w:rPr>
                  <w:color w:val="000000"/>
                  <w:lang w:eastAsia="ja-JP"/>
                </w:rPr>
                <w:t>-0501</w:t>
              </w:r>
            </w:ins>
          </w:p>
        </w:tc>
        <w:tc>
          <w:tcPr>
            <w:tcW w:w="1418" w:type="dxa"/>
            <w:vMerge w:val="restart"/>
          </w:tcPr>
          <w:p w14:paraId="38149D8C" w14:textId="67C6F464" w:rsidR="00885CDD" w:rsidRDefault="00885CDD" w:rsidP="005A08DE">
            <w:pPr>
              <w:pStyle w:val="Tabletext"/>
              <w:rPr>
                <w:ins w:id="555" w:author="Fukuda Takuya" w:date="2021-08-03T17:54:00Z"/>
                <w:color w:val="000000"/>
              </w:rPr>
            </w:pPr>
            <w:ins w:id="556" w:author="Fukuda Takuya" w:date="2021-08-03T17:54:00Z">
              <w:r w:rsidRPr="005A08DE">
                <w:t>The</w:t>
              </w:r>
              <w:r>
                <w:t xml:space="preserve"> IALA target type 4 </w:t>
              </w:r>
              <w:r w:rsidRPr="005A08DE">
                <w:t xml:space="preserve">should be </w:t>
              </w:r>
              <w:r>
                <w:t xml:space="preserve">displayed on </w:t>
              </w:r>
            </w:ins>
            <w:ins w:id="557" w:author="Fukuda Takuya" w:date="2021-08-04T11:23:00Z">
              <w:r w:rsidR="00D4020C">
                <w:t xml:space="preserve">the </w:t>
              </w:r>
            </w:ins>
            <w:ins w:id="558" w:author="Fukuda Takuya" w:date="2021-08-03T17:54:00Z">
              <w:r>
                <w:rPr>
                  <w:rFonts w:hint="eastAsia"/>
                  <w:lang w:eastAsia="ja-JP"/>
                </w:rPr>
                <w:t xml:space="preserve">User Interface of the </w:t>
              </w:r>
              <w:r>
                <w:t>VTS</w:t>
              </w:r>
              <w:r>
                <w:rPr>
                  <w:rFonts w:hint="eastAsia"/>
                  <w:lang w:eastAsia="ja-JP"/>
                </w:rPr>
                <w:t xml:space="preserve"> </w:t>
              </w:r>
              <w:r>
                <w:rPr>
                  <w:lang w:eastAsia="ja-JP"/>
                </w:rPr>
                <w:t>System</w:t>
              </w:r>
            </w:ins>
          </w:p>
        </w:tc>
        <w:tc>
          <w:tcPr>
            <w:tcW w:w="1417" w:type="dxa"/>
          </w:tcPr>
          <w:p w14:paraId="09ECE21F" w14:textId="77777777" w:rsidR="00885CDD" w:rsidRDefault="00885CDD" w:rsidP="005A08DE">
            <w:pPr>
              <w:pStyle w:val="Tabletext"/>
              <w:rPr>
                <w:ins w:id="559" w:author="Fukuda Takuya" w:date="2021-08-03T17:54:00Z"/>
                <w:color w:val="000000"/>
                <w:lang w:eastAsia="ja-JP"/>
              </w:rPr>
            </w:pPr>
            <w:ins w:id="560" w:author="Fukuda Takuya" w:date="2021-08-03T17:54:00Z">
              <w:r>
                <w:rPr>
                  <w:color w:val="000000"/>
                  <w:lang w:eastAsia="ja-JP"/>
                </w:rPr>
                <w:t>User Interface</w:t>
              </w:r>
            </w:ins>
          </w:p>
        </w:tc>
        <w:tc>
          <w:tcPr>
            <w:tcW w:w="1134" w:type="dxa"/>
          </w:tcPr>
          <w:p w14:paraId="5FAB8611" w14:textId="77777777" w:rsidR="00885CDD" w:rsidRDefault="00885CDD" w:rsidP="005A08DE">
            <w:pPr>
              <w:pStyle w:val="Tabletext"/>
              <w:rPr>
                <w:ins w:id="561" w:author="Fukuda Takuya" w:date="2021-08-03T17:54:00Z"/>
                <w:color w:val="000000"/>
              </w:rPr>
            </w:pPr>
            <w:ins w:id="562" w:author="Fukuda Takuya" w:date="2021-08-03T17:54:00Z">
              <w:r>
                <w:rPr>
                  <w:color w:val="000000"/>
                  <w:lang w:eastAsia="ja-JP"/>
                </w:rPr>
                <w:t>SC</w:t>
              </w:r>
              <w:r>
                <w:rPr>
                  <w:rFonts w:hint="eastAsia"/>
                  <w:color w:val="000000"/>
                  <w:lang w:eastAsia="ja-JP"/>
                </w:rPr>
                <w:t>-</w:t>
              </w:r>
              <w:r>
                <w:rPr>
                  <w:color w:val="000000"/>
                  <w:lang w:eastAsia="ja-JP"/>
                </w:rPr>
                <w:t>UI-0051</w:t>
              </w:r>
            </w:ins>
          </w:p>
        </w:tc>
        <w:tc>
          <w:tcPr>
            <w:tcW w:w="1560" w:type="dxa"/>
          </w:tcPr>
          <w:p w14:paraId="52432CF7" w14:textId="77777777" w:rsidR="00885CDD" w:rsidRDefault="00885CDD" w:rsidP="005A08DE">
            <w:pPr>
              <w:pStyle w:val="Tabletext"/>
              <w:rPr>
                <w:ins w:id="563" w:author="Fukuda Takuya" w:date="2021-08-03T17:54:00Z"/>
                <w:color w:val="000000"/>
              </w:rPr>
            </w:pPr>
            <w:ins w:id="564" w:author="Fukuda Takuya" w:date="2021-08-03T17:54:00Z">
              <w:r>
                <w:t>T</w:t>
              </w:r>
              <w:r w:rsidRPr="00463D33">
                <w:t>raffic Image presentation</w:t>
              </w:r>
            </w:ins>
          </w:p>
        </w:tc>
        <w:tc>
          <w:tcPr>
            <w:tcW w:w="1134" w:type="dxa"/>
          </w:tcPr>
          <w:p w14:paraId="7620E40E" w14:textId="77777777" w:rsidR="00885CDD" w:rsidRDefault="00885CDD" w:rsidP="005A08DE">
            <w:pPr>
              <w:pStyle w:val="Tabletext"/>
              <w:rPr>
                <w:ins w:id="565" w:author="Fukuda Takuya" w:date="2021-08-03T17:54:00Z"/>
                <w:color w:val="000000"/>
                <w:lang w:eastAsia="ja-JP"/>
              </w:rPr>
            </w:pPr>
            <w:ins w:id="566" w:author="Fukuda Takuya" w:date="2021-08-03T17:54:00Z">
              <w:r>
                <w:rPr>
                  <w:color w:val="000000"/>
                  <w:lang w:eastAsia="ja-JP"/>
                </w:rPr>
                <w:t>Pass</w:t>
              </w:r>
            </w:ins>
          </w:p>
        </w:tc>
        <w:tc>
          <w:tcPr>
            <w:tcW w:w="1134" w:type="dxa"/>
          </w:tcPr>
          <w:p w14:paraId="66D9F59A" w14:textId="77777777" w:rsidR="00885CDD" w:rsidRPr="005A08DE" w:rsidRDefault="00885CDD" w:rsidP="005A08DE">
            <w:pPr>
              <w:pStyle w:val="Tabletext"/>
              <w:rPr>
                <w:ins w:id="567" w:author="Fukuda Takuya" w:date="2021-08-03T17:54:00Z"/>
                <w:lang w:eastAsia="ja-JP"/>
              </w:rPr>
            </w:pPr>
            <w:ins w:id="568" w:author="Fukuda Takuya" w:date="2021-08-03T17:54:00Z">
              <w:r>
                <w:rPr>
                  <w:lang w:eastAsia="ja-JP"/>
                </w:rPr>
                <w:t>Wim</w:t>
              </w:r>
            </w:ins>
          </w:p>
        </w:tc>
        <w:tc>
          <w:tcPr>
            <w:tcW w:w="1559" w:type="dxa"/>
          </w:tcPr>
          <w:p w14:paraId="52B01359" w14:textId="77777777" w:rsidR="00885CDD" w:rsidRDefault="00885CDD" w:rsidP="005A08DE">
            <w:pPr>
              <w:pStyle w:val="Tabletext"/>
              <w:rPr>
                <w:ins w:id="569" w:author="Fukuda Takuya" w:date="2021-08-03T17:54:00Z"/>
                <w:color w:val="000000"/>
                <w:lang w:eastAsia="ja-JP"/>
              </w:rPr>
            </w:pPr>
          </w:p>
        </w:tc>
      </w:tr>
      <w:tr w:rsidR="00885CDD" w:rsidRPr="00F55AD7" w14:paraId="45AD9496" w14:textId="77777777" w:rsidTr="005A08DE">
        <w:trPr>
          <w:cantSplit/>
          <w:jc w:val="center"/>
          <w:ins w:id="570" w:author="Fukuda Takuya" w:date="2021-08-03T17:54:00Z"/>
        </w:trPr>
        <w:tc>
          <w:tcPr>
            <w:tcW w:w="1129" w:type="dxa"/>
            <w:vMerge/>
          </w:tcPr>
          <w:p w14:paraId="70724855" w14:textId="77777777" w:rsidR="00885CDD" w:rsidRDefault="00885CDD" w:rsidP="005A08DE">
            <w:pPr>
              <w:pStyle w:val="Tabletext"/>
              <w:rPr>
                <w:ins w:id="571" w:author="Fukuda Takuya" w:date="2021-08-03T17:54:00Z"/>
                <w:color w:val="000000"/>
                <w:lang w:eastAsia="ja-JP"/>
              </w:rPr>
            </w:pPr>
          </w:p>
        </w:tc>
        <w:tc>
          <w:tcPr>
            <w:tcW w:w="1418" w:type="dxa"/>
            <w:vMerge/>
          </w:tcPr>
          <w:p w14:paraId="6B4DD079" w14:textId="77777777" w:rsidR="00885CDD" w:rsidRPr="005A08DE" w:rsidRDefault="00885CDD" w:rsidP="005A08DE">
            <w:pPr>
              <w:pStyle w:val="Tabletext"/>
              <w:rPr>
                <w:ins w:id="572" w:author="Fukuda Takuya" w:date="2021-08-03T17:54:00Z"/>
              </w:rPr>
            </w:pPr>
          </w:p>
        </w:tc>
        <w:tc>
          <w:tcPr>
            <w:tcW w:w="1417" w:type="dxa"/>
          </w:tcPr>
          <w:p w14:paraId="2343ABDE" w14:textId="77777777" w:rsidR="00885CDD" w:rsidRDefault="00885CDD" w:rsidP="005A08DE">
            <w:pPr>
              <w:pStyle w:val="Tabletext"/>
              <w:rPr>
                <w:ins w:id="573" w:author="Fukuda Takuya" w:date="2021-08-03T17:54:00Z"/>
                <w:color w:val="000000"/>
                <w:lang w:eastAsia="ja-JP"/>
              </w:rPr>
            </w:pPr>
            <w:ins w:id="574" w:author="Fukuda Takuya" w:date="2021-08-03T17:54:00Z">
              <w:r>
                <w:rPr>
                  <w:rFonts w:hint="eastAsia"/>
                  <w:color w:val="000000"/>
                  <w:lang w:eastAsia="ja-JP"/>
                </w:rPr>
                <w:t>D</w:t>
              </w:r>
              <w:r>
                <w:rPr>
                  <w:color w:val="000000"/>
                  <w:lang w:eastAsia="ja-JP"/>
                </w:rPr>
                <w:t>ata Processing</w:t>
              </w:r>
            </w:ins>
          </w:p>
        </w:tc>
        <w:tc>
          <w:tcPr>
            <w:tcW w:w="1134" w:type="dxa"/>
          </w:tcPr>
          <w:p w14:paraId="76252B80" w14:textId="77777777" w:rsidR="00885CDD" w:rsidRDefault="00885CDD" w:rsidP="005A08DE">
            <w:pPr>
              <w:pStyle w:val="Tabletext"/>
              <w:rPr>
                <w:ins w:id="575" w:author="Fukuda Takuya" w:date="2021-08-03T17:54:00Z"/>
                <w:color w:val="000000"/>
                <w:lang w:eastAsia="ja-JP"/>
              </w:rPr>
            </w:pPr>
            <w:ins w:id="576" w:author="Fukuda Takuya" w:date="2021-08-03T17:54:00Z">
              <w:r>
                <w:rPr>
                  <w:color w:val="000000"/>
                  <w:lang w:eastAsia="ja-JP"/>
                </w:rPr>
                <w:t>SC</w:t>
              </w:r>
              <w:r>
                <w:rPr>
                  <w:rFonts w:hint="eastAsia"/>
                  <w:color w:val="000000"/>
                  <w:lang w:eastAsia="ja-JP"/>
                </w:rPr>
                <w:t>-</w:t>
              </w:r>
              <w:r>
                <w:rPr>
                  <w:color w:val="000000"/>
                  <w:lang w:eastAsia="ja-JP"/>
                </w:rPr>
                <w:t>DP-0105</w:t>
              </w:r>
            </w:ins>
          </w:p>
        </w:tc>
        <w:tc>
          <w:tcPr>
            <w:tcW w:w="1560" w:type="dxa"/>
          </w:tcPr>
          <w:p w14:paraId="0B02D520" w14:textId="77777777" w:rsidR="00885CDD" w:rsidRPr="001D7BFD" w:rsidRDefault="00885CDD" w:rsidP="005A08DE">
            <w:pPr>
              <w:pStyle w:val="Tabletext"/>
              <w:rPr>
                <w:ins w:id="577" w:author="Fukuda Takuya" w:date="2021-08-03T17:54:00Z"/>
                <w:lang w:eastAsia="ja-JP"/>
              </w:rPr>
            </w:pPr>
            <w:ins w:id="578" w:author="Fukuda Takuya" w:date="2021-08-03T17:54:00Z">
              <w:r>
                <w:rPr>
                  <w:lang w:eastAsia="ja-JP"/>
                </w:rPr>
                <w:t>Radar and AIS inputs are properly presented</w:t>
              </w:r>
            </w:ins>
          </w:p>
        </w:tc>
        <w:tc>
          <w:tcPr>
            <w:tcW w:w="1134" w:type="dxa"/>
          </w:tcPr>
          <w:p w14:paraId="06B6D76A" w14:textId="77777777" w:rsidR="00885CDD" w:rsidRDefault="00885CDD" w:rsidP="005A08DE">
            <w:pPr>
              <w:pStyle w:val="Tabletext"/>
              <w:rPr>
                <w:ins w:id="579" w:author="Fukuda Takuya" w:date="2021-08-03T17:54:00Z"/>
                <w:color w:val="000000"/>
                <w:lang w:eastAsia="ja-JP"/>
              </w:rPr>
            </w:pPr>
            <w:ins w:id="580" w:author="Fukuda Takuya" w:date="2021-08-03T17:54:00Z">
              <w:r>
                <w:rPr>
                  <w:color w:val="000000"/>
                  <w:lang w:eastAsia="ja-JP"/>
                </w:rPr>
                <w:t>Pass</w:t>
              </w:r>
            </w:ins>
          </w:p>
        </w:tc>
        <w:tc>
          <w:tcPr>
            <w:tcW w:w="1134" w:type="dxa"/>
          </w:tcPr>
          <w:p w14:paraId="2F72A61F" w14:textId="77777777" w:rsidR="00885CDD" w:rsidRDefault="00885CDD" w:rsidP="005A08DE">
            <w:pPr>
              <w:pStyle w:val="Tabletext"/>
              <w:rPr>
                <w:ins w:id="581" w:author="Fukuda Takuya" w:date="2021-08-03T17:54:00Z"/>
                <w:lang w:eastAsia="ja-JP"/>
              </w:rPr>
            </w:pPr>
            <w:ins w:id="582" w:author="Fukuda Takuya" w:date="2021-08-03T17:54:00Z">
              <w:r>
                <w:rPr>
                  <w:lang w:eastAsia="ja-JP"/>
                </w:rPr>
                <w:t>Wim</w:t>
              </w:r>
            </w:ins>
          </w:p>
        </w:tc>
        <w:tc>
          <w:tcPr>
            <w:tcW w:w="1559" w:type="dxa"/>
          </w:tcPr>
          <w:p w14:paraId="5C5BB7F8" w14:textId="77777777" w:rsidR="00885CDD" w:rsidRDefault="00885CDD" w:rsidP="005A08DE">
            <w:pPr>
              <w:pStyle w:val="Tabletext"/>
              <w:rPr>
                <w:ins w:id="583" w:author="Fukuda Takuya" w:date="2021-08-03T17:54:00Z"/>
                <w:color w:val="000000"/>
                <w:lang w:eastAsia="ja-JP"/>
              </w:rPr>
            </w:pPr>
          </w:p>
        </w:tc>
      </w:tr>
      <w:tr w:rsidR="00885CDD" w:rsidRPr="00F55AD7" w14:paraId="4786B991" w14:textId="77777777" w:rsidTr="005A08DE">
        <w:trPr>
          <w:cantSplit/>
          <w:jc w:val="center"/>
          <w:ins w:id="584" w:author="Fukuda Takuya" w:date="2021-08-03T17:54:00Z"/>
        </w:trPr>
        <w:tc>
          <w:tcPr>
            <w:tcW w:w="1129" w:type="dxa"/>
            <w:vMerge/>
          </w:tcPr>
          <w:p w14:paraId="2F2A231F" w14:textId="77777777" w:rsidR="00885CDD" w:rsidRDefault="00885CDD" w:rsidP="005A08DE">
            <w:pPr>
              <w:pStyle w:val="Tabletext"/>
              <w:rPr>
                <w:ins w:id="585" w:author="Fukuda Takuya" w:date="2021-08-03T17:54:00Z"/>
                <w:color w:val="000000"/>
                <w:lang w:eastAsia="ja-JP"/>
              </w:rPr>
            </w:pPr>
          </w:p>
        </w:tc>
        <w:tc>
          <w:tcPr>
            <w:tcW w:w="1418" w:type="dxa"/>
            <w:vMerge/>
          </w:tcPr>
          <w:p w14:paraId="7E9233ED" w14:textId="77777777" w:rsidR="00885CDD" w:rsidRPr="005A08DE" w:rsidRDefault="00885CDD" w:rsidP="005A08DE">
            <w:pPr>
              <w:pStyle w:val="Tabletext"/>
              <w:rPr>
                <w:ins w:id="586" w:author="Fukuda Takuya" w:date="2021-08-03T17:54:00Z"/>
              </w:rPr>
            </w:pPr>
          </w:p>
        </w:tc>
        <w:tc>
          <w:tcPr>
            <w:tcW w:w="1417" w:type="dxa"/>
          </w:tcPr>
          <w:p w14:paraId="49DEF8DE" w14:textId="77777777" w:rsidR="00885CDD" w:rsidRDefault="00885CDD" w:rsidP="005A08DE">
            <w:pPr>
              <w:pStyle w:val="Tabletext"/>
              <w:rPr>
                <w:ins w:id="587" w:author="Fukuda Takuya" w:date="2021-08-03T17:54:00Z"/>
                <w:color w:val="000000"/>
                <w:lang w:eastAsia="ja-JP"/>
              </w:rPr>
            </w:pPr>
            <w:ins w:id="588" w:author="Fukuda Takuya" w:date="2021-08-03T17:54:00Z">
              <w:r>
                <w:rPr>
                  <w:rFonts w:hint="eastAsia"/>
                  <w:color w:val="000000"/>
                  <w:lang w:eastAsia="ja-JP"/>
                </w:rPr>
                <w:t>R</w:t>
              </w:r>
              <w:r>
                <w:rPr>
                  <w:color w:val="000000"/>
                  <w:lang w:eastAsia="ja-JP"/>
                </w:rPr>
                <w:t>adar</w:t>
              </w:r>
            </w:ins>
          </w:p>
        </w:tc>
        <w:tc>
          <w:tcPr>
            <w:tcW w:w="1134" w:type="dxa"/>
          </w:tcPr>
          <w:p w14:paraId="09FE3A8A" w14:textId="77777777" w:rsidR="00885CDD" w:rsidRDefault="00885CDD" w:rsidP="005A08DE">
            <w:pPr>
              <w:pStyle w:val="Tabletext"/>
              <w:rPr>
                <w:ins w:id="589" w:author="Fukuda Takuya" w:date="2021-08-03T17:54:00Z"/>
                <w:color w:val="000000"/>
                <w:lang w:eastAsia="ja-JP"/>
              </w:rPr>
            </w:pPr>
            <w:ins w:id="590" w:author="Fukuda Takuya" w:date="2021-08-03T17:54:00Z">
              <w:r>
                <w:rPr>
                  <w:color w:val="000000"/>
                  <w:lang w:eastAsia="ja-JP"/>
                </w:rPr>
                <w:t>SC-RA-0015</w:t>
              </w:r>
            </w:ins>
          </w:p>
        </w:tc>
        <w:tc>
          <w:tcPr>
            <w:tcW w:w="1560" w:type="dxa"/>
          </w:tcPr>
          <w:p w14:paraId="79186418" w14:textId="77777777" w:rsidR="00885CDD" w:rsidRPr="001D7BFD" w:rsidRDefault="00885CDD" w:rsidP="005A08DE">
            <w:pPr>
              <w:pStyle w:val="Tabletext"/>
              <w:rPr>
                <w:ins w:id="591" w:author="Fukuda Takuya" w:date="2021-08-03T17:54:00Z"/>
                <w:lang w:eastAsia="ja-JP"/>
              </w:rPr>
            </w:pPr>
            <w:ins w:id="592" w:author="Fukuda Takuya" w:date="2021-08-03T17:54:00Z">
              <w:r>
                <w:rPr>
                  <w:rFonts w:hint="eastAsia"/>
                  <w:lang w:eastAsia="ja-JP"/>
                </w:rPr>
                <w:t>R</w:t>
              </w:r>
              <w:r>
                <w:rPr>
                  <w:lang w:eastAsia="ja-JP"/>
                </w:rPr>
                <w:t xml:space="preserve">adar plot is presented with agreed quality and accuracy </w:t>
              </w:r>
            </w:ins>
          </w:p>
        </w:tc>
        <w:tc>
          <w:tcPr>
            <w:tcW w:w="1134" w:type="dxa"/>
          </w:tcPr>
          <w:p w14:paraId="37C4F41D" w14:textId="77777777" w:rsidR="00885CDD" w:rsidRDefault="00885CDD" w:rsidP="005A08DE">
            <w:pPr>
              <w:pStyle w:val="Tabletext"/>
              <w:rPr>
                <w:ins w:id="593" w:author="Fukuda Takuya" w:date="2021-08-03T17:54:00Z"/>
                <w:color w:val="000000"/>
                <w:lang w:eastAsia="ja-JP"/>
              </w:rPr>
            </w:pPr>
            <w:ins w:id="594" w:author="Fukuda Takuya" w:date="2021-08-03T17:54:00Z">
              <w:r>
                <w:rPr>
                  <w:color w:val="000000"/>
                  <w:lang w:eastAsia="ja-JP"/>
                </w:rPr>
                <w:t>Pass</w:t>
              </w:r>
            </w:ins>
          </w:p>
        </w:tc>
        <w:tc>
          <w:tcPr>
            <w:tcW w:w="1134" w:type="dxa"/>
          </w:tcPr>
          <w:p w14:paraId="19D5DF12" w14:textId="77777777" w:rsidR="00885CDD" w:rsidRDefault="00885CDD" w:rsidP="005A08DE">
            <w:pPr>
              <w:pStyle w:val="Tabletext"/>
              <w:rPr>
                <w:ins w:id="595" w:author="Fukuda Takuya" w:date="2021-08-03T17:54:00Z"/>
                <w:lang w:eastAsia="ja-JP"/>
              </w:rPr>
            </w:pPr>
            <w:ins w:id="596" w:author="Fukuda Takuya" w:date="2021-08-03T17:54:00Z">
              <w:r>
                <w:rPr>
                  <w:lang w:eastAsia="ja-JP"/>
                </w:rPr>
                <w:t>Wim</w:t>
              </w:r>
            </w:ins>
          </w:p>
        </w:tc>
        <w:tc>
          <w:tcPr>
            <w:tcW w:w="1559" w:type="dxa"/>
          </w:tcPr>
          <w:p w14:paraId="3CDB638C" w14:textId="77777777" w:rsidR="00885CDD" w:rsidRDefault="00885CDD" w:rsidP="005A08DE">
            <w:pPr>
              <w:pStyle w:val="Tabletext"/>
              <w:rPr>
                <w:ins w:id="597" w:author="Fukuda Takuya" w:date="2021-08-03T17:54:00Z"/>
                <w:color w:val="000000"/>
                <w:lang w:eastAsia="ja-JP"/>
              </w:rPr>
            </w:pPr>
          </w:p>
        </w:tc>
      </w:tr>
      <w:tr w:rsidR="00885CDD" w:rsidRPr="00F55AD7" w14:paraId="200BC808" w14:textId="77777777" w:rsidTr="005A08DE">
        <w:trPr>
          <w:cantSplit/>
          <w:jc w:val="center"/>
          <w:ins w:id="598" w:author="Fukuda Takuya" w:date="2021-08-03T17:54:00Z"/>
        </w:trPr>
        <w:tc>
          <w:tcPr>
            <w:tcW w:w="1129" w:type="dxa"/>
            <w:vMerge/>
          </w:tcPr>
          <w:p w14:paraId="1689C300" w14:textId="77777777" w:rsidR="00885CDD" w:rsidRDefault="00885CDD" w:rsidP="005A08DE">
            <w:pPr>
              <w:pStyle w:val="Tabletext"/>
              <w:rPr>
                <w:ins w:id="599" w:author="Fukuda Takuya" w:date="2021-08-03T17:54:00Z"/>
                <w:color w:val="000000"/>
                <w:lang w:eastAsia="ja-JP"/>
              </w:rPr>
            </w:pPr>
          </w:p>
        </w:tc>
        <w:tc>
          <w:tcPr>
            <w:tcW w:w="1418" w:type="dxa"/>
            <w:vMerge/>
          </w:tcPr>
          <w:p w14:paraId="3E0A89E0" w14:textId="77777777" w:rsidR="00885CDD" w:rsidRDefault="00885CDD" w:rsidP="005A08DE">
            <w:pPr>
              <w:pStyle w:val="Tabletext"/>
              <w:rPr>
                <w:ins w:id="600" w:author="Fukuda Takuya" w:date="2021-08-03T17:54:00Z"/>
                <w:color w:val="000000"/>
              </w:rPr>
            </w:pPr>
          </w:p>
        </w:tc>
        <w:tc>
          <w:tcPr>
            <w:tcW w:w="1417" w:type="dxa"/>
          </w:tcPr>
          <w:p w14:paraId="35583D07" w14:textId="77777777" w:rsidR="00885CDD" w:rsidRDefault="00885CDD" w:rsidP="005A08DE">
            <w:pPr>
              <w:pStyle w:val="Tabletext"/>
              <w:rPr>
                <w:ins w:id="601" w:author="Fukuda Takuya" w:date="2021-08-03T17:54:00Z"/>
                <w:color w:val="000000"/>
                <w:lang w:eastAsia="ja-JP"/>
              </w:rPr>
            </w:pPr>
            <w:ins w:id="602" w:author="Fukuda Takuya" w:date="2021-08-03T17:54:00Z">
              <w:r>
                <w:rPr>
                  <w:rFonts w:hint="eastAsia"/>
                  <w:color w:val="000000"/>
                  <w:lang w:eastAsia="ja-JP"/>
                </w:rPr>
                <w:t>A</w:t>
              </w:r>
              <w:r>
                <w:rPr>
                  <w:color w:val="000000"/>
                  <w:lang w:eastAsia="ja-JP"/>
                </w:rPr>
                <w:t>IS</w:t>
              </w:r>
            </w:ins>
          </w:p>
        </w:tc>
        <w:tc>
          <w:tcPr>
            <w:tcW w:w="1134" w:type="dxa"/>
          </w:tcPr>
          <w:p w14:paraId="152A098A" w14:textId="77777777" w:rsidR="00885CDD" w:rsidRDefault="00885CDD" w:rsidP="005A08DE">
            <w:pPr>
              <w:pStyle w:val="Tabletext"/>
              <w:rPr>
                <w:ins w:id="603" w:author="Fukuda Takuya" w:date="2021-08-03T17:54:00Z"/>
                <w:color w:val="000000"/>
              </w:rPr>
            </w:pPr>
            <w:ins w:id="604" w:author="Fukuda Takuya" w:date="2021-08-03T17:54:00Z">
              <w:r>
                <w:rPr>
                  <w:color w:val="000000"/>
                  <w:lang w:eastAsia="ja-JP"/>
                </w:rPr>
                <w:t>SC-AI-010</w:t>
              </w:r>
            </w:ins>
          </w:p>
        </w:tc>
        <w:tc>
          <w:tcPr>
            <w:tcW w:w="1560" w:type="dxa"/>
          </w:tcPr>
          <w:p w14:paraId="08BCBE5D" w14:textId="40A79F3F" w:rsidR="00885CDD" w:rsidRDefault="00885CDD" w:rsidP="005A08DE">
            <w:pPr>
              <w:pStyle w:val="Tabletext"/>
              <w:rPr>
                <w:ins w:id="605" w:author="Fukuda Takuya" w:date="2021-08-03T17:54:00Z"/>
                <w:color w:val="000000"/>
                <w:lang w:eastAsia="ja-JP"/>
              </w:rPr>
            </w:pPr>
            <w:ins w:id="606" w:author="Fukuda Takuya" w:date="2021-08-03T17:54:00Z">
              <w:r>
                <w:rPr>
                  <w:rFonts w:hint="eastAsia"/>
                  <w:color w:val="000000"/>
                  <w:lang w:eastAsia="ja-JP"/>
                </w:rPr>
                <w:t>A</w:t>
              </w:r>
              <w:r>
                <w:rPr>
                  <w:color w:val="000000"/>
                  <w:lang w:eastAsia="ja-JP"/>
                </w:rPr>
                <w:t xml:space="preserve">IS information of the target is </w:t>
              </w:r>
            </w:ins>
            <w:ins w:id="607" w:author="Fukuda Takuya" w:date="2021-08-04T11:23:00Z">
              <w:r w:rsidR="00D4020C">
                <w:rPr>
                  <w:color w:val="000000"/>
                  <w:lang w:eastAsia="ja-JP"/>
                </w:rPr>
                <w:t>appropriate</w:t>
              </w:r>
            </w:ins>
            <w:ins w:id="608" w:author="Fukuda Takuya" w:date="2021-08-03T17:54:00Z">
              <w:r>
                <w:rPr>
                  <w:color w:val="000000"/>
                  <w:lang w:eastAsia="ja-JP"/>
                </w:rPr>
                <w:t>ly presented</w:t>
              </w:r>
            </w:ins>
          </w:p>
        </w:tc>
        <w:tc>
          <w:tcPr>
            <w:tcW w:w="1134" w:type="dxa"/>
          </w:tcPr>
          <w:p w14:paraId="4BDFB759" w14:textId="77777777" w:rsidR="00885CDD" w:rsidRDefault="00885CDD" w:rsidP="005A08DE">
            <w:pPr>
              <w:pStyle w:val="Tabletext"/>
              <w:rPr>
                <w:ins w:id="609" w:author="Fukuda Takuya" w:date="2021-08-03T17:54:00Z"/>
                <w:color w:val="000000"/>
                <w:lang w:eastAsia="ja-JP"/>
              </w:rPr>
            </w:pPr>
            <w:ins w:id="610" w:author="Fukuda Takuya" w:date="2021-08-03T17:54:00Z">
              <w:r>
                <w:rPr>
                  <w:color w:val="000000"/>
                  <w:lang w:eastAsia="ja-JP"/>
                </w:rPr>
                <w:t>Pass</w:t>
              </w:r>
            </w:ins>
          </w:p>
        </w:tc>
        <w:tc>
          <w:tcPr>
            <w:tcW w:w="1134" w:type="dxa"/>
          </w:tcPr>
          <w:p w14:paraId="6089A8B2" w14:textId="77777777" w:rsidR="00885CDD" w:rsidRDefault="00885CDD" w:rsidP="005A08DE">
            <w:pPr>
              <w:pStyle w:val="Tabletext"/>
              <w:rPr>
                <w:ins w:id="611" w:author="Fukuda Takuya" w:date="2021-08-03T17:54:00Z"/>
                <w:color w:val="000000"/>
              </w:rPr>
            </w:pPr>
            <w:ins w:id="612" w:author="Fukuda Takuya" w:date="2021-08-03T17:54:00Z">
              <w:r>
                <w:rPr>
                  <w:lang w:eastAsia="ja-JP"/>
                </w:rPr>
                <w:t>Wim</w:t>
              </w:r>
            </w:ins>
          </w:p>
        </w:tc>
        <w:tc>
          <w:tcPr>
            <w:tcW w:w="1559" w:type="dxa"/>
          </w:tcPr>
          <w:p w14:paraId="1C19ACED" w14:textId="77777777" w:rsidR="00885CDD" w:rsidRDefault="00885CDD" w:rsidP="005A08DE">
            <w:pPr>
              <w:pStyle w:val="Tabletext"/>
              <w:rPr>
                <w:ins w:id="613" w:author="Fukuda Takuya" w:date="2021-08-03T17:54:00Z"/>
                <w:color w:val="000000"/>
                <w:lang w:eastAsia="ja-JP"/>
              </w:rPr>
            </w:pPr>
          </w:p>
        </w:tc>
      </w:tr>
    </w:tbl>
    <w:p w14:paraId="3478E09D" w14:textId="77777777" w:rsidR="00885CDD" w:rsidRPr="00090AA6" w:rsidRDefault="00885CDD" w:rsidP="00090AA6">
      <w:pPr>
        <w:pStyle w:val="BodyText"/>
      </w:pPr>
    </w:p>
    <w:p w14:paraId="29A06212" w14:textId="07926E19" w:rsidR="00090AA6" w:rsidRPr="00090AA6" w:rsidRDefault="00090AA6" w:rsidP="00090AA6">
      <w:pPr>
        <w:pStyle w:val="Heading3"/>
      </w:pPr>
      <w:bookmarkStart w:id="614" w:name="_Toc66289142"/>
      <w:r w:rsidRPr="00090AA6">
        <w:t>Test Procedure</w:t>
      </w:r>
      <w:bookmarkEnd w:id="614"/>
    </w:p>
    <w:p w14:paraId="58E6C5E7" w14:textId="40AF2F44" w:rsidR="00090AA6" w:rsidRPr="00090AA6" w:rsidRDefault="00090AA6" w:rsidP="00090AA6">
      <w:pPr>
        <w:pStyle w:val="BodyText"/>
      </w:pPr>
      <w:r w:rsidRPr="00090AA6">
        <w:t xml:space="preserve">Test procedures should describe how to execute </w:t>
      </w:r>
      <w:ins w:id="615" w:author="Fukuda Takuya" w:date="2021-08-03T13:30:00Z">
        <w:r w:rsidR="005D4C3D">
          <w:t xml:space="preserve">acceptance test for </w:t>
        </w:r>
      </w:ins>
      <w:del w:id="616" w:author="Fukuda Takuya" w:date="2021-08-03T13:30:00Z">
        <w:r w:rsidRPr="00090AA6" w:rsidDel="005D4C3D">
          <w:delText xml:space="preserve">a functional part of the system and/or overall </w:delText>
        </w:r>
      </w:del>
      <w:r w:rsidRPr="00090AA6">
        <w:t>VTS System</w:t>
      </w:r>
      <w:ins w:id="617" w:author="Fukuda Takuya" w:date="2021-08-03T13:30:00Z">
        <w:r w:rsidR="005D4C3D">
          <w:t xml:space="preserve"> or </w:t>
        </w:r>
        <w:r w:rsidR="005D4C3D" w:rsidRPr="005D4C3D">
          <w:t>VTS Equipment</w:t>
        </w:r>
      </w:ins>
      <w:r w:rsidRPr="00090AA6">
        <w:t>. It includes the test:</w:t>
      </w:r>
    </w:p>
    <w:p w14:paraId="284302EA" w14:textId="77777777" w:rsidR="00090AA6" w:rsidRPr="00090AA6" w:rsidRDefault="00090AA6" w:rsidP="00090AA6">
      <w:pPr>
        <w:pStyle w:val="Bullet1"/>
      </w:pPr>
      <w:proofErr w:type="gramStart"/>
      <w:r w:rsidRPr="00090AA6">
        <w:t>Scope;</w:t>
      </w:r>
      <w:proofErr w:type="gramEnd"/>
    </w:p>
    <w:p w14:paraId="2DD3963D" w14:textId="77777777" w:rsidR="00090AA6" w:rsidRPr="00090AA6" w:rsidRDefault="00090AA6" w:rsidP="00090AA6">
      <w:pPr>
        <w:pStyle w:val="Bullet1"/>
      </w:pPr>
      <w:r w:rsidRPr="00090AA6">
        <w:t xml:space="preserve">Type of </w:t>
      </w:r>
      <w:proofErr w:type="gramStart"/>
      <w:r w:rsidRPr="00090AA6">
        <w:t>test;</w:t>
      </w:r>
      <w:proofErr w:type="gramEnd"/>
    </w:p>
    <w:p w14:paraId="293763B9" w14:textId="77777777" w:rsidR="00090AA6" w:rsidRPr="00090AA6" w:rsidRDefault="00090AA6" w:rsidP="00090AA6">
      <w:pPr>
        <w:pStyle w:val="Bullet1"/>
      </w:pPr>
      <w:proofErr w:type="gramStart"/>
      <w:r w:rsidRPr="00090AA6">
        <w:t>Functionality;</w:t>
      </w:r>
      <w:proofErr w:type="gramEnd"/>
    </w:p>
    <w:p w14:paraId="4CF98793" w14:textId="77777777" w:rsidR="00090AA6" w:rsidRPr="00090AA6" w:rsidRDefault="00090AA6" w:rsidP="00090AA6">
      <w:pPr>
        <w:pStyle w:val="Bullet1"/>
      </w:pPr>
      <w:proofErr w:type="gramStart"/>
      <w:r w:rsidRPr="00090AA6">
        <w:t>Capacity;</w:t>
      </w:r>
      <w:proofErr w:type="gramEnd"/>
    </w:p>
    <w:p w14:paraId="1BD2E44D" w14:textId="77777777" w:rsidR="00090AA6" w:rsidRPr="00090AA6" w:rsidRDefault="00090AA6" w:rsidP="00090AA6">
      <w:pPr>
        <w:pStyle w:val="Bullet1"/>
      </w:pPr>
      <w:proofErr w:type="gramStart"/>
      <w:r w:rsidRPr="00090AA6">
        <w:lastRenderedPageBreak/>
        <w:t>Compliance;</w:t>
      </w:r>
      <w:proofErr w:type="gramEnd"/>
    </w:p>
    <w:p w14:paraId="048D25E8" w14:textId="77777777" w:rsidR="00090AA6" w:rsidRPr="00090AA6" w:rsidRDefault="00090AA6" w:rsidP="00090AA6">
      <w:pPr>
        <w:pStyle w:val="Bullet1"/>
      </w:pPr>
      <w:proofErr w:type="gramStart"/>
      <w:r w:rsidRPr="00090AA6">
        <w:t>Stress;</w:t>
      </w:r>
      <w:proofErr w:type="gramEnd"/>
    </w:p>
    <w:p w14:paraId="35F3F725" w14:textId="77777777" w:rsidR="00090AA6" w:rsidRPr="00090AA6" w:rsidRDefault="00090AA6" w:rsidP="00090AA6">
      <w:pPr>
        <w:pStyle w:val="Bullet1"/>
      </w:pPr>
      <w:proofErr w:type="gramStart"/>
      <w:r w:rsidRPr="00090AA6">
        <w:t>Security;</w:t>
      </w:r>
      <w:proofErr w:type="gramEnd"/>
    </w:p>
    <w:p w14:paraId="6B5D1351" w14:textId="77777777" w:rsidR="00090AA6" w:rsidRPr="00090AA6" w:rsidRDefault="00090AA6" w:rsidP="00090AA6">
      <w:pPr>
        <w:pStyle w:val="Bullet1"/>
      </w:pPr>
      <w:r w:rsidRPr="00090AA6">
        <w:t xml:space="preserve">Test conditions, equipment, and </w:t>
      </w:r>
      <w:proofErr w:type="gramStart"/>
      <w:r w:rsidRPr="00090AA6">
        <w:t>environments;</w:t>
      </w:r>
      <w:proofErr w:type="gramEnd"/>
    </w:p>
    <w:p w14:paraId="6CBAF233" w14:textId="77777777" w:rsidR="00090AA6" w:rsidRPr="00090AA6" w:rsidRDefault="00090AA6" w:rsidP="00090AA6">
      <w:pPr>
        <w:pStyle w:val="Bullet1"/>
      </w:pPr>
      <w:r w:rsidRPr="00090AA6">
        <w:t xml:space="preserve">Test </w:t>
      </w:r>
      <w:proofErr w:type="gramStart"/>
      <w:r w:rsidRPr="00090AA6">
        <w:t>methods;</w:t>
      </w:r>
      <w:proofErr w:type="gramEnd"/>
    </w:p>
    <w:p w14:paraId="5AEA7E65" w14:textId="77777777" w:rsidR="00090AA6" w:rsidRPr="00090AA6" w:rsidRDefault="00090AA6" w:rsidP="00090AA6">
      <w:pPr>
        <w:pStyle w:val="Bullet1"/>
      </w:pPr>
      <w:r w:rsidRPr="00090AA6">
        <w:t>Acceptance Criteria (if not maintained separately</w:t>
      </w:r>
      <w:proofErr w:type="gramStart"/>
      <w:r w:rsidRPr="00090AA6">
        <w:t>);</w:t>
      </w:r>
      <w:proofErr w:type="gramEnd"/>
    </w:p>
    <w:p w14:paraId="70FFC9DF" w14:textId="77777777" w:rsidR="00090AA6" w:rsidRPr="00090AA6" w:rsidRDefault="00090AA6" w:rsidP="00090AA6">
      <w:pPr>
        <w:pStyle w:val="Bullet1"/>
      </w:pPr>
      <w:r w:rsidRPr="00090AA6">
        <w:t>Expected outcomes (</w:t>
      </w:r>
      <w:proofErr w:type="gramStart"/>
      <w:r w:rsidRPr="00090AA6">
        <w:t>e.g.</w:t>
      </w:r>
      <w:proofErr w:type="gramEnd"/>
      <w:r w:rsidRPr="00090AA6">
        <w:t xml:space="preserve"> test measurement result and log file); and </w:t>
      </w:r>
    </w:p>
    <w:p w14:paraId="1FF06068" w14:textId="77777777" w:rsidR="00090AA6" w:rsidRPr="00090AA6" w:rsidRDefault="00090AA6" w:rsidP="00090AA6">
      <w:pPr>
        <w:pStyle w:val="Bullet1"/>
      </w:pPr>
      <w:r w:rsidRPr="00090AA6">
        <w:t xml:space="preserve">Test </w:t>
      </w:r>
      <w:proofErr w:type="gramStart"/>
      <w:r w:rsidRPr="00090AA6">
        <w:t>scenario’s;</w:t>
      </w:r>
      <w:proofErr w:type="gramEnd"/>
      <w:r w:rsidRPr="00090AA6">
        <w:t xml:space="preserve"> describing the different scenario’s used in demonstrating a Requirement. </w:t>
      </w:r>
    </w:p>
    <w:p w14:paraId="71839E34" w14:textId="77777777" w:rsidR="00E04F37" w:rsidRDefault="00E04F37" w:rsidP="00090AA6">
      <w:pPr>
        <w:pStyle w:val="BodyText"/>
        <w:rPr>
          <w:ins w:id="618" w:author="Fukuda Takuya" w:date="2021-07-01T17:40:00Z"/>
        </w:rPr>
      </w:pPr>
    </w:p>
    <w:p w14:paraId="63AF3AF0" w14:textId="4B6B6161" w:rsidR="00090AA6" w:rsidRPr="00090AA6" w:rsidRDefault="00090AA6" w:rsidP="00090AA6">
      <w:pPr>
        <w:pStyle w:val="BodyText"/>
      </w:pPr>
      <w:r w:rsidRPr="00090AA6">
        <w:t>The basic test methodologies applicable to system acceptance may include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090AA6" w:rsidRPr="00090AA6" w14:paraId="1D80B167" w14:textId="77777777" w:rsidTr="00BA3F30">
        <w:tc>
          <w:tcPr>
            <w:tcW w:w="1821" w:type="dxa"/>
          </w:tcPr>
          <w:p w14:paraId="2510D295" w14:textId="77777777" w:rsidR="00090AA6" w:rsidRPr="00090AA6" w:rsidRDefault="00090AA6" w:rsidP="00090AA6">
            <w:pPr>
              <w:pStyle w:val="BodyText"/>
              <w:rPr>
                <w:b/>
              </w:rPr>
            </w:pPr>
            <w:r w:rsidRPr="00090AA6">
              <w:t>Inspection</w:t>
            </w:r>
          </w:p>
        </w:tc>
        <w:tc>
          <w:tcPr>
            <w:tcW w:w="425" w:type="dxa"/>
          </w:tcPr>
          <w:p w14:paraId="116B6B15" w14:textId="77777777" w:rsidR="00090AA6" w:rsidRPr="00090AA6" w:rsidRDefault="00090AA6" w:rsidP="00090AA6">
            <w:pPr>
              <w:pStyle w:val="BodyText"/>
            </w:pPr>
            <w:r w:rsidRPr="00090AA6">
              <w:t>–</w:t>
            </w:r>
          </w:p>
        </w:tc>
        <w:tc>
          <w:tcPr>
            <w:tcW w:w="7796" w:type="dxa"/>
          </w:tcPr>
          <w:p w14:paraId="60F7CD02" w14:textId="77777777" w:rsidR="00090AA6" w:rsidRPr="00090AA6" w:rsidRDefault="00090AA6" w:rsidP="00090AA6">
            <w:pPr>
              <w:pStyle w:val="BodyText"/>
            </w:pPr>
            <w:r w:rsidRPr="00090AA6">
              <w:t>Inspection determines acceptance by whether the system is in proper condition and right quantity involving examination and observation (</w:t>
            </w:r>
            <w:proofErr w:type="gramStart"/>
            <w:r w:rsidRPr="00090AA6">
              <w:t>e.g.</w:t>
            </w:r>
            <w:proofErr w:type="gramEnd"/>
            <w:r w:rsidRPr="00090AA6">
              <w:t xml:space="preserve"> paint colour, weight, physical dimensions, etc.);</w:t>
            </w:r>
          </w:p>
        </w:tc>
      </w:tr>
      <w:tr w:rsidR="00090AA6" w:rsidRPr="00090AA6" w14:paraId="72B504C4" w14:textId="77777777" w:rsidTr="00BA3F30">
        <w:tc>
          <w:tcPr>
            <w:tcW w:w="1821" w:type="dxa"/>
          </w:tcPr>
          <w:p w14:paraId="6D227091" w14:textId="77777777" w:rsidR="00090AA6" w:rsidRPr="00090AA6" w:rsidRDefault="00090AA6" w:rsidP="00090AA6">
            <w:pPr>
              <w:pStyle w:val="BodyText"/>
              <w:rPr>
                <w:b/>
              </w:rPr>
            </w:pPr>
            <w:r w:rsidRPr="00090AA6">
              <w:t>Similarity</w:t>
            </w:r>
          </w:p>
        </w:tc>
        <w:tc>
          <w:tcPr>
            <w:tcW w:w="425" w:type="dxa"/>
          </w:tcPr>
          <w:p w14:paraId="5D4554B3" w14:textId="77777777" w:rsidR="00090AA6" w:rsidRPr="00090AA6" w:rsidRDefault="00090AA6" w:rsidP="00090AA6">
            <w:pPr>
              <w:pStyle w:val="BodyText"/>
            </w:pPr>
            <w:r w:rsidRPr="00090AA6">
              <w:t>–</w:t>
            </w:r>
          </w:p>
        </w:tc>
        <w:tc>
          <w:tcPr>
            <w:tcW w:w="7796" w:type="dxa"/>
          </w:tcPr>
          <w:p w14:paraId="47CF31C4" w14:textId="77777777" w:rsidR="00090AA6" w:rsidRPr="00090AA6" w:rsidRDefault="00090AA6" w:rsidP="00090AA6">
            <w:pPr>
              <w:pStyle w:val="BodyText"/>
            </w:pPr>
            <w:r w:rsidRPr="00090AA6">
              <w:t>Similarity determines acceptance by whether the system is modified or similar to an existing accepted system. It needs to be a similar system and/or system architecture.</w:t>
            </w:r>
          </w:p>
        </w:tc>
      </w:tr>
      <w:tr w:rsidR="00090AA6" w:rsidRPr="00090AA6" w14:paraId="6804C74B" w14:textId="77777777" w:rsidTr="00BA3F30">
        <w:tc>
          <w:tcPr>
            <w:tcW w:w="1821" w:type="dxa"/>
          </w:tcPr>
          <w:p w14:paraId="2584C7DE" w14:textId="77777777" w:rsidR="00090AA6" w:rsidRPr="00090AA6" w:rsidRDefault="00090AA6" w:rsidP="00090AA6">
            <w:pPr>
              <w:pStyle w:val="BodyText"/>
              <w:rPr>
                <w:b/>
              </w:rPr>
            </w:pPr>
            <w:r w:rsidRPr="00090AA6">
              <w:t>Analysis:</w:t>
            </w:r>
          </w:p>
        </w:tc>
        <w:tc>
          <w:tcPr>
            <w:tcW w:w="425" w:type="dxa"/>
          </w:tcPr>
          <w:p w14:paraId="71F46271" w14:textId="77777777" w:rsidR="00090AA6" w:rsidRPr="00090AA6" w:rsidRDefault="00090AA6" w:rsidP="00090AA6">
            <w:pPr>
              <w:pStyle w:val="BodyText"/>
            </w:pPr>
            <w:r w:rsidRPr="00090AA6">
              <w:t>–</w:t>
            </w:r>
          </w:p>
        </w:tc>
        <w:tc>
          <w:tcPr>
            <w:tcW w:w="7796" w:type="dxa"/>
          </w:tcPr>
          <w:p w14:paraId="47717E3D" w14:textId="77777777" w:rsidR="00090AA6" w:rsidRPr="00090AA6" w:rsidRDefault="00090AA6" w:rsidP="00090AA6">
            <w:pPr>
              <w:pStyle w:val="BodyTex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p>
        </w:tc>
      </w:tr>
      <w:tr w:rsidR="00090AA6" w:rsidRPr="00090AA6" w14:paraId="1AB956F0" w14:textId="77777777" w:rsidTr="00BA3F30">
        <w:tc>
          <w:tcPr>
            <w:tcW w:w="1821" w:type="dxa"/>
          </w:tcPr>
          <w:p w14:paraId="1A5E7FFC" w14:textId="77777777" w:rsidR="00090AA6" w:rsidRPr="00090AA6" w:rsidRDefault="00090AA6" w:rsidP="00090AA6">
            <w:pPr>
              <w:pStyle w:val="BodyText"/>
              <w:rPr>
                <w:b/>
              </w:rPr>
            </w:pPr>
            <w:r w:rsidRPr="00090AA6">
              <w:t>Demonstration</w:t>
            </w:r>
          </w:p>
        </w:tc>
        <w:tc>
          <w:tcPr>
            <w:tcW w:w="425" w:type="dxa"/>
          </w:tcPr>
          <w:p w14:paraId="3660A410" w14:textId="77777777" w:rsidR="00090AA6" w:rsidRPr="00090AA6" w:rsidRDefault="00090AA6" w:rsidP="00090AA6">
            <w:pPr>
              <w:pStyle w:val="BodyText"/>
            </w:pPr>
            <w:r w:rsidRPr="00090AA6">
              <w:t>–</w:t>
            </w:r>
          </w:p>
        </w:tc>
        <w:tc>
          <w:tcPr>
            <w:tcW w:w="7796" w:type="dxa"/>
          </w:tcPr>
          <w:p w14:paraId="3482D886" w14:textId="77777777" w:rsidR="00090AA6" w:rsidRPr="00090AA6" w:rsidRDefault="00090AA6" w:rsidP="00090AA6">
            <w:pPr>
              <w:pStyle w:val="BodyTex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w:t>
            </w:r>
            <w:proofErr w:type="gramStart"/>
            <w:r w:rsidRPr="00090AA6">
              <w:t>e.g.</w:t>
            </w:r>
            <w:proofErr w:type="gramEnd"/>
            <w:r w:rsidRPr="00090AA6">
              <w:t xml:space="preserve"> mean time to repair, average power consumption, etc.) or test item is a partial system of a larger system (e.g. replace or repair of system module).</w:t>
            </w:r>
          </w:p>
        </w:tc>
      </w:tr>
      <w:tr w:rsidR="00090AA6" w:rsidRPr="00090AA6" w14:paraId="32618788" w14:textId="77777777" w:rsidTr="00BA3F30">
        <w:tc>
          <w:tcPr>
            <w:tcW w:w="1821" w:type="dxa"/>
          </w:tcPr>
          <w:p w14:paraId="5348E8E3" w14:textId="77777777" w:rsidR="00090AA6" w:rsidRPr="00090AA6" w:rsidRDefault="00090AA6" w:rsidP="00090AA6">
            <w:pPr>
              <w:pStyle w:val="BodyText"/>
              <w:rPr>
                <w:b/>
              </w:rPr>
            </w:pPr>
            <w:r w:rsidRPr="00090AA6">
              <w:t>Verification:</w:t>
            </w:r>
          </w:p>
        </w:tc>
        <w:tc>
          <w:tcPr>
            <w:tcW w:w="425" w:type="dxa"/>
          </w:tcPr>
          <w:p w14:paraId="2F1B330B" w14:textId="05302E3D" w:rsidR="00090AA6" w:rsidRPr="00090AA6" w:rsidRDefault="00E60E62" w:rsidP="00090AA6">
            <w:pPr>
              <w:pStyle w:val="BodyText"/>
            </w:pPr>
            <w:ins w:id="619" w:author="Fukuda Takuya" w:date="2021-08-03T16:20:00Z">
              <w:r w:rsidRPr="00090AA6">
                <w:t>–</w:t>
              </w:r>
            </w:ins>
          </w:p>
        </w:tc>
        <w:tc>
          <w:tcPr>
            <w:tcW w:w="7796" w:type="dxa"/>
          </w:tcPr>
          <w:p w14:paraId="4181FA06" w14:textId="61E1AD52" w:rsidR="00090AA6" w:rsidRPr="00090AA6" w:rsidRDefault="00090AA6" w:rsidP="00090AA6">
            <w:pPr>
              <w:pStyle w:val="BodyText"/>
            </w:pPr>
            <w:del w:id="620" w:author="Fukuda Takuya" w:date="2021-07-01T17:41:00Z">
              <w:r w:rsidRPr="00090AA6" w:rsidDel="00E04F37">
                <w:delText xml:space="preserve">The </w:delText>
              </w:r>
            </w:del>
            <w:r w:rsidRPr="00090AA6">
              <w:t xml:space="preserve">Verification is an action to confirm an item’s operability, supportability, or performance capability. Verification </w:t>
            </w:r>
            <w:del w:id="621" w:author="Fukuda Takuya" w:date="2021-07-01T17:41:00Z">
              <w:r w:rsidRPr="00090AA6" w:rsidDel="00E04F37">
                <w:delText>is often occurred</w:delText>
              </w:r>
            </w:del>
            <w:ins w:id="622" w:author="Fukuda Takuya" w:date="2021-07-01T17:41:00Z">
              <w:r w:rsidR="00E04F37">
                <w:t>often occurs</w:t>
              </w:r>
            </w:ins>
            <w:r w:rsidRPr="00090AA6">
              <w:t xml:space="preserve"> under controlled conditions, which is real or simulated, and uses special test equipment or instrumentation to obtain very accurate quantitative data for analysis.</w:t>
            </w:r>
          </w:p>
        </w:tc>
      </w:tr>
      <w:tr w:rsidR="00090AA6" w:rsidRPr="00090AA6" w14:paraId="1EE6C01F" w14:textId="77777777" w:rsidTr="00BA3F30">
        <w:tc>
          <w:tcPr>
            <w:tcW w:w="1821" w:type="dxa"/>
          </w:tcPr>
          <w:p w14:paraId="62992D98" w14:textId="77777777" w:rsidR="00090AA6" w:rsidRPr="00090AA6" w:rsidRDefault="00090AA6" w:rsidP="00090AA6">
            <w:pPr>
              <w:pStyle w:val="BodyText"/>
              <w:rPr>
                <w:b/>
              </w:rPr>
            </w:pPr>
            <w:r w:rsidRPr="00090AA6">
              <w:t>Operational Trial</w:t>
            </w:r>
          </w:p>
        </w:tc>
        <w:tc>
          <w:tcPr>
            <w:tcW w:w="425" w:type="dxa"/>
          </w:tcPr>
          <w:p w14:paraId="2976FB1C" w14:textId="77777777" w:rsidR="00090AA6" w:rsidRPr="00090AA6" w:rsidRDefault="00090AA6" w:rsidP="00090AA6">
            <w:pPr>
              <w:pStyle w:val="BodyText"/>
            </w:pPr>
            <w:r w:rsidRPr="00090AA6">
              <w:t>–</w:t>
            </w:r>
          </w:p>
        </w:tc>
        <w:tc>
          <w:tcPr>
            <w:tcW w:w="7796" w:type="dxa"/>
          </w:tcPr>
          <w:p w14:paraId="548C214F" w14:textId="77777777" w:rsidR="00090AA6" w:rsidRPr="00090AA6" w:rsidRDefault="00090AA6" w:rsidP="00090AA6">
            <w:pPr>
              <w:pStyle w:val="BodyText"/>
            </w:pPr>
            <w:r w:rsidRPr="00090AA6">
              <w:t>Operational Trial is a period to demonstrate system performance and reliability.</w:t>
            </w:r>
          </w:p>
        </w:tc>
      </w:tr>
      <w:tr w:rsidR="00090AA6" w:rsidRPr="00090AA6" w14:paraId="7C8B25DF" w14:textId="77777777" w:rsidTr="00BA3F30">
        <w:tc>
          <w:tcPr>
            <w:tcW w:w="1821" w:type="dxa"/>
          </w:tcPr>
          <w:p w14:paraId="156538BC" w14:textId="77777777" w:rsidR="00090AA6" w:rsidRPr="00090AA6" w:rsidRDefault="00090AA6" w:rsidP="00090AA6">
            <w:pPr>
              <w:pStyle w:val="BodyText"/>
              <w:rPr>
                <w:b/>
              </w:rPr>
            </w:pPr>
            <w:r w:rsidRPr="00090AA6">
              <w:t>Certification</w:t>
            </w:r>
          </w:p>
        </w:tc>
        <w:tc>
          <w:tcPr>
            <w:tcW w:w="425" w:type="dxa"/>
          </w:tcPr>
          <w:p w14:paraId="673E451C" w14:textId="77777777" w:rsidR="00090AA6" w:rsidRPr="00090AA6" w:rsidRDefault="00090AA6" w:rsidP="00090AA6">
            <w:pPr>
              <w:pStyle w:val="BodyText"/>
            </w:pPr>
            <w:r w:rsidRPr="00090AA6">
              <w:t>–</w:t>
            </w:r>
          </w:p>
        </w:tc>
        <w:tc>
          <w:tcPr>
            <w:tcW w:w="7796" w:type="dxa"/>
          </w:tcPr>
          <w:p w14:paraId="5AEE2195" w14:textId="77777777" w:rsidR="00090AA6" w:rsidRPr="00090AA6" w:rsidRDefault="00090AA6" w:rsidP="00090AA6">
            <w:pPr>
              <w:pStyle w:val="BodyText"/>
            </w:pPr>
            <w:r w:rsidRPr="00090AA6">
              <w:t>Certification is a written assurance that the product can perform its assigned functions by legal or industrial standards. (</w:t>
            </w:r>
            <w:proofErr w:type="gramStart"/>
            <w:r w:rsidRPr="00090AA6">
              <w:t>e.g.</w:t>
            </w:r>
            <w:proofErr w:type="gramEnd"/>
            <w:r w:rsidRPr="00090AA6">
              <w:t xml:space="preserve"> CE certification, UL certification, etc.)</w:t>
            </w:r>
          </w:p>
        </w:tc>
      </w:tr>
    </w:tbl>
    <w:p w14:paraId="63829F3E" w14:textId="24F122C5" w:rsidR="00FD6908" w:rsidRDefault="00FD6908" w:rsidP="00BA3F30">
      <w:pPr>
        <w:pStyle w:val="Heading3"/>
        <w:spacing w:line="216" w:lineRule="atLeast"/>
      </w:pPr>
      <w:bookmarkStart w:id="623" w:name="_Toc63865048"/>
      <w:bookmarkStart w:id="624" w:name="_Toc66289143"/>
      <w:commentRangeStart w:id="625"/>
      <w:r>
        <w:t>Test script</w:t>
      </w:r>
      <w:commentRangeEnd w:id="625"/>
      <w:r>
        <w:rPr>
          <w:rStyle w:val="CommentReference"/>
          <w:rFonts w:asciiTheme="minorHAnsi" w:eastAsia="MS Mincho" w:hAnsiTheme="minorHAnsi" w:cstheme="minorBidi"/>
          <w:b w:val="0"/>
          <w:bCs w:val="0"/>
          <w:smallCaps w:val="0"/>
          <w:color w:val="auto"/>
        </w:rPr>
        <w:commentReference w:id="625"/>
      </w:r>
      <w:bookmarkEnd w:id="623"/>
      <w:bookmarkEnd w:id="624"/>
    </w:p>
    <w:p w14:paraId="71079650" w14:textId="5CC86566" w:rsidR="00FD6908" w:rsidRPr="00E04F37" w:rsidDel="00E04F37" w:rsidRDefault="00E04F37">
      <w:pPr>
        <w:pStyle w:val="BodyText"/>
        <w:rPr>
          <w:del w:id="626" w:author="Fukuda Takuya" w:date="2021-07-01T17:56:00Z"/>
          <w:rPrChange w:id="627" w:author="Fukuda Takuya" w:date="2021-07-01T17:56:00Z">
            <w:rPr>
              <w:del w:id="628" w:author="Fukuda Takuya" w:date="2021-07-01T17:56:00Z"/>
              <w:highlight w:val="yellow"/>
            </w:rPr>
          </w:rPrChange>
        </w:rPr>
      </w:pPr>
      <w:ins w:id="629" w:author="Fukuda Takuya" w:date="2021-07-01T17:42:00Z">
        <w:r w:rsidRPr="00E04F37">
          <w:rPr>
            <w:rPrChange w:id="630" w:author="Fukuda Takuya" w:date="2021-07-01T17:56:00Z">
              <w:rPr>
                <w:highlight w:val="yellow"/>
                <w:lang w:eastAsia="ja-JP"/>
              </w:rPr>
            </w:rPrChange>
          </w:rPr>
          <w:t xml:space="preserve">The test script </w:t>
        </w:r>
      </w:ins>
      <w:ins w:id="631" w:author="Fukuda Takuya" w:date="2021-07-02T14:32:00Z">
        <w:r w:rsidR="00D6659E">
          <w:t>is the most detailed documenta</w:t>
        </w:r>
      </w:ins>
      <w:ins w:id="632" w:author="Fukuda Takuya" w:date="2021-07-02T14:33:00Z">
        <w:r w:rsidR="00D6659E">
          <w:t xml:space="preserve">tion in </w:t>
        </w:r>
      </w:ins>
      <w:ins w:id="633" w:author="Fukuda Takuya" w:date="2021-07-02T15:44:00Z">
        <w:r w:rsidR="00D6659E">
          <w:t xml:space="preserve">acceptance </w:t>
        </w:r>
      </w:ins>
      <w:ins w:id="634" w:author="Fukuda Takuya" w:date="2021-07-02T14:33:00Z">
        <w:r w:rsidR="00D6659E">
          <w:t xml:space="preserve">testing and is a line-by-line description </w:t>
        </w:r>
      </w:ins>
      <w:ins w:id="635" w:author="Fukuda Takuya" w:date="2021-07-02T14:34:00Z">
        <w:r w:rsidR="00D6659E">
          <w:t xml:space="preserve">of all plans, </w:t>
        </w:r>
        <w:proofErr w:type="gramStart"/>
        <w:r w:rsidR="00D6659E">
          <w:t>actions</w:t>
        </w:r>
        <w:proofErr w:type="gramEnd"/>
        <w:r w:rsidR="00D6659E">
          <w:t xml:space="preserve"> and data </w:t>
        </w:r>
      </w:ins>
      <w:del w:id="636" w:author="Fukuda Takuya" w:date="2021-07-02T14:35:00Z">
        <w:r w:rsidR="00FD6908" w:rsidRPr="00E04F37" w:rsidDel="00D6659E">
          <w:rPr>
            <w:rPrChange w:id="637" w:author="Fukuda Takuya" w:date="2021-07-01T17:56:00Z">
              <w:rPr>
                <w:highlight w:val="yellow"/>
              </w:rPr>
            </w:rPrChange>
          </w:rPr>
          <w:delText>describ</w:delText>
        </w:r>
      </w:del>
      <w:del w:id="638" w:author="Fukuda Takuya" w:date="2021-07-01T17:42:00Z">
        <w:r w:rsidR="00FD6908" w:rsidRPr="00E04F37" w:rsidDel="00E04F37">
          <w:rPr>
            <w:rPrChange w:id="639" w:author="Fukuda Takuya" w:date="2021-07-01T17:56:00Z">
              <w:rPr>
                <w:highlight w:val="yellow"/>
              </w:rPr>
            </w:rPrChange>
          </w:rPr>
          <w:delText>ing</w:delText>
        </w:r>
      </w:del>
      <w:del w:id="640" w:author="Fukuda Takuya" w:date="2021-07-02T14:35:00Z">
        <w:r w:rsidR="00FD6908" w:rsidRPr="00E04F37" w:rsidDel="00D6659E">
          <w:rPr>
            <w:rPrChange w:id="641" w:author="Fukuda Takuya" w:date="2021-07-01T17:56:00Z">
              <w:rPr>
                <w:highlight w:val="yellow"/>
              </w:rPr>
            </w:rPrChange>
          </w:rPr>
          <w:delText xml:space="preserve"> the </w:delText>
        </w:r>
      </w:del>
      <w:ins w:id="642" w:author="Fukuda Takuya" w:date="2021-07-01T17:45:00Z">
        <w:r w:rsidRPr="00E04F37">
          <w:rPr>
            <w:rPrChange w:id="643" w:author="Fukuda Takuya" w:date="2021-07-01T17:56:00Z">
              <w:rPr>
                <w:highlight w:val="yellow"/>
              </w:rPr>
            </w:rPrChange>
          </w:rPr>
          <w:t>to</w:t>
        </w:r>
      </w:ins>
      <w:del w:id="644" w:author="Fukuda Takuya" w:date="2021-07-01T17:45:00Z">
        <w:r w:rsidR="00FD6908" w:rsidRPr="00E04F37" w:rsidDel="00E04F37">
          <w:rPr>
            <w:rPrChange w:id="645" w:author="Fukuda Takuya" w:date="2021-07-01T17:56:00Z">
              <w:rPr>
                <w:highlight w:val="yellow"/>
              </w:rPr>
            </w:rPrChange>
          </w:rPr>
          <w:delText xml:space="preserve">tests </w:delText>
        </w:r>
      </w:del>
      <w:del w:id="646" w:author="Fukuda Takuya" w:date="2021-07-01T17:42:00Z">
        <w:r w:rsidR="00FD6908" w:rsidRPr="00E04F37" w:rsidDel="00E04F37">
          <w:rPr>
            <w:rPrChange w:id="647" w:author="Fukuda Takuya" w:date="2021-07-01T17:56:00Z">
              <w:rPr>
                <w:highlight w:val="yellow"/>
              </w:rPr>
            </w:rPrChange>
          </w:rPr>
          <w:delText>(if applicable)</w:delText>
        </w:r>
      </w:del>
      <w:del w:id="648" w:author="Fukuda Takuya" w:date="2021-07-01T17:43:00Z">
        <w:r w:rsidR="00FD6908" w:rsidRPr="00E04F37" w:rsidDel="00E04F37">
          <w:rPr>
            <w:rPrChange w:id="649" w:author="Fukuda Takuya" w:date="2021-07-01T17:56:00Z">
              <w:rPr>
                <w:highlight w:val="yellow"/>
              </w:rPr>
            </w:rPrChange>
          </w:rPr>
          <w:delText xml:space="preserve"> to be</w:delText>
        </w:r>
      </w:del>
      <w:r w:rsidR="00FD6908" w:rsidRPr="00E04F37">
        <w:rPr>
          <w:rPrChange w:id="650" w:author="Fukuda Takuya" w:date="2021-07-01T17:56:00Z">
            <w:rPr>
              <w:highlight w:val="yellow"/>
            </w:rPr>
          </w:rPrChange>
        </w:rPr>
        <w:t xml:space="preserve"> execute</w:t>
      </w:r>
      <w:ins w:id="651" w:author="Fukuda Takuya" w:date="2021-07-01T17:45:00Z">
        <w:r w:rsidRPr="00E04F37">
          <w:rPr>
            <w:rPrChange w:id="652" w:author="Fukuda Takuya" w:date="2021-07-01T17:56:00Z">
              <w:rPr>
                <w:highlight w:val="yellow"/>
              </w:rPr>
            </w:rPrChange>
          </w:rPr>
          <w:t xml:space="preserve"> the acceptance tests</w:t>
        </w:r>
      </w:ins>
      <w:ins w:id="653" w:author="Fukuda Takuya" w:date="2021-07-02T14:35:00Z">
        <w:r w:rsidR="00D6659E">
          <w:t xml:space="preserve">. </w:t>
        </w:r>
      </w:ins>
      <w:del w:id="654" w:author="Fukuda Takuya" w:date="2021-07-01T17:45:00Z">
        <w:r w:rsidR="00FD6908" w:rsidRPr="00E04F37" w:rsidDel="00E04F37">
          <w:rPr>
            <w:rPrChange w:id="655" w:author="Fukuda Takuya" w:date="2021-07-01T17:56:00Z">
              <w:rPr>
                <w:highlight w:val="yellow"/>
              </w:rPr>
            </w:rPrChange>
          </w:rPr>
          <w:delText>d</w:delText>
        </w:r>
      </w:del>
      <w:del w:id="656" w:author="Fukuda Takuya" w:date="2021-07-01T17:43:00Z">
        <w:r w:rsidR="00FD6908" w:rsidRPr="00E04F37" w:rsidDel="00E04F37">
          <w:rPr>
            <w:rPrChange w:id="657" w:author="Fukuda Takuya" w:date="2021-07-01T17:56:00Z">
              <w:rPr>
                <w:highlight w:val="yellow"/>
              </w:rPr>
            </w:rPrChange>
          </w:rPr>
          <w:delText xml:space="preserve"> and the order in which they are executed </w:delText>
        </w:r>
      </w:del>
      <w:del w:id="658" w:author="Fukuda Takuya" w:date="2021-07-02T14:35:00Z">
        <w:r w:rsidR="00FD6908" w:rsidRPr="00E04F37" w:rsidDel="00D6659E">
          <w:rPr>
            <w:rPrChange w:id="659" w:author="Fukuda Takuya" w:date="2021-07-01T17:56:00Z">
              <w:rPr>
                <w:highlight w:val="yellow"/>
              </w:rPr>
            </w:rPrChange>
          </w:rPr>
          <w:delText xml:space="preserve">step by step </w:delText>
        </w:r>
      </w:del>
      <w:ins w:id="660" w:author="Fukuda Takuya" w:date="2021-07-02T14:36:00Z">
        <w:r w:rsidR="00D6659E">
          <w:t xml:space="preserve">The </w:t>
        </w:r>
      </w:ins>
      <w:ins w:id="661" w:author="Fukuda Takuya" w:date="2021-07-14T16:36:00Z">
        <w:r w:rsidR="008D66BB">
          <w:rPr>
            <w:rFonts w:hint="eastAsia"/>
            <w:lang w:eastAsia="ja-JP"/>
          </w:rPr>
          <w:t>t</w:t>
        </w:r>
        <w:r w:rsidR="008D66BB">
          <w:rPr>
            <w:lang w:eastAsia="ja-JP"/>
          </w:rPr>
          <w:t xml:space="preserve">est </w:t>
        </w:r>
      </w:ins>
      <w:ins w:id="662" w:author="Fukuda Takuya" w:date="2021-07-02T14:36:00Z">
        <w:r w:rsidR="00D6659E">
          <w:t xml:space="preserve">script typically has steps </w:t>
        </w:r>
      </w:ins>
      <w:ins w:id="663" w:author="Fukuda Takuya" w:date="2021-07-02T14:37:00Z">
        <w:r w:rsidR="00D6659E">
          <w:t>that</w:t>
        </w:r>
      </w:ins>
      <w:ins w:id="664" w:author="Fukuda Takuya" w:date="2021-07-02T14:36:00Z">
        <w:r w:rsidR="00D6659E">
          <w:t xml:space="preserve"> try to</w:t>
        </w:r>
      </w:ins>
      <w:ins w:id="665" w:author="Fukuda Takuya" w:date="2021-07-02T14:37:00Z">
        <w:r w:rsidR="00D6659E">
          <w:t xml:space="preserve"> describe the planned test </w:t>
        </w:r>
      </w:ins>
      <w:ins w:id="666" w:author="Fukuda Takuya" w:date="2021-07-02T14:38:00Z">
        <w:r w:rsidR="00D6659E">
          <w:t xml:space="preserve">in </w:t>
        </w:r>
      </w:ins>
      <w:ins w:id="667" w:author="Fukuda Takuya" w:date="2021-07-02T14:37:00Z">
        <w:r w:rsidR="00D6659E">
          <w:t>as detail as possible.</w:t>
        </w:r>
      </w:ins>
      <w:ins w:id="668" w:author="Fukuda Takuya" w:date="2021-07-02T15:45:00Z">
        <w:r w:rsidR="00D6659E">
          <w:t xml:space="preserve"> These steps should have expected results</w:t>
        </w:r>
      </w:ins>
      <w:ins w:id="669" w:author="Fukuda Takuya" w:date="2021-07-02T15:46:00Z">
        <w:r w:rsidR="00D6659E">
          <w:t xml:space="preserve">. </w:t>
        </w:r>
      </w:ins>
      <w:del w:id="670" w:author="Fukuda Takuya" w:date="2021-07-02T15:47:00Z">
        <w:r w:rsidR="00FD6908" w:rsidRPr="00E04F37" w:rsidDel="00D6659E">
          <w:rPr>
            <w:rPrChange w:id="671" w:author="Fukuda Takuya" w:date="2021-07-01T17:56:00Z">
              <w:rPr>
                <w:highlight w:val="yellow"/>
              </w:rPr>
            </w:rPrChange>
          </w:rPr>
          <w:delText xml:space="preserve"> </w:delText>
        </w:r>
      </w:del>
      <w:del w:id="672" w:author="Fukuda Takuya" w:date="2021-07-01T17:46:00Z">
        <w:r w:rsidR="00FD6908" w:rsidRPr="00E04F37" w:rsidDel="00E04F37">
          <w:rPr>
            <w:rPrChange w:id="673" w:author="Fukuda Takuya" w:date="2021-07-01T17:56:00Z">
              <w:rPr>
                <w:highlight w:val="yellow"/>
              </w:rPr>
            </w:rPrChange>
          </w:rPr>
          <w:delText xml:space="preserve"> </w:delText>
        </w:r>
      </w:del>
      <w:del w:id="674" w:author="Fukuda Takuya" w:date="2021-07-02T15:47:00Z">
        <w:r w:rsidR="00FD6908" w:rsidRPr="00E04F37" w:rsidDel="00D6659E">
          <w:rPr>
            <w:rPrChange w:id="675" w:author="Fukuda Takuya" w:date="2021-07-01T17:56:00Z">
              <w:rPr>
                <w:highlight w:val="yellow"/>
              </w:rPr>
            </w:rPrChange>
          </w:rPr>
          <w:delText xml:space="preserve">should be agreed </w:delText>
        </w:r>
      </w:del>
      <w:del w:id="676" w:author="Fukuda Takuya" w:date="2021-07-01T17:45:00Z">
        <w:r w:rsidR="00FD6908" w:rsidRPr="00E04F37" w:rsidDel="00E04F37">
          <w:rPr>
            <w:rPrChange w:id="677" w:author="Fukuda Takuya" w:date="2021-07-01T17:56:00Z">
              <w:rPr>
                <w:highlight w:val="yellow"/>
              </w:rPr>
            </w:rPrChange>
          </w:rPr>
          <w:delText>upon and available;</w:delText>
        </w:r>
      </w:del>
    </w:p>
    <w:p w14:paraId="4B1E6037" w14:textId="1EEDAA44" w:rsidR="00FD6908" w:rsidRPr="00E04F37" w:rsidDel="00D6659E" w:rsidRDefault="00FD6908">
      <w:pPr>
        <w:pStyle w:val="BodyText"/>
        <w:rPr>
          <w:del w:id="678" w:author="Fukuda Takuya" w:date="2021-07-02T15:47:00Z"/>
        </w:rPr>
      </w:pPr>
      <w:del w:id="679" w:author="Fukuda Takuya" w:date="2021-07-02T15:47:00Z">
        <w:r w:rsidRPr="00E04F37" w:rsidDel="00D6659E">
          <w:rPr>
            <w:rPrChange w:id="680" w:author="Fukuda Takuya" w:date="2021-07-01T17:56:00Z">
              <w:rPr>
                <w:highlight w:val="yellow"/>
              </w:rPr>
            </w:rPrChange>
          </w:rPr>
          <w:delText xml:space="preserve">The </w:delText>
        </w:r>
      </w:del>
      <w:del w:id="681" w:author="Fukuda Takuya" w:date="2021-07-01T17:55:00Z">
        <w:r w:rsidRPr="00E04F37" w:rsidDel="00E04F37">
          <w:rPr>
            <w:rPrChange w:id="682" w:author="Fukuda Takuya" w:date="2021-07-01T17:56:00Z">
              <w:rPr>
                <w:highlight w:val="yellow"/>
              </w:rPr>
            </w:rPrChange>
          </w:rPr>
          <w:delText>steps described in the FAT</w:delText>
        </w:r>
      </w:del>
      <w:del w:id="683" w:author="Fukuda Takuya" w:date="2021-07-02T15:47:00Z">
        <w:r w:rsidRPr="00E04F37" w:rsidDel="00D6659E">
          <w:rPr>
            <w:rPrChange w:id="684" w:author="Fukuda Takuya" w:date="2021-07-01T17:56:00Z">
              <w:rPr>
                <w:highlight w:val="yellow"/>
              </w:rPr>
            </w:rPrChange>
          </w:rPr>
          <w:delText xml:space="preserve"> should be performed step by step in the given order.</w:delText>
        </w:r>
      </w:del>
    </w:p>
    <w:p w14:paraId="4EFB3F7E" w14:textId="1ADCAF0A" w:rsidR="00090AA6" w:rsidRDefault="00090AA6">
      <w:pPr>
        <w:pStyle w:val="BodyText"/>
      </w:pPr>
    </w:p>
    <w:p w14:paraId="51167152" w14:textId="05F17792" w:rsidR="00197A23" w:rsidDel="00E04F37" w:rsidRDefault="00197A23">
      <w:pPr>
        <w:pStyle w:val="BodyText"/>
        <w:rPr>
          <w:del w:id="685" w:author="Fukuda Takuya" w:date="2021-07-01T17:59:00Z"/>
          <w:sz w:val="24"/>
          <w:lang w:val="en-US"/>
        </w:rPr>
      </w:pPr>
      <w:r>
        <w:lastRenderedPageBreak/>
        <w:t xml:space="preserve">A </w:t>
      </w:r>
      <w:ins w:id="686" w:author="Fukuda Takuya" w:date="2021-07-02T15:47:00Z">
        <w:r w:rsidR="00D6659E">
          <w:t>t</w:t>
        </w:r>
      </w:ins>
      <w:del w:id="687" w:author="Fukuda Takuya" w:date="2021-07-02T15:47:00Z">
        <w:r w:rsidDel="00D6659E">
          <w:delText>T</w:delText>
        </w:r>
      </w:del>
      <w:r>
        <w:t xml:space="preserve">est </w:t>
      </w:r>
      <w:ins w:id="688" w:author="Fukuda Takuya" w:date="2021-07-02T15:48:00Z">
        <w:r w:rsidR="00D6659E">
          <w:t>s</w:t>
        </w:r>
      </w:ins>
      <w:del w:id="689" w:author="Fukuda Takuya" w:date="2021-07-02T15:48:00Z">
        <w:r w:rsidDel="00D6659E">
          <w:delText>S</w:delText>
        </w:r>
      </w:del>
      <w:r>
        <w:t>cript describes one</w:t>
      </w:r>
      <w:del w:id="690" w:author="Fukuda Takuya" w:date="2021-07-01T17:58:00Z">
        <w:r w:rsidDel="00E04F37">
          <w:delText xml:space="preserve"> ,</w:delText>
        </w:r>
      </w:del>
      <w:r>
        <w:t xml:space="preserve"> or more</w:t>
      </w:r>
      <w:del w:id="691" w:author="Fukuda Takuya" w:date="2021-07-01T17:58:00Z">
        <w:r w:rsidDel="00E04F37">
          <w:delText>,</w:delText>
        </w:r>
      </w:del>
      <w:r>
        <w:t xml:space="preserve"> tests to be executed in the Acceptance process</w:t>
      </w:r>
      <w:ins w:id="692" w:author="Fukuda Takuya" w:date="2021-07-02T15:56:00Z">
        <w:r w:rsidR="00D6659E">
          <w:t xml:space="preserve"> and</w:t>
        </w:r>
      </w:ins>
      <w:del w:id="693" w:author="Fukuda Takuya" w:date="2021-07-02T15:56:00Z">
        <w:r w:rsidDel="00D6659E">
          <w:delText>.</w:delText>
        </w:r>
      </w:del>
      <w:del w:id="694" w:author="Fukuda Takuya" w:date="2021-07-01T17:59:00Z">
        <w:r w:rsidDel="00E04F37">
          <w:delText xml:space="preserve"> </w:delText>
        </w:r>
        <w:r w:rsidR="00A77EDC" w:rsidDel="00E04F37">
          <w:rPr>
            <w:rFonts w:hint="eastAsia"/>
            <w:lang w:eastAsia="ja-JP"/>
          </w:rPr>
          <w:delText>T</w:delText>
        </w:r>
        <w:r w:rsidR="00A77EDC" w:rsidDel="00E04F37">
          <w:rPr>
            <w:lang w:eastAsia="ja-JP"/>
          </w:rPr>
          <w:delText>h</w:delText>
        </w:r>
        <w:r w:rsidDel="00E04F37">
          <w:delText>is may be either during a FAT or S</w:delText>
        </w:r>
        <w:r w:rsidR="00A77EDC" w:rsidDel="00E04F37">
          <w:delText>AT</w:delText>
        </w:r>
        <w:r w:rsidDel="00E04F37">
          <w:delText xml:space="preserve"> or otherwise. </w:delText>
        </w:r>
      </w:del>
    </w:p>
    <w:p w14:paraId="650644DB" w14:textId="5CD74CE3" w:rsidR="00197A23" w:rsidRDefault="00197A23">
      <w:pPr>
        <w:pStyle w:val="BodyText"/>
      </w:pPr>
      <w:del w:id="695" w:author="Fukuda Takuya" w:date="2021-07-02T15:56:00Z">
        <w:r w:rsidDel="00D6659E">
          <w:delText>A test script</w:delText>
        </w:r>
      </w:del>
      <w:r>
        <w:t xml:space="preserve"> </w:t>
      </w:r>
      <w:del w:id="696" w:author="Fukuda Takuya" w:date="2021-07-02T15:57:00Z">
        <w:r w:rsidDel="00D6659E">
          <w:delText xml:space="preserve">should </w:delText>
        </w:r>
      </w:del>
      <w:ins w:id="697" w:author="Fukuda Takuya" w:date="2021-07-02T15:57:00Z">
        <w:r w:rsidR="00D6659E">
          <w:t xml:space="preserve">may </w:t>
        </w:r>
      </w:ins>
      <w:r>
        <w:t xml:space="preserve">refer </w:t>
      </w:r>
      <w:ins w:id="698" w:author="Fukuda Takuya" w:date="2021-07-02T15:51:00Z">
        <w:r w:rsidR="00D6659E">
          <w:t>to or include</w:t>
        </w:r>
      </w:ins>
      <w:del w:id="699" w:author="Fukuda Takuya" w:date="2021-07-02T15:51:00Z">
        <w:r w:rsidDel="00D6659E">
          <w:delText>to</w:delText>
        </w:r>
      </w:del>
      <w:ins w:id="700" w:author="Fukuda Takuya" w:date="2021-07-02T15:48:00Z">
        <w:r w:rsidR="00D6659E">
          <w:t>:</w:t>
        </w:r>
      </w:ins>
      <w:r>
        <w:t xml:space="preserve"> </w:t>
      </w:r>
    </w:p>
    <w:p w14:paraId="3C8C7F3E" w14:textId="482570FE" w:rsidR="00197A23" w:rsidRDefault="00197A23" w:rsidP="006431ED">
      <w:pPr>
        <w:pStyle w:val="Bullet1"/>
      </w:pPr>
      <w:r>
        <w:t>A requirement to be demonstrated (requirement ID as well as a short description</w:t>
      </w:r>
      <w:proofErr w:type="gramStart"/>
      <w:r>
        <w:t>)</w:t>
      </w:r>
      <w:ins w:id="701" w:author="Fukuda Takuya" w:date="2021-07-02T15:49:00Z">
        <w:r w:rsidR="00D6659E">
          <w:t>;</w:t>
        </w:r>
      </w:ins>
      <w:proofErr w:type="gramEnd"/>
    </w:p>
    <w:p w14:paraId="74FA46C3" w14:textId="089E4F54" w:rsidR="00197A23" w:rsidRDefault="00197A23" w:rsidP="006431ED">
      <w:pPr>
        <w:pStyle w:val="Bullet1"/>
      </w:pPr>
      <w:r>
        <w:t>A (detailed) description of the test set</w:t>
      </w:r>
      <w:ins w:id="702" w:author="Fukuda Takuya" w:date="2021-07-14T16:46:00Z">
        <w:r w:rsidR="008D66BB">
          <w:t>-</w:t>
        </w:r>
      </w:ins>
      <w:r>
        <w:t>up (if not described elsewhere yet</w:t>
      </w:r>
      <w:proofErr w:type="gramStart"/>
      <w:r>
        <w:t>)</w:t>
      </w:r>
      <w:ins w:id="703" w:author="Fukuda Takuya" w:date="2021-07-02T15:49:00Z">
        <w:r w:rsidR="00D6659E">
          <w:t>;</w:t>
        </w:r>
      </w:ins>
      <w:proofErr w:type="gramEnd"/>
    </w:p>
    <w:p w14:paraId="40798D7E" w14:textId="467019F0" w:rsidR="00197A23" w:rsidRDefault="00197A23" w:rsidP="006431ED">
      <w:pPr>
        <w:pStyle w:val="Bullet1"/>
      </w:pPr>
      <w:del w:id="704" w:author="Fukuda Takuya" w:date="2021-07-02T15:50:00Z">
        <w:r w:rsidDel="00D6659E">
          <w:delText>Specify r</w:delText>
        </w:r>
      </w:del>
      <w:ins w:id="705" w:author="Fukuda Takuya" w:date="2021-07-02T15:50:00Z">
        <w:r w:rsidR="00D6659E">
          <w:t>R</w:t>
        </w:r>
      </w:ins>
      <w:r>
        <w:t>equired input parameters (if applicable</w:t>
      </w:r>
      <w:proofErr w:type="gramStart"/>
      <w:r>
        <w:t>)</w:t>
      </w:r>
      <w:ins w:id="706" w:author="Fukuda Takuya" w:date="2021-07-02T15:49:00Z">
        <w:r w:rsidR="00D6659E">
          <w:t>;</w:t>
        </w:r>
      </w:ins>
      <w:proofErr w:type="gramEnd"/>
    </w:p>
    <w:p w14:paraId="1235EEEC" w14:textId="5ABAF029" w:rsidR="00197A23" w:rsidDel="00D6659E" w:rsidRDefault="00197A23" w:rsidP="00C511F6">
      <w:pPr>
        <w:pStyle w:val="Bullet1"/>
        <w:rPr>
          <w:del w:id="707" w:author="Fukuda Takuya" w:date="2021-07-02T15:51:00Z"/>
        </w:rPr>
      </w:pPr>
      <w:del w:id="708" w:author="Fukuda Takuya" w:date="2021-07-02T15:50:00Z">
        <w:r w:rsidDel="00D6659E">
          <w:delText>A step-by-step description of steps to be undertaken in</w:delText>
        </w:r>
      </w:del>
      <w:del w:id="709" w:author="Fukuda Takuya" w:date="2021-07-02T15:51:00Z">
        <w:r w:rsidDel="00D6659E">
          <w:delText xml:space="preserve"> </w:delText>
        </w:r>
      </w:del>
      <w:del w:id="710" w:author="Fukuda Takuya" w:date="2021-07-02T15:50:00Z">
        <w:r w:rsidDel="00D6659E">
          <w:delText xml:space="preserve">this </w:delText>
        </w:r>
      </w:del>
      <w:del w:id="711" w:author="Fukuda Takuya" w:date="2021-07-02T15:51:00Z">
        <w:r w:rsidDel="00D6659E">
          <w:delText xml:space="preserve">test </w:delText>
        </w:r>
      </w:del>
    </w:p>
    <w:p w14:paraId="3A1B8689" w14:textId="1563ABA9" w:rsidR="00197A23" w:rsidRDefault="00197A23" w:rsidP="00C511F6">
      <w:pPr>
        <w:pStyle w:val="Bullet1"/>
      </w:pPr>
      <w:r>
        <w:t xml:space="preserve">An expected outcome of the </w:t>
      </w:r>
      <w:proofErr w:type="gramStart"/>
      <w:r>
        <w:t>test</w:t>
      </w:r>
      <w:ins w:id="712" w:author="Fukuda Takuya" w:date="2021-07-02T15:52:00Z">
        <w:r w:rsidR="00D6659E">
          <w:t>;</w:t>
        </w:r>
      </w:ins>
      <w:proofErr w:type="gramEnd"/>
      <w:r>
        <w:t xml:space="preserve"> </w:t>
      </w:r>
    </w:p>
    <w:p w14:paraId="4D051574" w14:textId="084E7842" w:rsidR="00197A23" w:rsidRDefault="00197A23" w:rsidP="006431ED">
      <w:pPr>
        <w:pStyle w:val="Bullet1"/>
      </w:pPr>
      <w:r>
        <w:t xml:space="preserve">The actual </w:t>
      </w:r>
      <w:del w:id="713" w:author="Fukuda Takuya" w:date="2021-07-02T15:51:00Z">
        <w:r w:rsidDel="00D6659E">
          <w:delText xml:space="preserve">outcome </w:delText>
        </w:r>
      </w:del>
      <w:ins w:id="714" w:author="Fukuda Takuya" w:date="2021-07-02T15:51:00Z">
        <w:r w:rsidR="00D6659E">
          <w:t xml:space="preserve">result </w:t>
        </w:r>
      </w:ins>
      <w:r>
        <w:t>of the test</w:t>
      </w:r>
      <w:ins w:id="715" w:author="Fukuda Takuya" w:date="2021-07-02T15:52:00Z">
        <w:r w:rsidR="00D6659E">
          <w:t>; and</w:t>
        </w:r>
      </w:ins>
      <w:r>
        <w:t xml:space="preserve"> </w:t>
      </w:r>
    </w:p>
    <w:p w14:paraId="5714DB41" w14:textId="77777777" w:rsidR="00197A23" w:rsidRDefault="00197A23" w:rsidP="006431ED">
      <w:pPr>
        <w:pStyle w:val="Bullet1"/>
      </w:pPr>
      <w:r>
        <w:t xml:space="preserve">A pass/fail indication </w:t>
      </w:r>
    </w:p>
    <w:p w14:paraId="629E75ED" w14:textId="68CB4D96" w:rsidR="00197A23" w:rsidDel="00885CDD" w:rsidRDefault="00197A23" w:rsidP="00A15381">
      <w:pPr>
        <w:pStyle w:val="BodyText"/>
        <w:rPr>
          <w:del w:id="716" w:author="Fukuda Takuya" w:date="2021-08-03T17:53:00Z"/>
        </w:rPr>
      </w:pPr>
    </w:p>
    <w:tbl>
      <w:tblPr>
        <w:tblStyle w:val="TableGrid"/>
        <w:tblW w:w="10485" w:type="dxa"/>
        <w:jc w:val="center"/>
        <w:tblLayout w:type="fixed"/>
        <w:tblLook w:val="04A0" w:firstRow="1" w:lastRow="0" w:firstColumn="1" w:lastColumn="0" w:noHBand="0" w:noVBand="1"/>
      </w:tblPr>
      <w:tblGrid>
        <w:gridCol w:w="6167"/>
        <w:gridCol w:w="4318"/>
      </w:tblGrid>
      <w:tr w:rsidR="00CC365A" w:rsidRPr="00F55AD7" w:rsidDel="00D31C42" w14:paraId="6616C1E9" w14:textId="77777777" w:rsidTr="005A08DE">
        <w:trPr>
          <w:cantSplit/>
          <w:jc w:val="center"/>
          <w:ins w:id="717" w:author="Fukuda Takuya" w:date="2021-08-03T17:52:00Z"/>
          <w:del w:id="718" w:author="Fukuda Takuya" w:date="2021-08-03T14:19:00Z"/>
        </w:trPr>
        <w:tc>
          <w:tcPr>
            <w:tcW w:w="1417" w:type="dxa"/>
          </w:tcPr>
          <w:p w14:paraId="784441E9" w14:textId="77777777" w:rsidR="00CC365A" w:rsidRPr="006F1A43" w:rsidDel="00D31C42" w:rsidRDefault="00CC365A">
            <w:pPr>
              <w:spacing w:after="200" w:line="276" w:lineRule="auto"/>
              <w:rPr>
                <w:ins w:id="719" w:author="Fukuda Takuya" w:date="2021-08-03T17:52:00Z"/>
              </w:rPr>
              <w:pPrChange w:id="720" w:author="Fukuda Takuya" w:date="2021-08-03T17:53:00Z">
                <w:pPr/>
              </w:pPrChange>
            </w:pPr>
          </w:p>
        </w:tc>
        <w:tc>
          <w:tcPr>
            <w:tcW w:w="992" w:type="dxa"/>
          </w:tcPr>
          <w:p w14:paraId="6DA1751D" w14:textId="77777777" w:rsidR="00CC365A" w:rsidRPr="00F55AD7" w:rsidDel="00D31C42" w:rsidRDefault="00CC365A" w:rsidP="005A08DE">
            <w:pPr>
              <w:rPr>
                <w:ins w:id="721" w:author="Fukuda Takuya" w:date="2021-08-03T17:52:00Z"/>
              </w:rPr>
            </w:pPr>
          </w:p>
        </w:tc>
      </w:tr>
    </w:tbl>
    <w:p w14:paraId="79186B77" w14:textId="5DD2B84B" w:rsidR="00CC365A" w:rsidDel="00885CDD" w:rsidRDefault="00CC365A" w:rsidP="00A15381">
      <w:pPr>
        <w:pStyle w:val="BodyText"/>
        <w:rPr>
          <w:del w:id="722" w:author="Fukuda Takuya" w:date="2021-08-03T17:52:00Z"/>
        </w:rPr>
      </w:pPr>
    </w:p>
    <w:p w14:paraId="661B27E5" w14:textId="66A7832F" w:rsidR="00FD6908" w:rsidRDefault="00FD6908" w:rsidP="00BA3F30">
      <w:pPr>
        <w:pStyle w:val="Heading3"/>
        <w:spacing w:line="216" w:lineRule="atLeast"/>
      </w:pPr>
      <w:bookmarkStart w:id="723" w:name="_Toc63865049"/>
      <w:bookmarkStart w:id="724" w:name="_Ref66287763"/>
      <w:bookmarkStart w:id="725" w:name="_Toc66289144"/>
      <w:r w:rsidRPr="00FD6908">
        <w:t>Test report</w:t>
      </w:r>
      <w:bookmarkEnd w:id="723"/>
      <w:bookmarkEnd w:id="724"/>
      <w:bookmarkEnd w:id="725"/>
    </w:p>
    <w:p w14:paraId="1D477306" w14:textId="687121DC" w:rsidR="00FD6908" w:rsidRPr="00FD6908" w:rsidRDefault="00FD6908" w:rsidP="00FD6908">
      <w:pPr>
        <w:pStyle w:val="BodyText"/>
      </w:pPr>
      <w:r w:rsidRPr="00FD6908">
        <w:t xml:space="preserve">After each test </w:t>
      </w:r>
      <w:ins w:id="726" w:author="Fukuda Takuya" w:date="2021-08-04T11:23:00Z">
        <w:r w:rsidR="00D4020C">
          <w:t xml:space="preserve">is </w:t>
        </w:r>
      </w:ins>
      <w:r w:rsidRPr="00FD6908">
        <w:t xml:space="preserve">performed according to the Acceptance Test Plan, the Supplier should produce </w:t>
      </w:r>
      <w:ins w:id="727" w:author="Fukuda Takuya" w:date="2021-07-02T15:57:00Z">
        <w:r w:rsidR="00D6659E">
          <w:t>a t</w:t>
        </w:r>
      </w:ins>
      <w:del w:id="728" w:author="Fukuda Takuya" w:date="2021-07-02T15:57:00Z">
        <w:r w:rsidRPr="00FD6908" w:rsidDel="00D6659E">
          <w:delText>T</w:delText>
        </w:r>
      </w:del>
      <w:r w:rsidRPr="00FD6908">
        <w:t xml:space="preserve">est </w:t>
      </w:r>
      <w:ins w:id="729" w:author="Fukuda Takuya" w:date="2021-07-02T15:57:00Z">
        <w:r w:rsidR="00D6659E">
          <w:t>r</w:t>
        </w:r>
      </w:ins>
      <w:del w:id="730" w:author="Fukuda Takuya" w:date="2021-07-02T15:57:00Z">
        <w:r w:rsidRPr="00FD6908" w:rsidDel="00D6659E">
          <w:delText>R</w:delText>
        </w:r>
      </w:del>
      <w:r w:rsidRPr="00FD6908">
        <w:t xml:space="preserve">eport. The purpose of the </w:t>
      </w:r>
      <w:ins w:id="731" w:author="Fukuda Takuya" w:date="2021-07-02T15:58:00Z">
        <w:r w:rsidR="00D6659E">
          <w:t>t</w:t>
        </w:r>
      </w:ins>
      <w:del w:id="732" w:author="Fukuda Takuya" w:date="2021-07-02T15:58:00Z">
        <w:r w:rsidRPr="00FD6908" w:rsidDel="00D6659E">
          <w:delText>T</w:delText>
        </w:r>
      </w:del>
      <w:r w:rsidRPr="00FD6908">
        <w:t xml:space="preserve">est </w:t>
      </w:r>
      <w:ins w:id="733" w:author="Fukuda Takuya" w:date="2021-07-02T15:58:00Z">
        <w:r w:rsidR="00D6659E">
          <w:t>r</w:t>
        </w:r>
      </w:ins>
      <w:del w:id="734" w:author="Fukuda Takuya" w:date="2021-07-02T15:58:00Z">
        <w:r w:rsidRPr="00FD6908" w:rsidDel="00D6659E">
          <w:delText>R</w:delText>
        </w:r>
      </w:del>
      <w:r w:rsidRPr="00FD6908">
        <w:t xml:space="preserve">eport is to record and have a reference on: </w:t>
      </w:r>
    </w:p>
    <w:p w14:paraId="59147C01" w14:textId="77777777" w:rsidR="00FD6908" w:rsidRPr="00FD6908" w:rsidRDefault="00FD6908" w:rsidP="00FD6908">
      <w:pPr>
        <w:pStyle w:val="Bullet1"/>
      </w:pPr>
      <w:r w:rsidRPr="00FD6908">
        <w:t>Tested requirement(s</w:t>
      </w:r>
      <w:proofErr w:type="gramStart"/>
      <w:r w:rsidRPr="00FD6908">
        <w:t>);</w:t>
      </w:r>
      <w:proofErr w:type="gramEnd"/>
    </w:p>
    <w:p w14:paraId="01E60F81" w14:textId="77777777" w:rsidR="00FD6908" w:rsidRPr="00FD6908" w:rsidRDefault="00FD6908" w:rsidP="00FD6908">
      <w:pPr>
        <w:pStyle w:val="Bullet1"/>
      </w:pPr>
      <w:r w:rsidRPr="00FD6908">
        <w:t xml:space="preserve">List of items to be </w:t>
      </w:r>
      <w:proofErr w:type="gramStart"/>
      <w:r w:rsidRPr="00FD6908">
        <w:t>tested;</w:t>
      </w:r>
      <w:proofErr w:type="gramEnd"/>
    </w:p>
    <w:p w14:paraId="71ED72DF" w14:textId="77777777" w:rsidR="00FD6908" w:rsidRPr="00FD6908" w:rsidRDefault="00FD6908" w:rsidP="00FD6908">
      <w:pPr>
        <w:pStyle w:val="Bullet1"/>
      </w:pPr>
      <w:r w:rsidRPr="00FD6908">
        <w:t>Configuration details (</w:t>
      </w:r>
      <w:proofErr w:type="gramStart"/>
      <w:r w:rsidRPr="00FD6908">
        <w:t>e.g.</w:t>
      </w:r>
      <w:proofErr w:type="gramEnd"/>
      <w:r w:rsidRPr="00FD6908">
        <w:t xml:space="preserve"> Customer, software revisions, hardware revisions, parts and serial numbers);</w:t>
      </w:r>
    </w:p>
    <w:p w14:paraId="3D5CB8E5" w14:textId="77777777" w:rsidR="00FD6908" w:rsidRPr="00FD6908" w:rsidRDefault="00FD6908" w:rsidP="00FD6908">
      <w:pPr>
        <w:pStyle w:val="Bullet1"/>
      </w:pPr>
      <w:r w:rsidRPr="00FD6908">
        <w:t xml:space="preserve">Test date and </w:t>
      </w:r>
      <w:proofErr w:type="gramStart"/>
      <w:r w:rsidRPr="00FD6908">
        <w:t>time;</w:t>
      </w:r>
      <w:proofErr w:type="gramEnd"/>
    </w:p>
    <w:p w14:paraId="292DF88B" w14:textId="77777777" w:rsidR="00FD6908" w:rsidRPr="00FD6908" w:rsidRDefault="00FD6908" w:rsidP="00FD6908">
      <w:pPr>
        <w:pStyle w:val="Bullet1"/>
      </w:pPr>
      <w:r w:rsidRPr="00FD6908">
        <w:t>Test environment (</w:t>
      </w:r>
      <w:proofErr w:type="gramStart"/>
      <w:r w:rsidRPr="00FD6908">
        <w:t>e.g.</w:t>
      </w:r>
      <w:proofErr w:type="gramEnd"/>
      <w:r w:rsidRPr="00FD6908">
        <w:t xml:space="preserve"> weather, temperature, humidity, and air pressure);</w:t>
      </w:r>
    </w:p>
    <w:p w14:paraId="63A4ADAF" w14:textId="77777777" w:rsidR="00FD6908" w:rsidRPr="00FD6908" w:rsidRDefault="00FD6908" w:rsidP="00FD6908">
      <w:pPr>
        <w:pStyle w:val="Bullet1"/>
      </w:pPr>
      <w:r w:rsidRPr="00FD6908">
        <w:t xml:space="preserve">Person(s) who performed/witnessed the test and </w:t>
      </w:r>
      <w:proofErr w:type="gramStart"/>
      <w:r w:rsidRPr="00FD6908">
        <w:t>Signatories;</w:t>
      </w:r>
      <w:proofErr w:type="gramEnd"/>
    </w:p>
    <w:p w14:paraId="3FA7ED76" w14:textId="77777777" w:rsidR="00FD6908" w:rsidRPr="00FD6908" w:rsidRDefault="00FD6908" w:rsidP="00FD6908">
      <w:pPr>
        <w:pStyle w:val="Bullet1"/>
      </w:pPr>
      <w:r w:rsidRPr="00FD6908">
        <w:t>Test outcome (</w:t>
      </w:r>
      <w:proofErr w:type="gramStart"/>
      <w:r w:rsidRPr="00FD6908">
        <w:t>e.g.</w:t>
      </w:r>
      <w:proofErr w:type="gramEnd"/>
      <w:r w:rsidRPr="00FD6908">
        <w:t xml:space="preserve"> Pass/fail);</w:t>
      </w:r>
    </w:p>
    <w:p w14:paraId="284DAE5F" w14:textId="77777777" w:rsidR="00FD6908" w:rsidRPr="00FD6908" w:rsidRDefault="00FD6908" w:rsidP="00FD6908">
      <w:pPr>
        <w:pStyle w:val="Bullet1"/>
      </w:pPr>
      <w:r w:rsidRPr="00FD6908">
        <w:t>Functional and performance test results (</w:t>
      </w:r>
      <w:proofErr w:type="gramStart"/>
      <w:r w:rsidRPr="00FD6908">
        <w:t>e.g.</w:t>
      </w:r>
      <w:proofErr w:type="gramEnd"/>
      <w:r w:rsidRPr="00FD6908">
        <w:t xml:space="preserve"> measurement result, log file) and comments (e.g. measurements, findings, etc.);</w:t>
      </w:r>
    </w:p>
    <w:p w14:paraId="47273892" w14:textId="77777777" w:rsidR="00FD6908" w:rsidRPr="00FD6908" w:rsidRDefault="00FD6908" w:rsidP="00FD6908">
      <w:pPr>
        <w:pStyle w:val="Bullet1"/>
      </w:pPr>
      <w:r w:rsidRPr="00FD6908">
        <w:t xml:space="preserve">Updated </w:t>
      </w:r>
      <w:r w:rsidRPr="00FD6908">
        <w:rPr>
          <w:rFonts w:hint="eastAsia"/>
        </w:rPr>
        <w:t>C</w:t>
      </w:r>
      <w:r w:rsidRPr="00FD6908">
        <w:t xml:space="preserve">ompliance matrix to the requirement and </w:t>
      </w:r>
      <w:proofErr w:type="gramStart"/>
      <w:r w:rsidRPr="00FD6908">
        <w:t>design;</w:t>
      </w:r>
      <w:proofErr w:type="gramEnd"/>
    </w:p>
    <w:p w14:paraId="46B20C82" w14:textId="5588C0BB" w:rsidR="00FD6908" w:rsidRPr="00FD6908" w:rsidRDefault="00FD6908" w:rsidP="00FD6908">
      <w:pPr>
        <w:pStyle w:val="Bullet1"/>
      </w:pPr>
      <w:r w:rsidRPr="00FD6908">
        <w:t>Documentation (</w:t>
      </w:r>
      <w:proofErr w:type="gramStart"/>
      <w:r w:rsidRPr="00FD6908">
        <w:t>e.g.</w:t>
      </w:r>
      <w:proofErr w:type="gramEnd"/>
      <w:r w:rsidRPr="00FD6908">
        <w:t xml:space="preserve"> </w:t>
      </w:r>
      <w:ins w:id="735" w:author="Fukuda Takuya" w:date="2021-07-02T15:58:00Z">
        <w:r w:rsidR="00D6659E">
          <w:t>m</w:t>
        </w:r>
      </w:ins>
      <w:del w:id="736" w:author="Fukuda Takuya" w:date="2021-07-02T15:58:00Z">
        <w:r w:rsidRPr="00FD6908" w:rsidDel="00D6659E">
          <w:delText>M</w:delText>
        </w:r>
      </w:del>
      <w:r w:rsidRPr="00FD6908">
        <w:t xml:space="preserve">anuals, </w:t>
      </w:r>
      <w:ins w:id="737" w:author="Fukuda Takuya" w:date="2021-07-02T15:58:00Z">
        <w:r w:rsidR="00D6659E">
          <w:t>q</w:t>
        </w:r>
      </w:ins>
      <w:del w:id="738" w:author="Fukuda Takuya" w:date="2021-07-02T15:58:00Z">
        <w:r w:rsidRPr="00FD6908" w:rsidDel="00D6659E">
          <w:delText>Q</w:delText>
        </w:r>
      </w:del>
      <w:r w:rsidRPr="00FD6908">
        <w:t>uality assurance document, copy of certifications</w:t>
      </w:r>
      <w:r w:rsidR="00A77EDC">
        <w:t xml:space="preserve">, </w:t>
      </w:r>
      <w:del w:id="739" w:author="Fukuda Takuya" w:date="2021-07-02T15:58:00Z">
        <w:r w:rsidRPr="00FD6908" w:rsidDel="00D6659E">
          <w:delText>D</w:delText>
        </w:r>
      </w:del>
      <w:ins w:id="740" w:author="Fukuda Takuya" w:date="2021-07-02T15:58:00Z">
        <w:r w:rsidR="00D6659E">
          <w:t>d</w:t>
        </w:r>
      </w:ins>
      <w:r w:rsidRPr="00FD6908">
        <w:t xml:space="preserve">esign </w:t>
      </w:r>
      <w:ins w:id="741" w:author="Fukuda Takuya" w:date="2021-07-02T15:58:00Z">
        <w:r w:rsidR="00D6659E">
          <w:t>d</w:t>
        </w:r>
      </w:ins>
      <w:del w:id="742" w:author="Fukuda Takuya" w:date="2021-07-02T15:58:00Z">
        <w:r w:rsidRPr="00FD6908" w:rsidDel="00D6659E">
          <w:delText>D</w:delText>
        </w:r>
      </w:del>
      <w:r w:rsidRPr="00FD6908">
        <w:t xml:space="preserve">ocument, </w:t>
      </w:r>
      <w:ins w:id="743" w:author="Fukuda Takuya" w:date="2021-07-02T15:58:00Z">
        <w:r w:rsidR="00D6659E">
          <w:t>s</w:t>
        </w:r>
      </w:ins>
      <w:del w:id="744" w:author="Fukuda Takuya" w:date="2021-07-02T15:58:00Z">
        <w:r w:rsidRPr="00FD6908" w:rsidDel="00D6659E">
          <w:delText>S</w:delText>
        </w:r>
      </w:del>
      <w:r w:rsidRPr="00FD6908">
        <w:t>ystem configuration drawing</w:t>
      </w:r>
      <w:del w:id="745" w:author="Fukuda Takuya" w:date="2021-07-02T15:59:00Z">
        <w:r w:rsidRPr="00FD6908" w:rsidDel="00D6659E">
          <w:delText>, Manual</w:delText>
        </w:r>
      </w:del>
      <w:r w:rsidRPr="00FD6908">
        <w:t>);</w:t>
      </w:r>
    </w:p>
    <w:p w14:paraId="3796BE67" w14:textId="77777777" w:rsidR="00FD6908" w:rsidRPr="00FD6908" w:rsidRDefault="00FD6908" w:rsidP="00FD6908">
      <w:pPr>
        <w:pStyle w:val="Bullet1"/>
      </w:pPr>
      <w:r w:rsidRPr="00FD6908">
        <w:t xml:space="preserve">References to project </w:t>
      </w:r>
      <w:proofErr w:type="gramStart"/>
      <w:r w:rsidRPr="00FD6908">
        <w:t>name;</w:t>
      </w:r>
      <w:proofErr w:type="gramEnd"/>
    </w:p>
    <w:p w14:paraId="2D1353D4" w14:textId="77777777" w:rsidR="00FD6908" w:rsidRPr="00FD6908" w:rsidRDefault="00FD6908" w:rsidP="00FD6908">
      <w:pPr>
        <w:pStyle w:val="Bullet1"/>
      </w:pPr>
      <w:r w:rsidRPr="00FD6908">
        <w:t>List of instruments and their calibration status; and</w:t>
      </w:r>
    </w:p>
    <w:p w14:paraId="5983C0C2" w14:textId="77777777" w:rsidR="00FD6908" w:rsidRPr="00FD6908" w:rsidRDefault="00FD6908" w:rsidP="00FD6908">
      <w:pPr>
        <w:pStyle w:val="Bullet1"/>
      </w:pPr>
      <w:r w:rsidRPr="00FD6908">
        <w:t>Report of discrepancies (if applicable).</w:t>
      </w:r>
    </w:p>
    <w:p w14:paraId="2E86BD07" w14:textId="0BD79B26" w:rsidR="00FD6908" w:rsidRPr="00FD6908" w:rsidRDefault="00D6659E" w:rsidP="00FD6908">
      <w:pPr>
        <w:pStyle w:val="Bullet1"/>
      </w:pPr>
      <w:ins w:id="746" w:author="Fukuda Takuya" w:date="2021-07-02T15:58:00Z">
        <w:r>
          <w:t>A</w:t>
        </w:r>
      </w:ins>
      <w:del w:id="747" w:author="Fukuda Takuya" w:date="2021-07-02T15:58:00Z">
        <w:r w:rsidR="00FD6908" w:rsidRPr="00FD6908" w:rsidDel="00D6659E">
          <w:delText>a</w:delText>
        </w:r>
      </w:del>
      <w:r w:rsidR="00FD6908" w:rsidRPr="00FD6908">
        <w:t>cceptance criterium; and</w:t>
      </w:r>
    </w:p>
    <w:p w14:paraId="020E7443" w14:textId="77777777" w:rsidR="00FD6908" w:rsidRPr="00FD6908" w:rsidRDefault="00FD6908" w:rsidP="00FD6908">
      <w:pPr>
        <w:pStyle w:val="Bullet1"/>
      </w:pPr>
      <w:r w:rsidRPr="00FD6908">
        <w:t>remarks (if needed).</w:t>
      </w:r>
    </w:p>
    <w:p w14:paraId="1A063A51" w14:textId="4426E50A" w:rsidR="00885CDD" w:rsidRDefault="00885CDD">
      <w:pPr>
        <w:spacing w:after="200" w:line="276" w:lineRule="auto"/>
        <w:rPr>
          <w:ins w:id="748" w:author="Fukuda Takuya" w:date="2021-08-03T17:54:00Z"/>
          <w:sz w:val="22"/>
        </w:rPr>
      </w:pPr>
      <w:ins w:id="749" w:author="Fukuda Takuya" w:date="2021-08-03T17:54:00Z">
        <w:r>
          <w:br w:type="page"/>
        </w:r>
      </w:ins>
    </w:p>
    <w:p w14:paraId="41635F7E" w14:textId="41605960" w:rsidR="00EC4BC2" w:rsidDel="00EC4BC2" w:rsidRDefault="00EC4BC2" w:rsidP="00FD6908">
      <w:pPr>
        <w:pStyle w:val="BodyText"/>
        <w:rPr>
          <w:del w:id="750" w:author="Fukuda Takuya" w:date="2021-08-03T17:35:00Z"/>
        </w:rPr>
      </w:pPr>
    </w:p>
    <w:p w14:paraId="66D8BF39" w14:textId="3E8061AC" w:rsidR="00E4138F" w:rsidDel="00CC365A" w:rsidRDefault="00E4138F">
      <w:pPr>
        <w:spacing w:after="200" w:line="276" w:lineRule="auto"/>
        <w:rPr>
          <w:del w:id="751" w:author="Fukuda Takuya" w:date="2021-08-03T17:51:00Z"/>
          <w:sz w:val="22"/>
        </w:rPr>
      </w:pPr>
      <w:del w:id="752" w:author="Fukuda Takuya" w:date="2021-08-03T17:51:00Z">
        <w:r w:rsidDel="00CC365A">
          <w:br w:type="page"/>
        </w:r>
      </w:del>
    </w:p>
    <w:p w14:paraId="7C076EF0" w14:textId="12C632BD" w:rsidR="00E4138F" w:rsidRPr="00F55AD7" w:rsidRDefault="00E4138F" w:rsidP="00E4138F">
      <w:pPr>
        <w:pStyle w:val="Heading1"/>
      </w:pPr>
      <w:bookmarkStart w:id="753" w:name="_Toc63865050"/>
      <w:bookmarkStart w:id="754" w:name="_Toc66289145"/>
      <w:bookmarkStart w:id="755" w:name="_Ref77176641"/>
      <w:commentRangeStart w:id="756"/>
      <w:r w:rsidRPr="00E4138F">
        <w:lastRenderedPageBreak/>
        <w:t>Test Execution / Acceptance steps</w:t>
      </w:r>
      <w:commentRangeEnd w:id="756"/>
      <w:r w:rsidRPr="00E4138F">
        <w:commentReference w:id="756"/>
      </w:r>
      <w:bookmarkEnd w:id="753"/>
      <w:bookmarkEnd w:id="754"/>
      <w:bookmarkEnd w:id="755"/>
    </w:p>
    <w:p w14:paraId="4437E90B" w14:textId="77777777" w:rsidR="00E4138F" w:rsidRDefault="00E4138F" w:rsidP="00E4138F">
      <w:pPr>
        <w:pStyle w:val="Heading1separationline"/>
      </w:pPr>
    </w:p>
    <w:p w14:paraId="1032DBDD" w14:textId="5DFC805D" w:rsidR="00E4138F" w:rsidRPr="00BA1C02" w:rsidRDefault="00E4138F" w:rsidP="00BA3F30">
      <w:pPr>
        <w:pStyle w:val="Heading2"/>
      </w:pPr>
      <w:bookmarkStart w:id="757" w:name="_Toc63865051"/>
      <w:bookmarkStart w:id="758" w:name="_Toc66289146"/>
      <w:r w:rsidRPr="00E4138F">
        <w:rPr>
          <w:bCs/>
          <w:i/>
        </w:rPr>
        <w:t>Design R</w:t>
      </w:r>
      <w:bookmarkEnd w:id="757"/>
      <w:r>
        <w:rPr>
          <w:rFonts w:hint="eastAsia"/>
          <w:bCs/>
          <w:i/>
          <w:lang w:eastAsia="ja-JP"/>
        </w:rPr>
        <w:t>eview</w:t>
      </w:r>
      <w:bookmarkEnd w:id="758"/>
    </w:p>
    <w:p w14:paraId="0A296DCD" w14:textId="77777777" w:rsidR="00E4138F" w:rsidRDefault="00E4138F" w:rsidP="00E4138F">
      <w:pPr>
        <w:pStyle w:val="Heading2separationline"/>
      </w:pPr>
    </w:p>
    <w:p w14:paraId="0552CFBE" w14:textId="63607416" w:rsidR="00E4138F" w:rsidRDefault="00E4138F" w:rsidP="001D7BFD">
      <w:pPr>
        <w:pStyle w:val="Heading3"/>
        <w:numPr>
          <w:ilvl w:val="2"/>
          <w:numId w:val="22"/>
        </w:numPr>
      </w:pPr>
      <w:bookmarkStart w:id="759" w:name="_Toc63865052"/>
      <w:bookmarkStart w:id="760" w:name="_Toc66289147"/>
      <w:r w:rsidRPr="00E4138F">
        <w:t>Introduction</w:t>
      </w:r>
      <w:bookmarkEnd w:id="759"/>
      <w:bookmarkEnd w:id="760"/>
    </w:p>
    <w:p w14:paraId="6F230B10" w14:textId="191BF279" w:rsidR="00E4138F" w:rsidRPr="00E4138F" w:rsidRDefault="00E4138F" w:rsidP="00E4138F">
      <w:pPr>
        <w:pStyle w:val="BodyText"/>
      </w:pPr>
      <w:r w:rsidRPr="00E4138F">
        <w:t xml:space="preserve">The acceptance process can include </w:t>
      </w:r>
      <w:del w:id="761" w:author="Fukuda Takuya" w:date="2021-07-02T16:45:00Z">
        <w:r w:rsidRPr="00E4138F" w:rsidDel="00D6659E">
          <w:delText>D</w:delText>
        </w:r>
      </w:del>
      <w:ins w:id="762" w:author="Fukuda Takuya" w:date="2021-07-02T16:45:00Z">
        <w:r w:rsidR="00D6659E">
          <w:t>d</w:t>
        </w:r>
      </w:ins>
      <w:r w:rsidRPr="00E4138F">
        <w:t xml:space="preserve">esign </w:t>
      </w:r>
      <w:ins w:id="763" w:author="Fukuda Takuya" w:date="2021-07-02T16:45:00Z">
        <w:r w:rsidR="00D6659E">
          <w:t>r</w:t>
        </w:r>
      </w:ins>
      <w:del w:id="764" w:author="Fukuda Takuya" w:date="2021-07-02T16:45:00Z">
        <w:r w:rsidRPr="00E4138F" w:rsidDel="00D6659E">
          <w:delText>R</w:delText>
        </w:r>
      </w:del>
      <w:r w:rsidRPr="00E4138F">
        <w:t>eview(s) depending on the VTS system complexity.</w:t>
      </w:r>
      <w:r w:rsidRPr="00E4138F" w:rsidDel="007542F4">
        <w:t xml:space="preserve"> </w:t>
      </w:r>
      <w:r w:rsidRPr="00E4138F">
        <w:t xml:space="preserve">The </w:t>
      </w:r>
      <w:ins w:id="765" w:author="Fukuda Takuya" w:date="2021-07-02T16:45:00Z">
        <w:r w:rsidR="00D6659E">
          <w:t>d</w:t>
        </w:r>
      </w:ins>
      <w:del w:id="766" w:author="Fukuda Takuya" w:date="2021-07-02T16:45:00Z">
        <w:r w:rsidRPr="00E4138F" w:rsidDel="00D6659E">
          <w:delText>D</w:delText>
        </w:r>
      </w:del>
      <w:r w:rsidRPr="00E4138F">
        <w:t xml:space="preserve">esign </w:t>
      </w:r>
      <w:ins w:id="767" w:author="Fukuda Takuya" w:date="2021-07-02T16:45:00Z">
        <w:r w:rsidR="00D6659E">
          <w:t>r</w:t>
        </w:r>
      </w:ins>
      <w:del w:id="768" w:author="Fukuda Takuya" w:date="2021-07-02T16:45:00Z">
        <w:r w:rsidRPr="00E4138F" w:rsidDel="00D6659E">
          <w:delText>R</w:delText>
        </w:r>
      </w:del>
      <w:r w:rsidRPr="00E4138F">
        <w:t xml:space="preserve">eview evaluates whether or not the developing system </w:t>
      </w:r>
      <w:ins w:id="769" w:author="Fukuda Takuya" w:date="2021-07-02T16:45:00Z">
        <w:r w:rsidR="00D6659E">
          <w:t>desi</w:t>
        </w:r>
      </w:ins>
      <w:ins w:id="770" w:author="Fukuda Takuya" w:date="2021-07-02T16:46:00Z">
        <w:r w:rsidR="00D6659E">
          <w:t xml:space="preserve">gn </w:t>
        </w:r>
      </w:ins>
      <w:r w:rsidRPr="00E4138F">
        <w:t>meets requirements. Early involvement of relevant stakeholders in the process of the system architecture and design development:</w:t>
      </w:r>
    </w:p>
    <w:p w14:paraId="2E6C6611" w14:textId="77777777" w:rsidR="00E4138F" w:rsidRPr="00E4138F" w:rsidRDefault="00E4138F" w:rsidP="00E4138F">
      <w:pPr>
        <w:pStyle w:val="Bullet1"/>
      </w:pPr>
      <w:r w:rsidRPr="00E4138F">
        <w:t xml:space="preserve">Reduces risk of misunderstandings of </w:t>
      </w:r>
      <w:proofErr w:type="gramStart"/>
      <w:r w:rsidRPr="00E4138F">
        <w:t>requirements;</w:t>
      </w:r>
      <w:proofErr w:type="gramEnd"/>
    </w:p>
    <w:p w14:paraId="0F945A65" w14:textId="7075B486" w:rsidR="00E4138F" w:rsidRPr="00E4138F" w:rsidRDefault="00BA71EA" w:rsidP="00E4138F">
      <w:pPr>
        <w:pStyle w:val="Bullet1"/>
      </w:pPr>
      <w:r>
        <w:rPr>
          <w:lang w:eastAsia="ja-JP"/>
        </w:rPr>
        <w:t>H</w:t>
      </w:r>
      <w:r>
        <w:rPr>
          <w:rFonts w:hint="eastAsia"/>
          <w:lang w:eastAsia="ja-JP"/>
        </w:rPr>
        <w:t>elps</w:t>
      </w:r>
      <w:r>
        <w:t xml:space="preserve"> to identify</w:t>
      </w:r>
      <w:r w:rsidR="00E4138F" w:rsidRPr="00E4138F">
        <w:t xml:space="preserve"> possible risks (</w:t>
      </w:r>
      <w:proofErr w:type="gramStart"/>
      <w:r w:rsidR="00E4138F" w:rsidRPr="00E4138F">
        <w:t>e.g.</w:t>
      </w:r>
      <w:proofErr w:type="gramEnd"/>
      <w:r w:rsidR="00E4138F" w:rsidRPr="00E4138F">
        <w:t xml:space="preserve"> first-time development risk, delay of delivery)</w:t>
      </w:r>
      <w:r>
        <w:t xml:space="preserve"> and prepare the approach to them</w:t>
      </w:r>
      <w:r w:rsidR="00E4138F" w:rsidRPr="00E4138F">
        <w:t>;</w:t>
      </w:r>
    </w:p>
    <w:p w14:paraId="495C7B5B" w14:textId="77777777" w:rsidR="00E4138F" w:rsidRPr="00E4138F" w:rsidRDefault="00E4138F" w:rsidP="00E4138F">
      <w:pPr>
        <w:pStyle w:val="Bullet1"/>
      </w:pPr>
      <w:r w:rsidRPr="00E4138F">
        <w:t xml:space="preserve">Develops mutual understandings of the system design and </w:t>
      </w:r>
      <w:proofErr w:type="gramStart"/>
      <w:r w:rsidRPr="00E4138F">
        <w:t>architecture;</w:t>
      </w:r>
      <w:proofErr w:type="gramEnd"/>
    </w:p>
    <w:p w14:paraId="7BF52168" w14:textId="6E9B6E2A" w:rsidR="00E4138F" w:rsidRPr="00E4138F" w:rsidRDefault="00BA71EA" w:rsidP="00E4138F">
      <w:pPr>
        <w:pStyle w:val="Bullet1"/>
      </w:pPr>
      <w:r>
        <w:t xml:space="preserve">Works as </w:t>
      </w:r>
      <w:r w:rsidR="00E4138F" w:rsidRPr="00E4138F">
        <w:t xml:space="preserve">input </w:t>
      </w:r>
      <w:proofErr w:type="gramStart"/>
      <w:r w:rsidR="00E4138F" w:rsidRPr="00E4138F">
        <w:t>for  the</w:t>
      </w:r>
      <w:proofErr w:type="gramEnd"/>
      <w:r w:rsidR="00E4138F" w:rsidRPr="00E4138F">
        <w:t xml:space="preserve"> way, steps and timing to accept the system;</w:t>
      </w:r>
    </w:p>
    <w:p w14:paraId="060F7A56" w14:textId="541B9181" w:rsidR="00E4138F" w:rsidRPr="00E4138F" w:rsidRDefault="00E4138F" w:rsidP="00E4138F">
      <w:pPr>
        <w:pStyle w:val="Bullet1"/>
      </w:pPr>
      <w:r w:rsidRPr="00E4138F">
        <w:t>D</w:t>
      </w:r>
      <w:r w:rsidRPr="00E4138F">
        <w:rPr>
          <w:rFonts w:hint="eastAsia"/>
        </w:rPr>
        <w:t>emonstrate</w:t>
      </w:r>
      <w:r w:rsidRPr="00E4138F">
        <w:t xml:space="preserve">s </w:t>
      </w:r>
      <w:r w:rsidR="00BA71EA">
        <w:t xml:space="preserve">if </w:t>
      </w:r>
      <w:r w:rsidRPr="00E4138F">
        <w:t xml:space="preserve">the system design fulfils the requirements before implementation; and </w:t>
      </w:r>
    </w:p>
    <w:p w14:paraId="1AD4E9EB" w14:textId="776E2A07" w:rsidR="00E4138F" w:rsidRPr="00E4138F" w:rsidRDefault="00BA71EA" w:rsidP="00E4138F">
      <w:pPr>
        <w:pStyle w:val="Bullet1"/>
      </w:pPr>
      <w:r>
        <w:t>Helps them to be a</w:t>
      </w:r>
      <w:r w:rsidR="00E4138F" w:rsidRPr="00E4138F">
        <w:t xml:space="preserve">ware </w:t>
      </w:r>
      <w:r>
        <w:t xml:space="preserve">of </w:t>
      </w:r>
      <w:r w:rsidR="00E4138F" w:rsidRPr="00E4138F">
        <w:t xml:space="preserve">issues </w:t>
      </w:r>
      <w:r>
        <w:t>related to</w:t>
      </w:r>
      <w:r w:rsidR="00E4138F" w:rsidRPr="00E4138F">
        <w:t xml:space="preserve"> the design, </w:t>
      </w:r>
      <w:proofErr w:type="gramStart"/>
      <w:r w:rsidR="00E4138F" w:rsidRPr="00E4138F">
        <w:t>performance</w:t>
      </w:r>
      <w:proofErr w:type="gramEnd"/>
      <w:r w:rsidR="00E4138F" w:rsidRPr="00E4138F">
        <w:t xml:space="preserve"> and legal</w:t>
      </w:r>
      <w:r>
        <w:t>ity</w:t>
      </w:r>
      <w:r w:rsidR="00E4138F" w:rsidRPr="00E4138F">
        <w:t>.</w:t>
      </w:r>
    </w:p>
    <w:p w14:paraId="751EAA72" w14:textId="4423417C" w:rsidR="00E4138F" w:rsidRPr="00E4138F" w:rsidRDefault="00E4138F" w:rsidP="00E4138F">
      <w:pPr>
        <w:pStyle w:val="BodyText"/>
      </w:pPr>
      <w:r w:rsidRPr="00E4138F">
        <w:t>Typical</w:t>
      </w:r>
      <w:r w:rsidR="00BA71EA">
        <w:t>ly,</w:t>
      </w:r>
      <w:r w:rsidRPr="00E4138F">
        <w:t xml:space="preserve"> in a </w:t>
      </w:r>
      <w:ins w:id="771" w:author="Fukuda Takuya" w:date="2021-07-02T16:46:00Z">
        <w:r w:rsidR="00D6659E">
          <w:t>d</w:t>
        </w:r>
      </w:ins>
      <w:del w:id="772" w:author="Fukuda Takuya" w:date="2021-07-02T16:46:00Z">
        <w:r w:rsidRPr="00E4138F" w:rsidDel="00D6659E">
          <w:delText>D</w:delText>
        </w:r>
      </w:del>
      <w:r w:rsidRPr="00E4138F">
        <w:t xml:space="preserve">esign </w:t>
      </w:r>
      <w:ins w:id="773" w:author="Fukuda Takuya" w:date="2021-07-02T16:46:00Z">
        <w:r w:rsidR="00D6659E">
          <w:t>r</w:t>
        </w:r>
      </w:ins>
      <w:del w:id="774" w:author="Fukuda Takuya" w:date="2021-07-02T16:46:00Z">
        <w:r w:rsidRPr="00E4138F" w:rsidDel="00D6659E">
          <w:delText>R</w:delText>
        </w:r>
      </w:del>
      <w:r w:rsidRPr="00E4138F">
        <w:t>eview</w:t>
      </w:r>
      <w:r w:rsidR="00BA71EA">
        <w:t>,</w:t>
      </w:r>
      <w:r w:rsidRPr="00E4138F">
        <w:t xml:space="preserve"> a ‘walk through’ might be done to check if all the required elements/subsystems are designed </w:t>
      </w:r>
      <w:r w:rsidR="00BA71EA">
        <w:t>correctly to form a</w:t>
      </w:r>
      <w:r w:rsidRPr="00E4138F">
        <w:t xml:space="preserve"> </w:t>
      </w:r>
      <w:r w:rsidR="00BA71EA">
        <w:t xml:space="preserve">coherent and </w:t>
      </w:r>
      <w:r w:rsidRPr="00E4138F">
        <w:t>integrated system. In this stage</w:t>
      </w:r>
      <w:r w:rsidR="00BA71EA">
        <w:t>,</w:t>
      </w:r>
      <w:r w:rsidRPr="00E4138F">
        <w:t xml:space="preserve"> issues </w:t>
      </w:r>
      <w:r w:rsidR="00BA71EA">
        <w:t>such as</w:t>
      </w:r>
      <w:r w:rsidRPr="00E4138F">
        <w:t xml:space="preserve"> flexibility, expandability, security</w:t>
      </w:r>
      <w:ins w:id="775" w:author="Fukuda Takuya" w:date="2021-07-02T16:47:00Z">
        <w:r w:rsidR="00D6659E">
          <w:t>,</w:t>
        </w:r>
      </w:ins>
      <w:r w:rsidRPr="00E4138F">
        <w:t xml:space="preserve"> etc.</w:t>
      </w:r>
      <w:ins w:id="776" w:author="Fukuda Takuya" w:date="2021-07-02T16:47:00Z">
        <w:r w:rsidR="00D6659E">
          <w:t>,</w:t>
        </w:r>
      </w:ins>
      <w:r w:rsidRPr="00E4138F">
        <w:t xml:space="preserve"> might be clarified. This is also a base for a more detailed lower</w:t>
      </w:r>
      <w:r w:rsidR="00BA71EA">
        <w:t>-</w:t>
      </w:r>
      <w:r w:rsidRPr="00E4138F">
        <w:t xml:space="preserve">level Design, upon which </w:t>
      </w:r>
      <w:r w:rsidR="00BA71EA">
        <w:t xml:space="preserve">further </w:t>
      </w:r>
      <w:r w:rsidRPr="00E4138F">
        <w:t>subsequent orders m</w:t>
      </w:r>
      <w:del w:id="777" w:author="Fukuda Takuya" w:date="2021-07-02T16:47:00Z">
        <w:r w:rsidRPr="00E4138F" w:rsidDel="00D6659E">
          <w:delText>a</w:delText>
        </w:r>
      </w:del>
      <w:r w:rsidR="00BA71EA">
        <w:t>ight</w:t>
      </w:r>
      <w:r w:rsidRPr="00E4138F">
        <w:t xml:space="preserve"> be placed.</w:t>
      </w:r>
    </w:p>
    <w:p w14:paraId="284230FF" w14:textId="16F4BE7D" w:rsidR="00E4138F" w:rsidRDefault="00E4138F" w:rsidP="001D7BFD">
      <w:pPr>
        <w:pStyle w:val="Heading3"/>
        <w:numPr>
          <w:ilvl w:val="2"/>
          <w:numId w:val="22"/>
        </w:numPr>
      </w:pPr>
      <w:bookmarkStart w:id="778" w:name="_Toc63865053"/>
      <w:bookmarkStart w:id="779" w:name="_Toc66289148"/>
      <w:r w:rsidRPr="00E4138F">
        <w:t>Test readiness</w:t>
      </w:r>
      <w:bookmarkEnd w:id="778"/>
      <w:bookmarkEnd w:id="779"/>
    </w:p>
    <w:p w14:paraId="7CA2E687" w14:textId="59D5B170" w:rsidR="00E4138F" w:rsidRPr="00E4138F" w:rsidRDefault="00E4138F" w:rsidP="00E4138F">
      <w:pPr>
        <w:pStyle w:val="BodyText"/>
      </w:pPr>
      <w:r w:rsidRPr="00E4138F">
        <w:t>The Customer should make sure documentation</w:t>
      </w:r>
      <w:del w:id="780" w:author="Fukuda Takuya" w:date="2021-07-02T16:48:00Z">
        <w:r w:rsidRPr="00E4138F" w:rsidDel="00D6659E">
          <w:delText>s</w:delText>
        </w:r>
      </w:del>
      <w:r w:rsidRPr="00E4138F">
        <w:t xml:space="preserve"> by </w:t>
      </w:r>
      <w:ins w:id="781" w:author="Fukuda Takuya" w:date="2021-07-02T16:48:00Z">
        <w:r w:rsidR="00D6659E">
          <w:t xml:space="preserve">the </w:t>
        </w:r>
      </w:ins>
      <w:r w:rsidRPr="00E4138F">
        <w:t xml:space="preserve">Supplier </w:t>
      </w:r>
      <w:del w:id="782" w:author="Fukuda Takuya" w:date="2021-07-02T16:48:00Z">
        <w:r w:rsidRPr="00E4138F" w:rsidDel="00D6659E">
          <w:delText xml:space="preserve">are </w:delText>
        </w:r>
      </w:del>
      <w:ins w:id="783" w:author="Fukuda Takuya" w:date="2021-07-02T16:48:00Z">
        <w:r w:rsidR="00D6659E">
          <w:t>is</w:t>
        </w:r>
        <w:r w:rsidR="00D6659E" w:rsidRPr="00E4138F">
          <w:t xml:space="preserve"> </w:t>
        </w:r>
      </w:ins>
      <w:r w:rsidRPr="00E4138F">
        <w:t xml:space="preserve">ready before </w:t>
      </w:r>
      <w:ins w:id="784" w:author="Fukuda Takuya" w:date="2021-07-02T16:48:00Z">
        <w:r w:rsidR="00D6659E">
          <w:t>d</w:t>
        </w:r>
      </w:ins>
      <w:del w:id="785" w:author="Fukuda Takuya" w:date="2021-07-02T16:48:00Z">
        <w:r w:rsidRPr="00E4138F" w:rsidDel="00D6659E">
          <w:delText>D</w:delText>
        </w:r>
      </w:del>
      <w:r w:rsidRPr="00E4138F">
        <w:t xml:space="preserve">esign </w:t>
      </w:r>
      <w:ins w:id="786" w:author="Fukuda Takuya" w:date="2021-07-02T16:48:00Z">
        <w:r w:rsidR="00D6659E">
          <w:t>r</w:t>
        </w:r>
      </w:ins>
      <w:del w:id="787" w:author="Fukuda Takuya" w:date="2021-07-02T16:48:00Z">
        <w:r w:rsidRPr="00E4138F" w:rsidDel="00D6659E">
          <w:delText>R</w:delText>
        </w:r>
      </w:del>
      <w:r w:rsidRPr="00E4138F">
        <w:t xml:space="preserve">eview, which can include: </w:t>
      </w:r>
    </w:p>
    <w:p w14:paraId="1072B11F" w14:textId="77777777" w:rsidR="00E4138F" w:rsidRPr="00E4138F" w:rsidRDefault="00E4138F" w:rsidP="00E4138F">
      <w:pPr>
        <w:pStyle w:val="Bullet1"/>
      </w:pPr>
      <w:r w:rsidRPr="00E4138F">
        <w:t>A high-level design document (e.g. system architecture diagram, overall system configuration, technical datasheet</w:t>
      </w:r>
      <w:proofErr w:type="gramStart"/>
      <w:r w:rsidRPr="00E4138F">
        <w:t>) ;</w:t>
      </w:r>
      <w:proofErr w:type="gramEnd"/>
      <w:r w:rsidRPr="00E4138F">
        <w:t xml:space="preserve"> </w:t>
      </w:r>
    </w:p>
    <w:p w14:paraId="1B01B147" w14:textId="7A8E1BC1" w:rsidR="00E4138F" w:rsidRPr="00E4138F" w:rsidRDefault="00E4138F" w:rsidP="00E4138F">
      <w:pPr>
        <w:pStyle w:val="Bullet1"/>
      </w:pPr>
      <w:r w:rsidRPr="00E4138F">
        <w:t>A low-level/detailed design which is available at this stage (</w:t>
      </w:r>
      <w:proofErr w:type="gramStart"/>
      <w:r w:rsidRPr="00E4138F">
        <w:t>e.g.</w:t>
      </w:r>
      <w:proofErr w:type="gramEnd"/>
      <w:r w:rsidRPr="00E4138F">
        <w:t xml:space="preserve"> network diagram, circuit diagram, manual);</w:t>
      </w:r>
    </w:p>
    <w:p w14:paraId="2AFAC16B" w14:textId="77777777" w:rsidR="00E4138F" w:rsidRPr="00E4138F" w:rsidRDefault="00E4138F" w:rsidP="00E4138F">
      <w:pPr>
        <w:pStyle w:val="Bullet1"/>
      </w:pPr>
      <w:r w:rsidRPr="00E4138F">
        <w:t xml:space="preserve">Interface designs and </w:t>
      </w:r>
      <w:proofErr w:type="gramStart"/>
      <w:r w:rsidRPr="00E4138F">
        <w:t>arrangements;</w:t>
      </w:r>
      <w:proofErr w:type="gramEnd"/>
    </w:p>
    <w:p w14:paraId="70DAEA6E" w14:textId="77777777" w:rsidR="00E4138F" w:rsidRPr="00E4138F" w:rsidRDefault="00E4138F" w:rsidP="00E4138F">
      <w:pPr>
        <w:pStyle w:val="Bullet1"/>
      </w:pPr>
      <w:r w:rsidRPr="00E4138F">
        <w:t xml:space="preserve">A risk assessment by Supplier, for example: </w:t>
      </w:r>
    </w:p>
    <w:p w14:paraId="19605F85" w14:textId="77777777" w:rsidR="00E4138F" w:rsidRPr="00E4138F" w:rsidRDefault="00E4138F" w:rsidP="00E4138F">
      <w:pPr>
        <w:pStyle w:val="Bullet2"/>
      </w:pPr>
      <w:r w:rsidRPr="00E4138F">
        <w:t xml:space="preserve">interference or unwanted reflection of radio transmitting </w:t>
      </w:r>
      <w:proofErr w:type="gramStart"/>
      <w:r w:rsidRPr="00E4138F">
        <w:t>system;</w:t>
      </w:r>
      <w:proofErr w:type="gramEnd"/>
      <w:r w:rsidRPr="00E4138F">
        <w:t xml:space="preserve"> </w:t>
      </w:r>
    </w:p>
    <w:p w14:paraId="213D37FA" w14:textId="77777777" w:rsidR="00E4138F" w:rsidRPr="00E4138F" w:rsidRDefault="00E4138F" w:rsidP="00E4138F">
      <w:pPr>
        <w:pStyle w:val="Bullet2"/>
      </w:pPr>
      <w:r w:rsidRPr="00E4138F">
        <w:t>Site survey report (if applicable): (</w:t>
      </w:r>
      <w:proofErr w:type="gramStart"/>
      <w:r w:rsidRPr="00E4138F">
        <w:t>e.g.</w:t>
      </w:r>
      <w:proofErr w:type="gramEnd"/>
      <w:r w:rsidRPr="00E4138F">
        <w:t xml:space="preserve"> a new radar implementation may require a site survey to test that the planned location doesn’t lead to unexpected/unwanted side effects, like reflections from large objects in the neighbourhood); </w:t>
      </w:r>
    </w:p>
    <w:p w14:paraId="44993050" w14:textId="77777777" w:rsidR="00E4138F" w:rsidRPr="00E4138F" w:rsidRDefault="00E4138F" w:rsidP="00E4138F">
      <w:pPr>
        <w:pStyle w:val="Bullet2"/>
      </w:pPr>
      <w:r w:rsidRPr="00E4138F">
        <w:t>Analytic or demonstrated documentation of proposed system under defined conditions (</w:t>
      </w:r>
      <w:proofErr w:type="gramStart"/>
      <w:r w:rsidRPr="00E4138F">
        <w:t>e.g.</w:t>
      </w:r>
      <w:proofErr w:type="gramEnd"/>
      <w:r w:rsidRPr="00E4138F">
        <w:t xml:space="preserve"> coverage simulation, strength calculation and wind load calculation).</w:t>
      </w:r>
    </w:p>
    <w:p w14:paraId="43DF3345" w14:textId="77777777" w:rsidR="00E4138F" w:rsidRPr="00E4138F" w:rsidRDefault="00E4138F" w:rsidP="00E4138F">
      <w:pPr>
        <w:pStyle w:val="Bullet1"/>
      </w:pPr>
      <w:r w:rsidRPr="00E4138F">
        <w:t>(if applicable or available), Technical documents (</w:t>
      </w:r>
      <w:proofErr w:type="gramStart"/>
      <w:r w:rsidRPr="00E4138F">
        <w:t>e.g.</w:t>
      </w:r>
      <w:proofErr w:type="gramEnd"/>
      <w:r w:rsidRPr="00E4138F">
        <w:t xml:space="preserve"> Technical data sheet and Manuals).</w:t>
      </w:r>
      <w:r w:rsidRPr="00E4138F" w:rsidDel="000A1DC1">
        <w:t xml:space="preserve"> </w:t>
      </w:r>
    </w:p>
    <w:p w14:paraId="6E419138" w14:textId="77777777" w:rsidR="00E4138F" w:rsidRPr="00E4138F" w:rsidRDefault="00E4138F" w:rsidP="00E4138F">
      <w:pPr>
        <w:pStyle w:val="Heading3"/>
      </w:pPr>
      <w:bookmarkStart w:id="788" w:name="_Toc63865054"/>
      <w:bookmarkStart w:id="789" w:name="_Toc66289149"/>
      <w:r w:rsidRPr="00E4138F">
        <w:t>test execution</w:t>
      </w:r>
      <w:bookmarkEnd w:id="788"/>
      <w:bookmarkEnd w:id="789"/>
    </w:p>
    <w:p w14:paraId="646D0D33" w14:textId="3B3813FC" w:rsidR="00E4138F" w:rsidRPr="00E4138F" w:rsidRDefault="00E4138F" w:rsidP="00E4138F">
      <w:pPr>
        <w:pStyle w:val="BodyText"/>
      </w:pPr>
      <w:r w:rsidRPr="00E4138F">
        <w:t xml:space="preserve">The Customer can execute </w:t>
      </w:r>
      <w:del w:id="790" w:author="Fukuda Takuya" w:date="2021-07-02T16:50:00Z">
        <w:r w:rsidRPr="00E4138F" w:rsidDel="00D6659E">
          <w:delText>D</w:delText>
        </w:r>
      </w:del>
      <w:ins w:id="791" w:author="Fukuda Takuya" w:date="2021-07-02T16:50:00Z">
        <w:r w:rsidR="00D6659E">
          <w:t>d</w:t>
        </w:r>
      </w:ins>
      <w:r w:rsidRPr="00E4138F">
        <w:t xml:space="preserve">esign </w:t>
      </w:r>
      <w:ins w:id="792" w:author="Fukuda Takuya" w:date="2021-07-02T16:50:00Z">
        <w:r w:rsidR="00D6659E">
          <w:t>r</w:t>
        </w:r>
      </w:ins>
      <w:del w:id="793" w:author="Fukuda Takuya" w:date="2021-07-02T16:50:00Z">
        <w:r w:rsidRPr="00E4138F" w:rsidDel="00D6659E">
          <w:delText>R</w:delText>
        </w:r>
      </w:del>
      <w:r w:rsidRPr="00E4138F">
        <w:t xml:space="preserve">eview by inspection of the documentation against the requirements. The </w:t>
      </w:r>
      <w:ins w:id="794" w:author="Fukuda Takuya" w:date="2021-07-02T16:51:00Z">
        <w:r w:rsidR="00D6659E">
          <w:t>d</w:t>
        </w:r>
      </w:ins>
      <w:del w:id="795" w:author="Fukuda Takuya" w:date="2021-07-02T16:51:00Z">
        <w:r w:rsidRPr="00E4138F" w:rsidDel="00D6659E">
          <w:delText>D</w:delText>
        </w:r>
      </w:del>
      <w:r w:rsidRPr="00E4138F">
        <w:t xml:space="preserve">esign </w:t>
      </w:r>
      <w:ins w:id="796" w:author="Fukuda Takuya" w:date="2021-07-02T16:51:00Z">
        <w:r w:rsidR="00D6659E">
          <w:t>r</w:t>
        </w:r>
      </w:ins>
      <w:del w:id="797" w:author="Fukuda Takuya" w:date="2021-07-02T16:51:00Z">
        <w:r w:rsidRPr="00E4138F" w:rsidDel="00D6659E">
          <w:delText>R</w:delText>
        </w:r>
      </w:del>
      <w:r w:rsidRPr="00E4138F">
        <w:t xml:space="preserve">eview execution should </w:t>
      </w:r>
      <w:proofErr w:type="gramStart"/>
      <w:r w:rsidRPr="00E4138F">
        <w:t>take into account</w:t>
      </w:r>
      <w:proofErr w:type="gramEnd"/>
      <w:r w:rsidRPr="00E4138F">
        <w:t>:</w:t>
      </w:r>
    </w:p>
    <w:p w14:paraId="46A0411B" w14:textId="77777777" w:rsidR="00E4138F" w:rsidRPr="00E4138F" w:rsidRDefault="00E4138F" w:rsidP="00E4138F">
      <w:pPr>
        <w:pStyle w:val="Bullet1"/>
      </w:pPr>
      <w:r w:rsidRPr="00E4138F">
        <w:rPr>
          <w:rFonts w:hint="eastAsia"/>
        </w:rPr>
        <w:t xml:space="preserve">To </w:t>
      </w:r>
      <w:r w:rsidRPr="00E4138F">
        <w:t>check</w:t>
      </w:r>
      <w:r w:rsidRPr="00E4138F">
        <w:rPr>
          <w:rFonts w:hint="eastAsia"/>
        </w:rPr>
        <w:t xml:space="preserve"> </w:t>
      </w:r>
      <w:r w:rsidRPr="00E4138F">
        <w:t xml:space="preserve">all requirement has a design to be </w:t>
      </w:r>
      <w:proofErr w:type="gramStart"/>
      <w:r w:rsidRPr="00E4138F">
        <w:t>implemented;</w:t>
      </w:r>
      <w:proofErr w:type="gramEnd"/>
    </w:p>
    <w:p w14:paraId="0CEE9203" w14:textId="77777777" w:rsidR="00E4138F" w:rsidRPr="00E4138F" w:rsidRDefault="00E4138F" w:rsidP="00E4138F">
      <w:pPr>
        <w:pStyle w:val="Bullet1"/>
      </w:pPr>
      <w:r w:rsidRPr="00E4138F">
        <w:lastRenderedPageBreak/>
        <w:t xml:space="preserve">To check the design meets </w:t>
      </w:r>
      <w:proofErr w:type="gramStart"/>
      <w:r w:rsidRPr="00E4138F">
        <w:t>expectations;</w:t>
      </w:r>
      <w:proofErr w:type="gramEnd"/>
      <w:r w:rsidRPr="00E4138F">
        <w:t xml:space="preserve"> e.g. centralised vs de-centralised;</w:t>
      </w:r>
    </w:p>
    <w:p w14:paraId="37643177" w14:textId="77777777" w:rsidR="00E4138F" w:rsidRPr="00E4138F" w:rsidRDefault="00E4138F" w:rsidP="00E4138F">
      <w:pPr>
        <w:pStyle w:val="Bullet1"/>
      </w:pPr>
      <w:r w:rsidRPr="00E4138F">
        <w:t xml:space="preserve">To check all (external) interfaces projected in the </w:t>
      </w:r>
      <w:proofErr w:type="gramStart"/>
      <w:r w:rsidRPr="00E4138F">
        <w:t>design;</w:t>
      </w:r>
      <w:proofErr w:type="gramEnd"/>
    </w:p>
    <w:p w14:paraId="19CA7ACC" w14:textId="77777777" w:rsidR="00E4138F" w:rsidRPr="00E4138F" w:rsidRDefault="00E4138F" w:rsidP="00E4138F">
      <w:pPr>
        <w:pStyle w:val="Bullet1"/>
      </w:pPr>
      <w:r w:rsidRPr="00E4138F">
        <w:t>To check the total number of inputs and outputs are available; and</w:t>
      </w:r>
    </w:p>
    <w:p w14:paraId="07D5B26A" w14:textId="77777777" w:rsidR="00E4138F" w:rsidRPr="00E4138F" w:rsidRDefault="00E4138F" w:rsidP="00E4138F">
      <w:pPr>
        <w:pStyle w:val="Bullet1"/>
      </w:pPr>
      <w:r w:rsidRPr="00E4138F">
        <w:t>Besides all these aspects, to walk-through’ regarding outage and calamity.</w:t>
      </w:r>
    </w:p>
    <w:p w14:paraId="6AD46481" w14:textId="77777777" w:rsidR="00E4138F" w:rsidRPr="00E4138F" w:rsidRDefault="00E4138F" w:rsidP="00E4138F">
      <w:pPr>
        <w:pStyle w:val="Heading3"/>
      </w:pPr>
      <w:bookmarkStart w:id="798" w:name="_Toc63865055"/>
      <w:bookmarkStart w:id="799" w:name="_Toc66289150"/>
      <w:r w:rsidRPr="00E4138F">
        <w:t>test result</w:t>
      </w:r>
      <w:bookmarkEnd w:id="798"/>
      <w:bookmarkEnd w:id="799"/>
    </w:p>
    <w:p w14:paraId="71208A1E" w14:textId="64126FC3" w:rsidR="00E4138F" w:rsidRPr="00E4138F" w:rsidRDefault="00E4138F" w:rsidP="00E4138F">
      <w:pPr>
        <w:pStyle w:val="BodyText"/>
      </w:pPr>
      <w:r w:rsidRPr="00E4138F">
        <w:t xml:space="preserve">The </w:t>
      </w:r>
      <w:ins w:id="800" w:author="Fukuda Takuya" w:date="2021-07-02T16:51:00Z">
        <w:r w:rsidR="00D6659E">
          <w:t>d</w:t>
        </w:r>
      </w:ins>
      <w:del w:id="801" w:author="Fukuda Takuya" w:date="2021-07-02T16:51:00Z">
        <w:r w:rsidRPr="00E4138F" w:rsidDel="00D6659E">
          <w:delText>D</w:delText>
        </w:r>
      </w:del>
      <w:r w:rsidRPr="00E4138F">
        <w:t xml:space="preserve">esign </w:t>
      </w:r>
      <w:ins w:id="802" w:author="Fukuda Takuya" w:date="2021-07-02T16:51:00Z">
        <w:r w:rsidR="00D6659E">
          <w:t>r</w:t>
        </w:r>
      </w:ins>
      <w:del w:id="803" w:author="Fukuda Takuya" w:date="2021-07-02T16:51:00Z">
        <w:r w:rsidRPr="00E4138F" w:rsidDel="00D6659E">
          <w:delText>R</w:delText>
        </w:r>
      </w:del>
      <w:r w:rsidRPr="00E4138F">
        <w:t xml:space="preserve">eview’s execution </w:t>
      </w:r>
      <w:r w:rsidR="00BA71EA">
        <w:t xml:space="preserve">may </w:t>
      </w:r>
      <w:r w:rsidRPr="00E4138F">
        <w:t>result in</w:t>
      </w:r>
      <w:ins w:id="804" w:author="Fukuda Takuya" w:date="2021-07-02T16:53:00Z">
        <w:r w:rsidR="00D6659E">
          <w:t xml:space="preserve"> developing</w:t>
        </w:r>
      </w:ins>
      <w:del w:id="805" w:author="Fukuda Takuya" w:date="2021-07-02T16:51:00Z">
        <w:r w:rsidR="00BA71EA" w:rsidDel="00D6659E">
          <w:delText xml:space="preserve"> with followings</w:delText>
        </w:r>
      </w:del>
      <w:r w:rsidRPr="00E4138F">
        <w:t>:</w:t>
      </w:r>
    </w:p>
    <w:p w14:paraId="085F986A" w14:textId="416C0333" w:rsidR="00E4138F" w:rsidRPr="00E4138F" w:rsidRDefault="00E4138F" w:rsidP="00E4138F">
      <w:pPr>
        <w:pStyle w:val="Bullet1"/>
      </w:pPr>
      <w:del w:id="806" w:author="Fukuda Takuya" w:date="2021-07-02T16:53:00Z">
        <w:r w:rsidRPr="006431ED" w:rsidDel="00D6659E">
          <w:rPr>
            <w:highlight w:val="yellow"/>
          </w:rPr>
          <w:delText>Developing</w:delText>
        </w:r>
        <w:r w:rsidRPr="00E4138F" w:rsidDel="00D6659E">
          <w:rPr>
            <w:rFonts w:hint="eastAsia"/>
          </w:rPr>
          <w:delText xml:space="preserve"> m</w:delText>
        </w:r>
      </w:del>
      <w:ins w:id="807" w:author="Fukuda Takuya" w:date="2021-07-02T16:53:00Z">
        <w:r w:rsidR="00D6659E">
          <w:t>M</w:t>
        </w:r>
      </w:ins>
      <w:r w:rsidRPr="00E4138F">
        <w:rPr>
          <w:rFonts w:hint="eastAsia"/>
        </w:rPr>
        <w:t>utual</w:t>
      </w:r>
      <w:r w:rsidRPr="00E4138F">
        <w:t xml:space="preserve"> misunderstandings of the </w:t>
      </w:r>
      <w:proofErr w:type="gramStart"/>
      <w:r w:rsidRPr="00E4138F">
        <w:t>requirement;</w:t>
      </w:r>
      <w:proofErr w:type="gramEnd"/>
    </w:p>
    <w:p w14:paraId="24F4778B" w14:textId="0244F83B" w:rsidR="00197A23" w:rsidDel="00D6659E" w:rsidRDefault="00197A23" w:rsidP="00E4138F">
      <w:pPr>
        <w:pStyle w:val="Bullet1"/>
        <w:rPr>
          <w:del w:id="808" w:author="Fukuda Takuya" w:date="2021-07-02T16:54:00Z"/>
        </w:rPr>
      </w:pPr>
      <w:del w:id="809" w:author="Fukuda Takuya" w:date="2021-07-02T16:53:00Z">
        <w:r w:rsidDel="00D6659E">
          <w:delText>a</w:delText>
        </w:r>
      </w:del>
      <w:del w:id="810" w:author="Fukuda Takuya" w:date="2021-07-02T16:54:00Z">
        <w:r w:rsidDel="00D6659E">
          <w:delText>n agreed/approved Design</w:delText>
        </w:r>
      </w:del>
    </w:p>
    <w:p w14:paraId="5666C331" w14:textId="2E500A1F" w:rsidR="00E4138F" w:rsidRPr="00E4138F" w:rsidRDefault="00E4138F" w:rsidP="00E4138F">
      <w:pPr>
        <w:pStyle w:val="Bullet1"/>
      </w:pPr>
      <w:r w:rsidRPr="00E4138F">
        <w:t>The awareness and an approach</w:t>
      </w:r>
      <w:r w:rsidR="00BA71EA" w:rsidRPr="00BA71EA">
        <w:t xml:space="preserve"> </w:t>
      </w:r>
      <w:r w:rsidR="00BA71EA" w:rsidRPr="00E4138F">
        <w:t>developed</w:t>
      </w:r>
      <w:r w:rsidRPr="00E4138F">
        <w:t xml:space="preserve"> for possible </w:t>
      </w:r>
      <w:proofErr w:type="gramStart"/>
      <w:r w:rsidRPr="00E4138F">
        <w:t>risks;</w:t>
      </w:r>
      <w:proofErr w:type="gramEnd"/>
    </w:p>
    <w:p w14:paraId="3F5B20D8" w14:textId="48825E52" w:rsidR="00E4138F" w:rsidRPr="00E4138F" w:rsidRDefault="00E4138F" w:rsidP="00E4138F">
      <w:pPr>
        <w:pStyle w:val="Bullet1"/>
      </w:pPr>
      <w:del w:id="811" w:author="Fukuda Takuya" w:date="2021-07-02T16:53:00Z">
        <w:r w:rsidRPr="00E4138F" w:rsidDel="00D6659E">
          <w:delText>Developing t</w:delText>
        </w:r>
      </w:del>
      <w:ins w:id="812" w:author="Fukuda Takuya" w:date="2021-07-02T16:53:00Z">
        <w:r w:rsidR="00D6659E">
          <w:t>T</w:t>
        </w:r>
      </w:ins>
      <w:r w:rsidRPr="00E4138F">
        <w:t xml:space="preserve">he system design and architecture with mutual </w:t>
      </w:r>
      <w:proofErr w:type="gramStart"/>
      <w:r w:rsidRPr="00E4138F">
        <w:t>understandings;</w:t>
      </w:r>
      <w:proofErr w:type="gramEnd"/>
    </w:p>
    <w:p w14:paraId="2607C37B" w14:textId="77777777" w:rsidR="00E4138F" w:rsidRPr="00E4138F" w:rsidRDefault="00E4138F" w:rsidP="00E4138F">
      <w:pPr>
        <w:pStyle w:val="Bullet1"/>
      </w:pPr>
      <w:r w:rsidRPr="00E4138F">
        <w:t xml:space="preserve">Input for the way, step and timing of the </w:t>
      </w:r>
      <w:proofErr w:type="gramStart"/>
      <w:r w:rsidRPr="00E4138F">
        <w:rPr>
          <w:rFonts w:hint="eastAsia"/>
        </w:rPr>
        <w:t>accept</w:t>
      </w:r>
      <w:r w:rsidRPr="00E4138F">
        <w:t>ance;</w:t>
      </w:r>
      <w:proofErr w:type="gramEnd"/>
    </w:p>
    <w:p w14:paraId="12E30454" w14:textId="4FA1260C" w:rsidR="00E4138F" w:rsidRPr="00E4138F" w:rsidRDefault="00BA71EA" w:rsidP="00E4138F">
      <w:pPr>
        <w:pStyle w:val="Bullet1"/>
      </w:pPr>
      <w:r>
        <w:t xml:space="preserve">The </w:t>
      </w:r>
      <w:r w:rsidR="00E4138F" w:rsidRPr="00E4138F">
        <w:t>aware</w:t>
      </w:r>
      <w:r>
        <w:t>ness</w:t>
      </w:r>
      <w:r w:rsidR="00E4138F" w:rsidRPr="00E4138F">
        <w:t xml:space="preserve"> of the design, </w:t>
      </w:r>
      <w:proofErr w:type="gramStart"/>
      <w:r w:rsidR="00E4138F" w:rsidRPr="00E4138F">
        <w:t>performance</w:t>
      </w:r>
      <w:proofErr w:type="gramEnd"/>
      <w:r w:rsidR="00E4138F" w:rsidRPr="00E4138F">
        <w:t xml:space="preserve"> and legal issues.</w:t>
      </w:r>
    </w:p>
    <w:p w14:paraId="2A29B84C" w14:textId="5B3CE2B2" w:rsidR="00E4138F" w:rsidRPr="00E4138F" w:rsidRDefault="00E4138F" w:rsidP="00E4138F">
      <w:pPr>
        <w:pStyle w:val="BodyText"/>
      </w:pPr>
      <w:r w:rsidRPr="00E4138F">
        <w:t xml:space="preserve">In that </w:t>
      </w:r>
      <w:ins w:id="813" w:author="Fukuda Takuya" w:date="2021-07-02T16:54:00Z">
        <w:r w:rsidR="00D6659E">
          <w:t>d</w:t>
        </w:r>
      </w:ins>
      <w:del w:id="814" w:author="Fukuda Takuya" w:date="2021-07-02T16:54:00Z">
        <w:r w:rsidRPr="00E4138F" w:rsidDel="00D6659E">
          <w:delText>D</w:delText>
        </w:r>
      </w:del>
      <w:r w:rsidRPr="00E4138F">
        <w:t xml:space="preserve">esign, various subsystems may have been identified performing a particular task each other. The requirement and RTM should be updated if </w:t>
      </w:r>
      <w:proofErr w:type="gramStart"/>
      <w:r w:rsidRPr="00E4138F">
        <w:t>necessary</w:t>
      </w:r>
      <w:proofErr w:type="gramEnd"/>
      <w:r w:rsidRPr="00E4138F">
        <w:t xml:space="preserve"> in the process of the </w:t>
      </w:r>
      <w:ins w:id="815" w:author="Fukuda Takuya" w:date="2021-07-02T16:54:00Z">
        <w:r w:rsidR="00D6659E">
          <w:t>d</w:t>
        </w:r>
      </w:ins>
      <w:del w:id="816" w:author="Fukuda Takuya" w:date="2021-07-02T16:54:00Z">
        <w:r w:rsidRPr="00E4138F" w:rsidDel="00D6659E">
          <w:delText>D</w:delText>
        </w:r>
      </w:del>
      <w:r w:rsidRPr="00E4138F">
        <w:t>esign review.</w:t>
      </w:r>
    </w:p>
    <w:p w14:paraId="6F2AEC6A" w14:textId="5D5F4596" w:rsidR="001E049E" w:rsidRPr="00BA1C02" w:rsidRDefault="001E049E" w:rsidP="001E049E">
      <w:pPr>
        <w:pStyle w:val="Heading2"/>
      </w:pPr>
      <w:bookmarkStart w:id="817" w:name="_Toc66289151"/>
      <w:r>
        <w:rPr>
          <w:rFonts w:hint="eastAsia"/>
          <w:bCs/>
          <w:i/>
          <w:lang w:eastAsia="ja-JP"/>
        </w:rPr>
        <w:t>Factory Acceptance</w:t>
      </w:r>
      <w:bookmarkEnd w:id="817"/>
    </w:p>
    <w:p w14:paraId="5CBC962B" w14:textId="77777777" w:rsidR="001E049E" w:rsidRDefault="001E049E" w:rsidP="001E049E">
      <w:pPr>
        <w:pStyle w:val="Heading2separationline"/>
      </w:pPr>
    </w:p>
    <w:p w14:paraId="49D9CC9B" w14:textId="77777777" w:rsidR="001E049E" w:rsidRDefault="001E049E" w:rsidP="001D7BFD">
      <w:pPr>
        <w:pStyle w:val="Heading3"/>
        <w:numPr>
          <w:ilvl w:val="2"/>
          <w:numId w:val="22"/>
        </w:numPr>
      </w:pPr>
      <w:bookmarkStart w:id="818" w:name="_Toc66289152"/>
      <w:r w:rsidRPr="00E4138F">
        <w:t>Introduction</w:t>
      </w:r>
      <w:bookmarkEnd w:id="818"/>
    </w:p>
    <w:p w14:paraId="153070F8" w14:textId="438B1AD9" w:rsidR="001E049E" w:rsidRPr="001E049E" w:rsidRDefault="001E049E" w:rsidP="001E049E">
      <w:pPr>
        <w:pStyle w:val="BodyText"/>
      </w:pPr>
      <w:r w:rsidRPr="001E049E">
        <w:t xml:space="preserve">The Customer can set an acceptance step at the factory level (Factory Acceptance) for </w:t>
      </w:r>
      <w:ins w:id="819" w:author="Fukuda Takuya" w:date="2021-08-03T13:31:00Z">
        <w:r w:rsidR="005D4C3D" w:rsidRPr="005D4C3D">
          <w:t>VTS Equipment</w:t>
        </w:r>
      </w:ins>
      <w:del w:id="820" w:author="Fukuda Takuya" w:date="2021-08-03T13:31:00Z">
        <w:r w:rsidRPr="001E049E" w:rsidDel="005D4C3D">
          <w:delText>a functional part of the system</w:delText>
        </w:r>
      </w:del>
      <w:r w:rsidRPr="001E049E">
        <w:t xml:space="preserve"> or overall VTS System,</w:t>
      </w:r>
      <w:r w:rsidRPr="001E049E" w:rsidDel="007542F4">
        <w:t xml:space="preserve"> </w:t>
      </w:r>
      <w:r w:rsidRPr="001E049E">
        <w:t>depending on the VTS system complexity to demonstrate the functional and technical performance and their interaction to the requirement before installation on-site.</w:t>
      </w:r>
    </w:p>
    <w:p w14:paraId="7E6A974F" w14:textId="4D38AB85" w:rsidR="001E049E" w:rsidRPr="001E049E" w:rsidRDefault="001E049E" w:rsidP="001E049E">
      <w:pPr>
        <w:pStyle w:val="BodyText"/>
      </w:pPr>
      <w:r w:rsidRPr="001E049E">
        <w:t xml:space="preserve">The Factory Acceptance may be </w:t>
      </w:r>
      <w:del w:id="821" w:author="Fukuda Takuya" w:date="2021-07-14T16:45:00Z">
        <w:r w:rsidRPr="001E049E" w:rsidDel="008D66BB">
          <w:delText>an</w:delText>
        </w:r>
      </w:del>
      <w:ins w:id="822" w:author="Fukuda Takuya" w:date="2021-07-14T16:45:00Z">
        <w:r w:rsidR="008D66BB">
          <w:t>the</w:t>
        </w:r>
      </w:ins>
      <w:r w:rsidRPr="001E049E">
        <w:t xml:space="preserve"> only opportunity to demonstrate that the developed system </w:t>
      </w:r>
      <w:del w:id="823" w:author="Fukuda Takuya" w:date="2021-08-04T11:24:00Z">
        <w:r w:rsidRPr="001E049E" w:rsidDel="00D4020C">
          <w:delText>is in line</w:delText>
        </w:r>
      </w:del>
      <w:ins w:id="824" w:author="Fukuda Takuya" w:date="2021-08-04T11:24:00Z">
        <w:r w:rsidR="00D4020C">
          <w:t>aligns</w:t>
        </w:r>
      </w:ins>
      <w:r w:rsidRPr="001E049E">
        <w:t xml:space="preserve"> with the requirement and design before integration or installation on-site.</w:t>
      </w:r>
    </w:p>
    <w:p w14:paraId="5A3B9AE6" w14:textId="0A9A43E6" w:rsidR="001E049E" w:rsidRPr="001E049E" w:rsidRDefault="001E049E" w:rsidP="001E049E">
      <w:pPr>
        <w:pStyle w:val="BodyText"/>
      </w:pPr>
      <w:r w:rsidRPr="001E049E">
        <w:t xml:space="preserve">The Factory Acceptance is unique in the Acceptance Steps because the specific and specialised test equipment (e.g. measuring equipment and test jig) and </w:t>
      </w:r>
      <w:proofErr w:type="gramStart"/>
      <w:r w:rsidRPr="001E049E">
        <w:t>the  controlled</w:t>
      </w:r>
      <w:proofErr w:type="gramEnd"/>
      <w:r w:rsidRPr="001E049E">
        <w:t xml:space="preserve"> environment are available, which makes Factory Acceptance:</w:t>
      </w:r>
    </w:p>
    <w:p w14:paraId="3BB2444B" w14:textId="77777777" w:rsidR="001E049E" w:rsidRPr="001E049E" w:rsidRDefault="001E049E" w:rsidP="001E049E">
      <w:pPr>
        <w:pStyle w:val="Bullet1"/>
      </w:pPr>
      <w:proofErr w:type="gramStart"/>
      <w:r w:rsidRPr="001E049E">
        <w:t>Methodical;</w:t>
      </w:r>
      <w:proofErr w:type="gramEnd"/>
    </w:p>
    <w:p w14:paraId="40F2C9D0" w14:textId="77777777" w:rsidR="001E049E" w:rsidRPr="001E049E" w:rsidRDefault="001E049E" w:rsidP="001E049E">
      <w:pPr>
        <w:pStyle w:val="Bullet1"/>
      </w:pPr>
      <w:proofErr w:type="gramStart"/>
      <w:r w:rsidRPr="001E049E">
        <w:t>Efficient;</w:t>
      </w:r>
      <w:proofErr w:type="gramEnd"/>
    </w:p>
    <w:p w14:paraId="3D34FEDD" w14:textId="77777777" w:rsidR="001E049E" w:rsidRPr="001E049E" w:rsidRDefault="001E049E" w:rsidP="001E049E">
      <w:pPr>
        <w:pStyle w:val="Bullet1"/>
      </w:pPr>
      <w:r w:rsidRPr="001E049E">
        <w:t>Precise; and</w:t>
      </w:r>
    </w:p>
    <w:p w14:paraId="35223702" w14:textId="77777777" w:rsidR="001E049E" w:rsidRPr="001E049E" w:rsidRDefault="001E049E" w:rsidP="001E049E">
      <w:pPr>
        <w:pStyle w:val="Bullet1"/>
      </w:pPr>
      <w:r w:rsidRPr="001E049E">
        <w:t>Repeatable.</w:t>
      </w:r>
    </w:p>
    <w:p w14:paraId="6353A862" w14:textId="77777777" w:rsidR="001E049E" w:rsidRPr="001E049E" w:rsidRDefault="001E049E" w:rsidP="001E049E">
      <w:pPr>
        <w:pStyle w:val="BodyText"/>
      </w:pPr>
      <w:r w:rsidRPr="001E049E">
        <w:t>Depending on the importance and criticality of the system, the Customer can select to conduct Factory Acceptance by:</w:t>
      </w:r>
    </w:p>
    <w:p w14:paraId="1B6FAF1D" w14:textId="77777777" w:rsidR="001E049E" w:rsidRPr="001E049E" w:rsidRDefault="001E049E" w:rsidP="001E049E">
      <w:pPr>
        <w:pStyle w:val="Bullet1"/>
      </w:pPr>
      <w:r w:rsidRPr="001E049E">
        <w:rPr>
          <w:rFonts w:hint="eastAsia"/>
        </w:rPr>
        <w:t>D</w:t>
      </w:r>
      <w:r w:rsidRPr="001E049E">
        <w:t>ocumentations, which the Supplier publishes (</w:t>
      </w:r>
      <w:proofErr w:type="gramStart"/>
      <w:r w:rsidRPr="001E049E">
        <w:t>e.g.</w:t>
      </w:r>
      <w:proofErr w:type="gramEnd"/>
      <w:r w:rsidRPr="001E049E">
        <w:t xml:space="preserve"> a quality assurance document and factory test report); or</w:t>
      </w:r>
    </w:p>
    <w:p w14:paraId="269DBA83" w14:textId="77777777" w:rsidR="001E049E" w:rsidRPr="001E049E" w:rsidRDefault="001E049E" w:rsidP="001E049E">
      <w:pPr>
        <w:pStyle w:val="Bullet1"/>
      </w:pPr>
      <w:r w:rsidRPr="001E049E">
        <w:t xml:space="preserve">Customer or Customer’s representative witnessed the Factory Acceptance Test (FAT). </w:t>
      </w:r>
    </w:p>
    <w:p w14:paraId="0C08F84D" w14:textId="508722C4" w:rsidR="001E049E" w:rsidRPr="001E049E" w:rsidRDefault="001E049E" w:rsidP="001E049E">
      <w:pPr>
        <w:pStyle w:val="BodyText"/>
      </w:pPr>
      <w:r w:rsidRPr="001E049E">
        <w:rPr>
          <w:rFonts w:hint="eastAsia"/>
        </w:rPr>
        <w:t>T</w:t>
      </w:r>
      <w:r w:rsidRPr="001E049E">
        <w:t xml:space="preserve">he above way of the Factory Acceptance could be decided at </w:t>
      </w:r>
      <w:ins w:id="825" w:author="Fukuda Takuya" w:date="2021-07-14T16:45:00Z">
        <w:r w:rsidR="008D66BB">
          <w:t xml:space="preserve">an </w:t>
        </w:r>
      </w:ins>
      <w:r w:rsidRPr="001E049E">
        <w:t>earlier stage (</w:t>
      </w:r>
      <w:proofErr w:type="gramStart"/>
      <w:r w:rsidRPr="001E049E">
        <w:t>e.g.</w:t>
      </w:r>
      <w:proofErr w:type="gramEnd"/>
      <w:r w:rsidRPr="001E049E">
        <w:t xml:space="preserve"> Design phase and Design Review).</w:t>
      </w:r>
    </w:p>
    <w:p w14:paraId="382F49AA" w14:textId="77777777" w:rsidR="001E049E" w:rsidRPr="001E049E" w:rsidRDefault="001E049E" w:rsidP="001E049E">
      <w:pPr>
        <w:pStyle w:val="Heading3"/>
      </w:pPr>
      <w:bookmarkStart w:id="826" w:name="_Toc63865058"/>
      <w:bookmarkStart w:id="827" w:name="_Toc66289153"/>
      <w:r w:rsidRPr="001E049E">
        <w:t>Test readiness</w:t>
      </w:r>
      <w:bookmarkEnd w:id="826"/>
      <w:bookmarkEnd w:id="827"/>
    </w:p>
    <w:p w14:paraId="0929CFD5" w14:textId="77777777" w:rsidR="001E049E" w:rsidRPr="001E049E" w:rsidRDefault="001E049E" w:rsidP="001E049E">
      <w:pPr>
        <w:pStyle w:val="BodyText"/>
      </w:pPr>
      <w:r w:rsidRPr="001E049E">
        <w:t xml:space="preserve">The Customer should make sure the Supplier who has prepared the followings before Factory Acceptance, which can include: </w:t>
      </w:r>
    </w:p>
    <w:p w14:paraId="2416E663" w14:textId="205DFBBC" w:rsidR="001E049E" w:rsidRPr="001E049E" w:rsidRDefault="001E049E" w:rsidP="001E049E">
      <w:pPr>
        <w:pStyle w:val="Bullet1"/>
      </w:pPr>
      <w:r w:rsidRPr="001E049E">
        <w:lastRenderedPageBreak/>
        <w:t xml:space="preserve">The Factory Acceptance Test </w:t>
      </w:r>
      <w:proofErr w:type="gramStart"/>
      <w:r w:rsidRPr="001E049E">
        <w:t>Plan</w:t>
      </w:r>
      <w:r w:rsidR="008F63FD">
        <w:t>(</w:t>
      </w:r>
      <w:proofErr w:type="gramEnd"/>
      <w:r w:rsidR="008F63FD">
        <w:t>obligation and responsibility of th</w:t>
      </w:r>
      <w:ins w:id="828" w:author="Fukuda Takuya" w:date="2021-07-14T16:45:00Z">
        <w:r w:rsidR="008D66BB">
          <w:t>at</w:t>
        </w:r>
      </w:ins>
      <w:del w:id="829" w:author="Fukuda Takuya" w:date="2021-07-14T16:45:00Z">
        <w:r w:rsidR="008F63FD" w:rsidDel="008D66BB">
          <w:delText>ose</w:delText>
        </w:r>
      </w:del>
      <w:r w:rsidR="008F63FD">
        <w:t xml:space="preserve"> Supplier and Customer)</w:t>
      </w:r>
      <w:r w:rsidRPr="001E049E">
        <w:t>;</w:t>
      </w:r>
    </w:p>
    <w:p w14:paraId="1D912CCC" w14:textId="77777777" w:rsidR="001E049E" w:rsidRPr="001E049E" w:rsidRDefault="001E049E" w:rsidP="001E049E">
      <w:pPr>
        <w:pStyle w:val="Bullet1"/>
      </w:pPr>
      <w:r w:rsidRPr="001E049E">
        <w:t xml:space="preserve">The Factory Acceptance Test </w:t>
      </w:r>
      <w:proofErr w:type="gramStart"/>
      <w:r w:rsidRPr="001E049E">
        <w:t>Procedure;</w:t>
      </w:r>
      <w:proofErr w:type="gramEnd"/>
    </w:p>
    <w:p w14:paraId="657056DD" w14:textId="77777777" w:rsidR="001E049E" w:rsidRPr="001E049E" w:rsidRDefault="001E049E" w:rsidP="001E049E">
      <w:pPr>
        <w:pStyle w:val="Bullet1"/>
      </w:pPr>
      <w:r w:rsidRPr="001E049E">
        <w:t>The Factory Acceptance Test Scripts</w:t>
      </w:r>
    </w:p>
    <w:p w14:paraId="21C14470" w14:textId="77777777" w:rsidR="001E049E" w:rsidRPr="001E049E" w:rsidRDefault="001E049E" w:rsidP="001E049E">
      <w:pPr>
        <w:pStyle w:val="Bullet1"/>
      </w:pPr>
      <w:r w:rsidRPr="001E049E">
        <w:t xml:space="preserve">Detailed system design </w:t>
      </w:r>
      <w:proofErr w:type="gramStart"/>
      <w:r w:rsidRPr="001E049E">
        <w:t>documentation;</w:t>
      </w:r>
      <w:proofErr w:type="gramEnd"/>
      <w:r w:rsidRPr="001E049E">
        <w:t xml:space="preserve"> </w:t>
      </w:r>
    </w:p>
    <w:p w14:paraId="0E6B4299" w14:textId="77777777" w:rsidR="001E049E" w:rsidRPr="001E049E" w:rsidRDefault="001E049E" w:rsidP="001E049E">
      <w:pPr>
        <w:pStyle w:val="Bullet1"/>
      </w:pPr>
      <w:r w:rsidRPr="001E049E">
        <w:t>The Implemented system is placed at the factory and ready for the test.</w:t>
      </w:r>
    </w:p>
    <w:p w14:paraId="038C20F5" w14:textId="4879F510" w:rsidR="001E049E" w:rsidRPr="001E049E" w:rsidRDefault="001E049E" w:rsidP="001E049E">
      <w:pPr>
        <w:pStyle w:val="BodyText"/>
      </w:pPr>
      <w:r w:rsidRPr="001E049E">
        <w:t xml:space="preserve">The Customer should </w:t>
      </w:r>
      <w:proofErr w:type="gramStart"/>
      <w:r w:rsidRPr="001E049E">
        <w:t>take into account</w:t>
      </w:r>
      <w:proofErr w:type="gramEnd"/>
      <w:r w:rsidRPr="001E049E">
        <w:t xml:space="preserve"> </w:t>
      </w:r>
      <w:ins w:id="830" w:author="Fukuda Takuya" w:date="2021-07-14T16:46:00Z">
        <w:r w:rsidR="008D66BB">
          <w:t xml:space="preserve">the </w:t>
        </w:r>
      </w:ins>
      <w:r w:rsidRPr="001E049E">
        <w:rPr>
          <w:rFonts w:hint="eastAsia"/>
        </w:rPr>
        <w:t>following</w:t>
      </w:r>
      <w:del w:id="831" w:author="Fukuda Takuya" w:date="2021-07-14T16:46:00Z">
        <w:r w:rsidRPr="001E049E" w:rsidDel="008D66BB">
          <w:rPr>
            <w:rFonts w:hint="eastAsia"/>
          </w:rPr>
          <w:delText>s</w:delText>
        </w:r>
      </w:del>
      <w:r w:rsidRPr="001E049E">
        <w:t xml:space="preserve"> when checking test readiness of the Factory Acceptance: </w:t>
      </w:r>
    </w:p>
    <w:p w14:paraId="31D90E4D" w14:textId="7B65CA66" w:rsidR="001E049E" w:rsidRPr="001E049E" w:rsidRDefault="001E049E" w:rsidP="001D7BFD">
      <w:pPr>
        <w:pStyle w:val="Bullet1"/>
      </w:pPr>
      <w:r w:rsidRPr="001E049E">
        <w:t>The test set</w:t>
      </w:r>
      <w:ins w:id="832" w:author="Fukuda Takuya" w:date="2021-07-14T16:46:00Z">
        <w:r w:rsidR="008D66BB">
          <w:t>-</w:t>
        </w:r>
      </w:ins>
      <w:del w:id="833" w:author="Fukuda Takuya" w:date="2021-07-01T15:26:00Z">
        <w:r w:rsidRPr="001E049E" w:rsidDel="00E04F37">
          <w:delText>-</w:delText>
        </w:r>
      </w:del>
      <w:r w:rsidRPr="001E049E">
        <w:t xml:space="preserve">up fits for the test </w:t>
      </w:r>
      <w:proofErr w:type="gramStart"/>
      <w:r w:rsidRPr="001E049E">
        <w:t>purpose;</w:t>
      </w:r>
      <w:proofErr w:type="gramEnd"/>
    </w:p>
    <w:p w14:paraId="6F067BC2" w14:textId="08B2CFB6" w:rsidR="001E049E" w:rsidRPr="001E049E" w:rsidRDefault="001E049E" w:rsidP="001D7BFD">
      <w:pPr>
        <w:pStyle w:val="Bullet1"/>
      </w:pPr>
      <w:r w:rsidRPr="001E049E">
        <w:t>Condition of the test set</w:t>
      </w:r>
      <w:ins w:id="834" w:author="Fukuda Takuya" w:date="2021-07-14T16:46:00Z">
        <w:r w:rsidR="008D66BB">
          <w:t>-</w:t>
        </w:r>
      </w:ins>
      <w:del w:id="835" w:author="Fukuda Takuya" w:date="2021-07-01T15:26:00Z">
        <w:r w:rsidRPr="001E049E" w:rsidDel="00E04F37">
          <w:delText>-</w:delText>
        </w:r>
      </w:del>
      <w:proofErr w:type="gramStart"/>
      <w:r w:rsidRPr="001E049E">
        <w:t>ups;</w:t>
      </w:r>
      <w:proofErr w:type="gramEnd"/>
    </w:p>
    <w:p w14:paraId="66C6AEDF" w14:textId="77777777" w:rsidR="001E049E" w:rsidRPr="001E049E" w:rsidRDefault="001E049E" w:rsidP="001D7BFD">
      <w:pPr>
        <w:pStyle w:val="Bullet1"/>
      </w:pPr>
      <w:r w:rsidRPr="001E049E">
        <w:t>The test is capable of demonstrating one or more requirements; and</w:t>
      </w:r>
    </w:p>
    <w:p w14:paraId="6F2F8257" w14:textId="4CC995A1" w:rsidR="001E049E" w:rsidRPr="001E049E" w:rsidRDefault="001E049E" w:rsidP="001D7BFD">
      <w:pPr>
        <w:pStyle w:val="Bullet1"/>
      </w:pPr>
      <w:r w:rsidRPr="001E049E">
        <w:t xml:space="preserve">Condition of the production and integration of </w:t>
      </w:r>
      <w:ins w:id="836" w:author="Fukuda Takuya" w:date="2021-08-03T13:31:00Z">
        <w:r w:rsidR="005D4C3D" w:rsidRPr="005D4C3D">
          <w:t>VTS Equipment</w:t>
        </w:r>
      </w:ins>
      <w:del w:id="837" w:author="Fukuda Takuya" w:date="2021-08-03T13:31:00Z">
        <w:r w:rsidRPr="001E049E" w:rsidDel="005D4C3D">
          <w:delText>a functional part of the system</w:delText>
        </w:r>
      </w:del>
      <w:r w:rsidRPr="001E049E">
        <w:t xml:space="preserve"> or overall VTS System.</w:t>
      </w:r>
    </w:p>
    <w:p w14:paraId="2DF65141" w14:textId="77777777" w:rsidR="001E049E" w:rsidRPr="001E049E" w:rsidRDefault="001E049E" w:rsidP="001D7BFD">
      <w:pPr>
        <w:pStyle w:val="Heading3"/>
      </w:pPr>
      <w:bookmarkStart w:id="838" w:name="_Toc63865059"/>
      <w:bookmarkStart w:id="839" w:name="_Toc66289154"/>
      <w:r w:rsidRPr="001E049E">
        <w:t>Test Execution</w:t>
      </w:r>
      <w:bookmarkEnd w:id="838"/>
      <w:bookmarkEnd w:id="839"/>
    </w:p>
    <w:p w14:paraId="5D9805E0" w14:textId="0CFDFC0F" w:rsidR="001E049E" w:rsidRPr="001E049E" w:rsidRDefault="001E049E" w:rsidP="001D7BFD">
      <w:pPr>
        <w:pStyle w:val="BodyText"/>
      </w:pPr>
      <w:r w:rsidRPr="001E049E">
        <w:t xml:space="preserve">Factory Acceptance should be executed based on </w:t>
      </w:r>
      <w:ins w:id="840" w:author="Fukuda Takuya" w:date="2021-07-14T16:46:00Z">
        <w:r w:rsidR="008D66BB">
          <w:t xml:space="preserve">the </w:t>
        </w:r>
      </w:ins>
      <w:r w:rsidRPr="001E049E">
        <w:t xml:space="preserve">agreed Test Plan, Test Procedure and Test Scripts. The Supplier should issue the FAT report, </w:t>
      </w:r>
      <w:del w:id="841" w:author="Fukuda Takuya" w:date="2021-07-14T16:46:00Z">
        <w:r w:rsidRPr="001E049E" w:rsidDel="008D66BB">
          <w:delText>which includes</w:delText>
        </w:r>
      </w:del>
      <w:ins w:id="842" w:author="Fukuda Takuya" w:date="2021-07-14T16:46:00Z">
        <w:r w:rsidR="008D66BB">
          <w:t>including</w:t>
        </w:r>
      </w:ins>
      <w:r w:rsidRPr="001E049E">
        <w:t xml:space="preserve"> the items listed in Section </w:t>
      </w:r>
      <w:r w:rsidR="001D7BFD">
        <w:fldChar w:fldCharType="begin"/>
      </w:r>
      <w:r w:rsidR="001D7BFD">
        <w:instrText xml:space="preserve"> REF _Ref66287763 \r \h </w:instrText>
      </w:r>
      <w:r w:rsidR="001D7BFD">
        <w:fldChar w:fldCharType="separate"/>
      </w:r>
      <w:r w:rsidR="001D7BFD">
        <w:t>2.2.6</w:t>
      </w:r>
      <w:r w:rsidR="001D7BFD">
        <w:fldChar w:fldCharType="end"/>
      </w:r>
      <w:r w:rsidR="00BA3F30">
        <w:fldChar w:fldCharType="begin"/>
      </w:r>
      <w:r w:rsidR="00BA3F30">
        <w:instrText xml:space="preserve"> REF _Ref26368290 \r \h  \* MERGEFORMAT </w:instrText>
      </w:r>
      <w:r w:rsidR="00BA3F30">
        <w:fldChar w:fldCharType="end"/>
      </w:r>
      <w:r w:rsidRPr="001E049E">
        <w:t xml:space="preserve">, after </w:t>
      </w:r>
      <w:r w:rsidRPr="001E049E">
        <w:rPr>
          <w:rFonts w:hint="eastAsia"/>
        </w:rPr>
        <w:t>Factory Acceptance</w:t>
      </w:r>
      <w:r w:rsidRPr="001E049E">
        <w:t xml:space="preserve">. </w:t>
      </w:r>
    </w:p>
    <w:p w14:paraId="533F8BE0" w14:textId="77777777" w:rsidR="001E049E" w:rsidRPr="001E049E" w:rsidRDefault="001E049E" w:rsidP="001D7BFD">
      <w:pPr>
        <w:pStyle w:val="BodyText"/>
      </w:pPr>
      <w:r w:rsidRPr="001E049E">
        <w:t>Factory Acceptance could include the following activities:</w:t>
      </w:r>
    </w:p>
    <w:p w14:paraId="47E5E5B8" w14:textId="77777777" w:rsidR="001E049E" w:rsidRPr="001E049E" w:rsidRDefault="001E049E" w:rsidP="001D7BFD">
      <w:pPr>
        <w:pStyle w:val="Bullet1"/>
      </w:pPr>
      <w:r w:rsidRPr="001E049E">
        <w:t>Inspection of Documentation (including Production Test Reports</w:t>
      </w:r>
      <w:proofErr w:type="gramStart"/>
      <w:r w:rsidRPr="001E049E">
        <w:t>);</w:t>
      </w:r>
      <w:proofErr w:type="gramEnd"/>
    </w:p>
    <w:p w14:paraId="59AA9969" w14:textId="77777777" w:rsidR="001E049E" w:rsidRPr="001E049E" w:rsidRDefault="001E049E" w:rsidP="001D7BFD">
      <w:pPr>
        <w:pStyle w:val="Bullet1"/>
      </w:pPr>
      <w:r w:rsidRPr="001E049E">
        <w:t xml:space="preserve">Review of Quality, Health, Safety and Environmental </w:t>
      </w:r>
      <w:proofErr w:type="gramStart"/>
      <w:r w:rsidRPr="001E049E">
        <w:t>processes;</w:t>
      </w:r>
      <w:proofErr w:type="gramEnd"/>
      <w:r w:rsidRPr="001E049E">
        <w:t xml:space="preserve"> </w:t>
      </w:r>
    </w:p>
    <w:p w14:paraId="00CC3B9F" w14:textId="77777777" w:rsidR="001E049E" w:rsidRPr="001E049E" w:rsidRDefault="001E049E" w:rsidP="001D7BFD">
      <w:pPr>
        <w:pStyle w:val="Bullet1"/>
      </w:pPr>
      <w:r w:rsidRPr="001E049E">
        <w:t>Demonstration and Test by FAT.</w:t>
      </w:r>
    </w:p>
    <w:p w14:paraId="50F22C76" w14:textId="77777777" w:rsidR="001E049E" w:rsidRPr="001E049E" w:rsidRDefault="001E049E" w:rsidP="001D7BFD">
      <w:pPr>
        <w:pStyle w:val="BodyText"/>
      </w:pPr>
      <w:r w:rsidRPr="001E049E">
        <w:t xml:space="preserve">In case the FAT is performed by test, the FAT could include the following activities: </w:t>
      </w:r>
    </w:p>
    <w:p w14:paraId="75A08AFF" w14:textId="77777777" w:rsidR="001E049E" w:rsidRPr="001E049E" w:rsidRDefault="001E049E" w:rsidP="001D7BFD">
      <w:pPr>
        <w:pStyle w:val="Bullet1"/>
      </w:pPr>
      <w:r w:rsidRPr="001E049E">
        <w:t xml:space="preserve">Inspection of physical </w:t>
      </w:r>
      <w:proofErr w:type="gramStart"/>
      <w:r w:rsidRPr="001E049E">
        <w:t>configuration(</w:t>
      </w:r>
      <w:proofErr w:type="gramEnd"/>
      <w:r w:rsidRPr="001E049E">
        <w:t>including items to be tested and test equipment) ;</w:t>
      </w:r>
    </w:p>
    <w:p w14:paraId="2B015A90" w14:textId="77777777" w:rsidR="001E049E" w:rsidRPr="001E049E" w:rsidRDefault="001E049E" w:rsidP="001D7BFD">
      <w:pPr>
        <w:pStyle w:val="Bullet1"/>
      </w:pPr>
      <w:r w:rsidRPr="001E049E">
        <w:t xml:space="preserve">Visual </w:t>
      </w:r>
      <w:proofErr w:type="gramStart"/>
      <w:r w:rsidRPr="001E049E">
        <w:t>inspection;</w:t>
      </w:r>
      <w:proofErr w:type="gramEnd"/>
    </w:p>
    <w:p w14:paraId="6DFC1EF3" w14:textId="306D48CD" w:rsidR="001E049E" w:rsidRPr="001E049E" w:rsidRDefault="001E049E" w:rsidP="001D7BFD">
      <w:pPr>
        <w:pStyle w:val="Bullet1"/>
      </w:pPr>
      <w:r w:rsidRPr="001E049E">
        <w:t>Inspection of set</w:t>
      </w:r>
      <w:ins w:id="843" w:author="Fukuda Takuya" w:date="2021-08-04T11:20:00Z">
        <w:r w:rsidR="00D4020C">
          <w:t>-</w:t>
        </w:r>
      </w:ins>
      <w:del w:id="844" w:author="Fukuda Takuya" w:date="2021-07-01T15:26:00Z">
        <w:r w:rsidRPr="001E049E" w:rsidDel="00E04F37">
          <w:delText>-</w:delText>
        </w:r>
      </w:del>
      <w:r w:rsidRPr="001E049E">
        <w:t xml:space="preserve">up, parameter adaptations, and </w:t>
      </w:r>
      <w:proofErr w:type="gramStart"/>
      <w:r w:rsidRPr="001E049E">
        <w:t>tuning;</w:t>
      </w:r>
      <w:proofErr w:type="gramEnd"/>
      <w:r w:rsidRPr="001E049E">
        <w:t xml:space="preserve"> </w:t>
      </w:r>
    </w:p>
    <w:p w14:paraId="7C3C4BE8" w14:textId="77777777" w:rsidR="001E049E" w:rsidRPr="001E049E" w:rsidRDefault="001E049E" w:rsidP="001D7BFD">
      <w:pPr>
        <w:pStyle w:val="Bullet1"/>
      </w:pPr>
      <w:r w:rsidRPr="001E049E">
        <w:t xml:space="preserve">Execute the Test Plan step by </w:t>
      </w:r>
      <w:proofErr w:type="gramStart"/>
      <w:r w:rsidRPr="001E049E">
        <w:t>step;</w:t>
      </w:r>
      <w:proofErr w:type="gramEnd"/>
    </w:p>
    <w:p w14:paraId="3038F865" w14:textId="77777777" w:rsidR="001E049E" w:rsidRPr="001E049E" w:rsidRDefault="001E049E" w:rsidP="001D7BFD">
      <w:pPr>
        <w:pStyle w:val="Bullet1"/>
      </w:pPr>
      <w:r w:rsidRPr="001E049E">
        <w:t>fill in the result into the Test Report.</w:t>
      </w:r>
    </w:p>
    <w:p w14:paraId="0EFC7D4A" w14:textId="092030D8" w:rsidR="001E049E" w:rsidRPr="001E049E" w:rsidRDefault="001E049E" w:rsidP="001D7BFD">
      <w:pPr>
        <w:pStyle w:val="BodyText"/>
      </w:pPr>
      <w:r w:rsidRPr="001E049E">
        <w:t xml:space="preserve">If Failing a test, a ‘Fail’ should be noted, and </w:t>
      </w:r>
      <w:ins w:id="845" w:author="Fukuda Takuya" w:date="2021-07-14T16:46:00Z">
        <w:r w:rsidR="008D66BB">
          <w:t xml:space="preserve">a </w:t>
        </w:r>
      </w:ins>
      <w:r w:rsidRPr="001E049E">
        <w:t>re-test may occur</w:t>
      </w:r>
      <w:del w:id="846" w:author="Fukuda Takuya" w:date="2021-07-14T16:47:00Z">
        <w:r w:rsidRPr="001E049E" w:rsidDel="008D66BB">
          <w:delText>, a</w:delText>
        </w:r>
      </w:del>
      <w:ins w:id="847" w:author="Fukuda Takuya" w:date="2021-07-14T16:47:00Z">
        <w:r w:rsidR="008D66BB">
          <w:t>. A</w:t>
        </w:r>
      </w:ins>
      <w:r w:rsidRPr="001E049E">
        <w:t>ny adjustments made for re-test should be reported and agreed</w:t>
      </w:r>
      <w:ins w:id="848" w:author="Fukuda Takuya" w:date="2021-07-14T16:48:00Z">
        <w:r w:rsidR="008D66BB">
          <w:t xml:space="preserve"> upon</w:t>
        </w:r>
      </w:ins>
      <w:r w:rsidRPr="001E049E">
        <w:t>. As far as possible, clarification for the difference between test and re-test should be given</w:t>
      </w:r>
      <w:ins w:id="849" w:author="Fukuda Takuya" w:date="2021-07-14T16:47:00Z">
        <w:r w:rsidR="008D66BB">
          <w:t>.</w:t>
        </w:r>
      </w:ins>
      <w:r w:rsidRPr="001E049E">
        <w:t xml:space="preserve"> </w:t>
      </w:r>
    </w:p>
    <w:p w14:paraId="075F38E8" w14:textId="77777777" w:rsidR="001E049E" w:rsidRPr="001E049E" w:rsidRDefault="001E049E" w:rsidP="001D7BFD">
      <w:pPr>
        <w:pStyle w:val="Heading3"/>
      </w:pPr>
      <w:bookmarkStart w:id="850" w:name="_Toc63865060"/>
      <w:bookmarkStart w:id="851" w:name="_Toc66289155"/>
      <w:r w:rsidRPr="001E049E">
        <w:t>Test Result</w:t>
      </w:r>
      <w:bookmarkEnd w:id="850"/>
      <w:bookmarkEnd w:id="851"/>
    </w:p>
    <w:p w14:paraId="6B16D885" w14:textId="77777777" w:rsidR="001E049E" w:rsidRPr="001E049E" w:rsidRDefault="001E049E" w:rsidP="001D7BFD">
      <w:pPr>
        <w:pStyle w:val="BodyText"/>
      </w:pPr>
      <w:r w:rsidRPr="001E049E">
        <w:t>Factory Acceptance execution results in:</w:t>
      </w:r>
    </w:p>
    <w:p w14:paraId="667D6804" w14:textId="77777777" w:rsidR="001E049E" w:rsidRPr="001E049E" w:rsidRDefault="001E049E" w:rsidP="001D7BFD">
      <w:pPr>
        <w:pStyle w:val="Bullet1"/>
      </w:pPr>
      <w:r w:rsidRPr="001E049E">
        <w:t xml:space="preserve">Factory Acceptance testing has been performed, and results are </w:t>
      </w:r>
      <w:proofErr w:type="gramStart"/>
      <w:r w:rsidRPr="001E049E">
        <w:t>available;</w:t>
      </w:r>
      <w:proofErr w:type="gramEnd"/>
    </w:p>
    <w:p w14:paraId="740C4B79" w14:textId="01E3154E" w:rsidR="001E049E" w:rsidRPr="001E049E" w:rsidRDefault="001E049E" w:rsidP="001D7BFD">
      <w:pPr>
        <w:pStyle w:val="Bullet1"/>
      </w:pPr>
      <w:r w:rsidRPr="001E049E">
        <w:t>The Customer confirms the tested system</w:t>
      </w:r>
      <w:r w:rsidR="00A77EDC">
        <w:t>’s</w:t>
      </w:r>
      <w:r w:rsidRPr="001E049E">
        <w:t xml:space="preserve"> perform</w:t>
      </w:r>
      <w:r w:rsidR="00A77EDC">
        <w:t>ance</w:t>
      </w:r>
      <w:r w:rsidRPr="001E049E">
        <w:t xml:space="preserve"> to meet requirements (The RTM need to be updated</w:t>
      </w:r>
      <w:proofErr w:type="gramStart"/>
      <w:r w:rsidRPr="001E049E">
        <w:t>);</w:t>
      </w:r>
      <w:proofErr w:type="gramEnd"/>
      <w:r w:rsidRPr="001E049E">
        <w:t xml:space="preserve"> </w:t>
      </w:r>
    </w:p>
    <w:p w14:paraId="16B861FD" w14:textId="77777777" w:rsidR="001E049E" w:rsidRPr="001E049E" w:rsidRDefault="001E049E" w:rsidP="001D7BFD">
      <w:pPr>
        <w:pStyle w:val="Bullet1"/>
      </w:pPr>
      <w:r w:rsidRPr="001E049E">
        <w:t xml:space="preserve">The Customer obtains Factory Acceptance Test Report by the </w:t>
      </w:r>
      <w:proofErr w:type="gramStart"/>
      <w:r w:rsidRPr="001E049E">
        <w:t>Supplier;</w:t>
      </w:r>
      <w:proofErr w:type="gramEnd"/>
    </w:p>
    <w:p w14:paraId="3A93D24B" w14:textId="77777777" w:rsidR="001E049E" w:rsidRPr="001E049E" w:rsidRDefault="001E049E" w:rsidP="001D7BFD">
      <w:pPr>
        <w:pStyle w:val="Bullet1"/>
      </w:pPr>
      <w:r w:rsidRPr="001E049E">
        <w:t>The Customer confirms that there are no blocking issues noted to the tested system</w:t>
      </w:r>
    </w:p>
    <w:p w14:paraId="53F7679A" w14:textId="77777777" w:rsidR="001E049E" w:rsidRPr="001E049E" w:rsidRDefault="001E049E" w:rsidP="001D7BFD">
      <w:pPr>
        <w:pStyle w:val="Bullet1"/>
      </w:pPr>
      <w:r w:rsidRPr="001E049E">
        <w:t>The Tested system is ready for the next step (</w:t>
      </w:r>
      <w:proofErr w:type="gramStart"/>
      <w:r w:rsidRPr="001E049E">
        <w:t>e.g.</w:t>
      </w:r>
      <w:proofErr w:type="gramEnd"/>
      <w:r w:rsidRPr="001E049E">
        <w:t xml:space="preserve"> prepared to ship, install and integrate on-site).</w:t>
      </w:r>
    </w:p>
    <w:p w14:paraId="554E6F69" w14:textId="1EC981A6" w:rsidR="001E049E" w:rsidRDefault="001E049E" w:rsidP="001D7BFD">
      <w:pPr>
        <w:pStyle w:val="BodyText"/>
        <w:rPr>
          <w:ins w:id="852" w:author="Fukuda Takuya" w:date="2021-08-04T11:24:00Z"/>
        </w:rPr>
      </w:pPr>
      <w:r w:rsidRPr="001E049E">
        <w:lastRenderedPageBreak/>
        <w:t xml:space="preserve">On request, Both </w:t>
      </w:r>
      <w:ins w:id="853" w:author="Fukuda Takuya" w:date="2021-07-14T16:48:00Z">
        <w:r w:rsidR="008D66BB">
          <w:t xml:space="preserve">the </w:t>
        </w:r>
      </w:ins>
      <w:r w:rsidRPr="001E049E">
        <w:t>Customer and Supplier have to agree upon discrepancies found during testing and the belonging Classification (</w:t>
      </w:r>
      <w:proofErr w:type="gramStart"/>
      <w:r w:rsidRPr="001E049E">
        <w:t>e.g.</w:t>
      </w:r>
      <w:proofErr w:type="gramEnd"/>
      <w:r w:rsidRPr="001E049E">
        <w:t xml:space="preserve"> Major/blocking, Corrective, Cosmetic).</w:t>
      </w:r>
    </w:p>
    <w:p w14:paraId="337F71D5" w14:textId="2B51F56C" w:rsidR="00D4020C" w:rsidRDefault="00D4020C">
      <w:pPr>
        <w:spacing w:after="200" w:line="276" w:lineRule="auto"/>
        <w:rPr>
          <w:ins w:id="854" w:author="Fukuda Takuya" w:date="2021-08-04T11:24:00Z"/>
          <w:sz w:val="22"/>
        </w:rPr>
      </w:pPr>
      <w:ins w:id="855" w:author="Fukuda Takuya" w:date="2021-08-04T11:24:00Z">
        <w:r>
          <w:br w:type="page"/>
        </w:r>
      </w:ins>
    </w:p>
    <w:p w14:paraId="0240EFA1" w14:textId="79855110" w:rsidR="00D4020C" w:rsidRPr="001E049E" w:rsidDel="00D4020C" w:rsidRDefault="00D4020C" w:rsidP="001D7BFD">
      <w:pPr>
        <w:pStyle w:val="BodyText"/>
        <w:rPr>
          <w:del w:id="856" w:author="Fukuda Takuya" w:date="2021-08-04T11:24:00Z"/>
        </w:rPr>
      </w:pPr>
    </w:p>
    <w:p w14:paraId="72B5205B" w14:textId="087F85A6" w:rsidR="001D7BFD" w:rsidRPr="00BA1C02" w:rsidRDefault="001D7BFD" w:rsidP="001D7BFD">
      <w:pPr>
        <w:pStyle w:val="Heading2"/>
      </w:pPr>
      <w:bookmarkStart w:id="857" w:name="_Toc66289156"/>
      <w:r>
        <w:rPr>
          <w:rFonts w:hint="eastAsia"/>
          <w:bCs/>
          <w:i/>
          <w:lang w:eastAsia="ja-JP"/>
        </w:rPr>
        <w:t>Site Acceptance</w:t>
      </w:r>
      <w:bookmarkEnd w:id="857"/>
    </w:p>
    <w:p w14:paraId="29A7254B" w14:textId="77777777" w:rsidR="001D7BFD" w:rsidRDefault="001D7BFD" w:rsidP="001D7BFD">
      <w:pPr>
        <w:pStyle w:val="Heading2separationline"/>
      </w:pPr>
    </w:p>
    <w:p w14:paraId="0C4E66D2" w14:textId="77777777" w:rsidR="001D7BFD" w:rsidRDefault="001D7BFD" w:rsidP="001D7BFD">
      <w:pPr>
        <w:pStyle w:val="Heading3"/>
        <w:numPr>
          <w:ilvl w:val="2"/>
          <w:numId w:val="22"/>
        </w:numPr>
      </w:pPr>
      <w:bookmarkStart w:id="858" w:name="_Toc66289157"/>
      <w:r w:rsidRPr="00E4138F">
        <w:t>Introduction</w:t>
      </w:r>
      <w:bookmarkEnd w:id="858"/>
    </w:p>
    <w:p w14:paraId="5A7921CD" w14:textId="1F7BA6F4" w:rsidR="001D7BFD" w:rsidRPr="001D7BFD" w:rsidRDefault="001D7BFD" w:rsidP="001D7BFD">
      <w:pPr>
        <w:pStyle w:val="BodyText"/>
      </w:pPr>
      <w:r w:rsidRPr="001D7BFD">
        <w:t xml:space="preserve">The Customer can set an acceptance step on-site (Site Acceptance) to demonstrate </w:t>
      </w:r>
      <w:ins w:id="859" w:author="Fukuda Takuya" w:date="2021-08-03T13:31:00Z">
        <w:r w:rsidR="005D4C3D" w:rsidRPr="005D4C3D">
          <w:t>VTS Equipment</w:t>
        </w:r>
        <w:r w:rsidR="005D4C3D">
          <w:t xml:space="preserve"> </w:t>
        </w:r>
      </w:ins>
      <w:del w:id="860" w:author="Fukuda Takuya" w:date="2021-08-03T13:31:00Z">
        <w:r w:rsidRPr="001D7BFD" w:rsidDel="005D4C3D">
          <w:delText xml:space="preserve">a functional part of the system </w:delText>
        </w:r>
      </w:del>
      <w:r w:rsidRPr="001D7BFD">
        <w:t>or overall VTS System, depending on the VTS system complexity, against the agreed design and requirements after installation. The Customer can select to set Site Acceptance as a single test or multiple tests depending on the VTS system complexity.</w:t>
      </w:r>
    </w:p>
    <w:p w14:paraId="741296A7" w14:textId="5B4A745C" w:rsidR="001D7BFD" w:rsidRPr="001D7BFD" w:rsidRDefault="001D7BFD" w:rsidP="001D7BFD">
      <w:pPr>
        <w:pStyle w:val="BodyText"/>
      </w:pPr>
      <w:r w:rsidRPr="001D7BFD">
        <w:t xml:space="preserve">Site Acceptance may be the only opportunity to test fulfilling the requirements in the operational environment before the operation launches. The Customer should consider conducting </w:t>
      </w:r>
      <w:ins w:id="861" w:author="Fukuda Takuya" w:date="2021-07-14T16:49:00Z">
        <w:r w:rsidR="008D66BB">
          <w:t xml:space="preserve">a </w:t>
        </w:r>
      </w:ins>
      <w:r w:rsidRPr="001D7BFD">
        <w:t xml:space="preserve">Site Acceptance test because: </w:t>
      </w:r>
    </w:p>
    <w:p w14:paraId="082A7510" w14:textId="63C9D8E7" w:rsidR="001D7BFD" w:rsidRPr="001D7BFD" w:rsidRDefault="001D7BFD" w:rsidP="001D7BFD">
      <w:pPr>
        <w:pStyle w:val="Bullet1"/>
      </w:pPr>
      <w:r w:rsidRPr="001D7BFD">
        <w:t xml:space="preserve">The Customer can </w:t>
      </w:r>
      <w:ins w:id="862" w:author="Fukuda Takuya" w:date="2021-07-14T16:50:00Z">
        <w:r w:rsidR="008D66BB">
          <w:t>observe</w:t>
        </w:r>
      </w:ins>
      <w:del w:id="863" w:author="Fukuda Takuya" w:date="2021-07-14T16:50:00Z">
        <w:r w:rsidRPr="001D7BFD" w:rsidDel="008D66BB">
          <w:delText>perform</w:delText>
        </w:r>
      </w:del>
      <w:r w:rsidRPr="001D7BFD">
        <w:t xml:space="preserve"> dynamic performance </w:t>
      </w:r>
      <w:proofErr w:type="gramStart"/>
      <w:r w:rsidRPr="001D7BFD">
        <w:t>measurement;</w:t>
      </w:r>
      <w:proofErr w:type="gramEnd"/>
    </w:p>
    <w:p w14:paraId="5FD9ABF8" w14:textId="77777777" w:rsidR="001D7BFD" w:rsidRPr="001D7BFD" w:rsidRDefault="001D7BFD" w:rsidP="001D7BFD">
      <w:pPr>
        <w:pStyle w:val="Bullet1"/>
      </w:pPr>
      <w:r w:rsidRPr="001D7BFD">
        <w:t xml:space="preserve">The Customer can obtain live </w:t>
      </w:r>
      <w:proofErr w:type="gramStart"/>
      <w:r w:rsidRPr="001D7BFD">
        <w:t>data;</w:t>
      </w:r>
      <w:proofErr w:type="gramEnd"/>
    </w:p>
    <w:p w14:paraId="3CA73C09" w14:textId="77777777" w:rsidR="001D7BFD" w:rsidRPr="001D7BFD" w:rsidRDefault="001D7BFD" w:rsidP="001D7BFD">
      <w:pPr>
        <w:pStyle w:val="Bullet1"/>
      </w:pPr>
      <w:r w:rsidRPr="001D7BFD">
        <w:t>The Customer can confirm the interaction and integration between:</w:t>
      </w:r>
    </w:p>
    <w:p w14:paraId="76B6F12B" w14:textId="37DF8A39" w:rsidR="001D7BFD" w:rsidRPr="001D7BFD" w:rsidRDefault="001D7BFD" w:rsidP="001D7BFD">
      <w:pPr>
        <w:pStyle w:val="Bullet2"/>
      </w:pPr>
      <w:r w:rsidRPr="001D7BFD">
        <w:t xml:space="preserve">the developed system </w:t>
      </w:r>
      <w:r w:rsidR="00A77EDC">
        <w:t>and</w:t>
      </w:r>
      <w:r w:rsidRPr="001D7BFD">
        <w:t xml:space="preserve"> the developed system; and</w:t>
      </w:r>
    </w:p>
    <w:p w14:paraId="634EFEE6" w14:textId="15C68DBE" w:rsidR="001D7BFD" w:rsidRPr="001D7BFD" w:rsidRDefault="001D7BFD" w:rsidP="001D7BFD">
      <w:pPr>
        <w:pStyle w:val="Bullet2"/>
      </w:pPr>
      <w:r w:rsidRPr="001D7BFD">
        <w:t xml:space="preserve">the developed system </w:t>
      </w:r>
      <w:r w:rsidR="00A77EDC">
        <w:t>and</w:t>
      </w:r>
      <w:r w:rsidRPr="001D7BFD">
        <w:t xml:space="preserve"> the present system and </w:t>
      </w:r>
      <w:proofErr w:type="gramStart"/>
      <w:r w:rsidRPr="001D7BFD">
        <w:t>infrastructure;</w:t>
      </w:r>
      <w:proofErr w:type="gramEnd"/>
      <w:r w:rsidRPr="001D7BFD">
        <w:t xml:space="preserve"> </w:t>
      </w:r>
    </w:p>
    <w:p w14:paraId="68959631" w14:textId="5BB7BE8C" w:rsidR="001D7BFD" w:rsidRPr="001D7BFD" w:rsidRDefault="009A6513" w:rsidP="001D7BFD">
      <w:pPr>
        <w:pStyle w:val="Bullet1"/>
      </w:pPr>
      <w:r>
        <w:t xml:space="preserve">The test is performed in </w:t>
      </w:r>
      <w:ins w:id="864" w:author="Fukuda Takuya" w:date="2021-07-14T16:50:00Z">
        <w:r w:rsidR="008D66BB">
          <w:t xml:space="preserve">the </w:t>
        </w:r>
      </w:ins>
      <w:r w:rsidR="001D7BFD" w:rsidRPr="001D7BFD">
        <w:t>representative environment (</w:t>
      </w:r>
      <w:proofErr w:type="gramStart"/>
      <w:r w:rsidR="001D7BFD" w:rsidRPr="001D7BFD">
        <w:t>e.g.</w:t>
      </w:r>
      <w:proofErr w:type="gramEnd"/>
      <w:r w:rsidR="001D7BFD" w:rsidRPr="001D7BFD">
        <w:t xml:space="preserve"> geography)</w:t>
      </w:r>
      <w:r w:rsidR="001D7BFD" w:rsidRPr="001D7BFD">
        <w:rPr>
          <w:rFonts w:hint="eastAsia"/>
        </w:rPr>
        <w:t>;</w:t>
      </w:r>
    </w:p>
    <w:p w14:paraId="4DAFD16F" w14:textId="78E5424C" w:rsidR="001D7BFD" w:rsidRPr="001D7BFD" w:rsidRDefault="009A6513" w:rsidP="001D7BFD">
      <w:pPr>
        <w:pStyle w:val="Bullet1"/>
      </w:pPr>
      <w:r>
        <w:rPr>
          <w:rFonts w:hint="eastAsia"/>
          <w:lang w:eastAsia="ja-JP"/>
        </w:rPr>
        <w:t>The test</w:t>
      </w:r>
      <w:r w:rsidR="001D7BFD" w:rsidRPr="001D7BFD">
        <w:t xml:space="preserve"> demonstrate</w:t>
      </w:r>
      <w:r>
        <w:rPr>
          <w:rFonts w:hint="eastAsia"/>
          <w:lang w:eastAsia="ja-JP"/>
        </w:rPr>
        <w:t>s</w:t>
      </w:r>
      <w:r w:rsidR="001D7BFD" w:rsidRPr="001D7BFD">
        <w:t xml:space="preserve"> </w:t>
      </w:r>
      <w:r>
        <w:t xml:space="preserve">the </w:t>
      </w:r>
      <w:r w:rsidR="001D7BFD" w:rsidRPr="001D7BFD">
        <w:t>compliance and suitability of the system</w:t>
      </w:r>
      <w:r>
        <w:t xml:space="preserve"> to the mutually agreed requirement</w:t>
      </w:r>
      <w:r w:rsidR="001D7BFD" w:rsidRPr="001D7BFD">
        <w:t>.</w:t>
      </w:r>
    </w:p>
    <w:p w14:paraId="6D025DEC" w14:textId="6C37D257" w:rsidR="001D7BFD" w:rsidRPr="001D7BFD" w:rsidRDefault="001D7BFD" w:rsidP="001D7BFD">
      <w:pPr>
        <w:pStyle w:val="BodyText"/>
      </w:pPr>
      <w:r w:rsidRPr="001D7BFD">
        <w:t>The Customer needs to consider the Factory Acceptance result</w:t>
      </w:r>
      <w:ins w:id="865" w:author="Fukuda Takuya" w:date="2021-08-04T11:25:00Z">
        <w:r w:rsidR="00D4020C">
          <w:t>,</w:t>
        </w:r>
      </w:ins>
      <w:r w:rsidRPr="001D7BFD">
        <w:t xml:space="preserve"> not </w:t>
      </w:r>
      <w:del w:id="866" w:author="Fukuda Takuya" w:date="2021-08-04T11:25:00Z">
        <w:r w:rsidRPr="001D7BFD" w:rsidDel="00D4020C">
          <w:delText xml:space="preserve">to </w:delText>
        </w:r>
      </w:del>
      <w:r w:rsidRPr="001D7BFD">
        <w:t>repeat the tests done at FAT.</w:t>
      </w:r>
    </w:p>
    <w:p w14:paraId="5F711540" w14:textId="77777777" w:rsidR="001D7BFD" w:rsidRPr="001D7BFD" w:rsidRDefault="001D7BFD" w:rsidP="001D7BFD">
      <w:pPr>
        <w:pStyle w:val="Heading3"/>
      </w:pPr>
      <w:bookmarkStart w:id="867" w:name="_Toc63865063"/>
      <w:bookmarkStart w:id="868" w:name="_Toc66289158"/>
      <w:r w:rsidRPr="001D7BFD">
        <w:t>Test readiness</w:t>
      </w:r>
      <w:bookmarkEnd w:id="867"/>
      <w:bookmarkEnd w:id="868"/>
      <w:r w:rsidRPr="001D7BFD">
        <w:t xml:space="preserve"> </w:t>
      </w:r>
    </w:p>
    <w:p w14:paraId="10491B02" w14:textId="77777777" w:rsidR="001D7BFD" w:rsidRPr="001D7BFD" w:rsidRDefault="001D7BFD" w:rsidP="001D7BFD">
      <w:pPr>
        <w:pStyle w:val="BodyText"/>
      </w:pPr>
      <w:r w:rsidRPr="001D7BFD">
        <w:t xml:space="preserve">To avoid the situation that the installed system does not meet the requirement or expected result, the Customer and the Supplier should ensure the following aspects before conducting Site Acceptance: </w:t>
      </w:r>
    </w:p>
    <w:p w14:paraId="5F9DDEA3" w14:textId="77777777" w:rsidR="001D7BFD" w:rsidRPr="001D7BFD" w:rsidRDefault="001D7BFD" w:rsidP="001D7BFD">
      <w:pPr>
        <w:pStyle w:val="Bullet1"/>
      </w:pPr>
      <w:r w:rsidRPr="001D7BFD">
        <w:t xml:space="preserve">The developed system fits the installation environment or </w:t>
      </w:r>
      <w:proofErr w:type="gramStart"/>
      <w:r w:rsidRPr="001D7BFD">
        <w:t>facility;</w:t>
      </w:r>
      <w:proofErr w:type="gramEnd"/>
    </w:p>
    <w:p w14:paraId="4672F4EC" w14:textId="5A908C7B" w:rsidR="001D7BFD" w:rsidRPr="001D7BFD" w:rsidRDefault="001D7BFD" w:rsidP="001D7BFD">
      <w:pPr>
        <w:pStyle w:val="Bullet1"/>
      </w:pPr>
      <w:r w:rsidRPr="001D7BFD">
        <w:t>Possible radio transmission-related interference does not occur between the installed system and the existing system</w:t>
      </w:r>
      <w:ins w:id="869" w:author="Fukuda Takuya" w:date="2021-07-14T16:54:00Z">
        <w:r w:rsidR="008D66BB">
          <w:t>,</w:t>
        </w:r>
      </w:ins>
      <w:r w:rsidRPr="001D7BFD">
        <w:t xml:space="preserve"> which </w:t>
      </w:r>
      <w:ins w:id="870" w:author="Fukuda Takuya" w:date="2021-07-14T16:54:00Z">
        <w:r w:rsidR="008D66BB">
          <w:t xml:space="preserve">are </w:t>
        </w:r>
      </w:ins>
      <w:r w:rsidRPr="001D7BFD">
        <w:t>place</w:t>
      </w:r>
      <w:ins w:id="871" w:author="Fukuda Takuya" w:date="2021-07-14T16:54:00Z">
        <w:r w:rsidR="008D66BB">
          <w:t>d</w:t>
        </w:r>
      </w:ins>
      <w:r w:rsidRPr="001D7BFD">
        <w:t xml:space="preserve"> at the same or nearby facility; and</w:t>
      </w:r>
    </w:p>
    <w:p w14:paraId="432AD62E" w14:textId="6FDD4688" w:rsidR="001D7BFD" w:rsidRPr="001D7BFD" w:rsidRDefault="001D7BFD" w:rsidP="001D7BFD">
      <w:pPr>
        <w:pStyle w:val="Bullet1"/>
      </w:pPr>
      <w:r w:rsidRPr="001D7BFD">
        <w:t xml:space="preserve">the installation location doesn’t lead </w:t>
      </w:r>
      <w:ins w:id="872" w:author="Fukuda Takuya" w:date="2021-07-14T16:54:00Z">
        <w:r w:rsidR="008D66BB">
          <w:t xml:space="preserve">to </w:t>
        </w:r>
      </w:ins>
      <w:r w:rsidRPr="001D7BFD">
        <w:t>any unexpected and unwanted side effects by conducting a radar system site</w:t>
      </w:r>
      <w:ins w:id="873" w:author="Fukuda Takuya" w:date="2021-07-14T16:54:00Z">
        <w:r w:rsidR="008D66BB">
          <w:t xml:space="preserve"> </w:t>
        </w:r>
      </w:ins>
      <w:del w:id="874" w:author="Fukuda Takuya" w:date="2021-07-14T16:54:00Z">
        <w:r w:rsidRPr="001D7BFD" w:rsidDel="008D66BB">
          <w:delText>-</w:delText>
        </w:r>
      </w:del>
      <w:r w:rsidRPr="001D7BFD">
        <w:t>survey (</w:t>
      </w:r>
      <w:proofErr w:type="gramStart"/>
      <w:r w:rsidRPr="001D7BFD">
        <w:t>e.g.</w:t>
      </w:r>
      <w:proofErr w:type="gramEnd"/>
      <w:r w:rsidRPr="001D7BFD">
        <w:t xml:space="preserve"> reflections from objects nearby, unwanted ghost echo).</w:t>
      </w:r>
    </w:p>
    <w:p w14:paraId="6475B22A" w14:textId="3ED56B40" w:rsidR="001D7BFD" w:rsidRPr="001D7BFD" w:rsidRDefault="001D7BFD" w:rsidP="001D7BFD">
      <w:pPr>
        <w:pStyle w:val="BodyText"/>
      </w:pPr>
      <w:r w:rsidRPr="001D7BFD">
        <w:t xml:space="preserve">The Customer should make sure the Supplier </w:t>
      </w:r>
      <w:del w:id="875" w:author="Fukuda Takuya" w:date="2021-07-14T16:54:00Z">
        <w:r w:rsidRPr="001D7BFD" w:rsidDel="008D66BB">
          <w:delText>t</w:delText>
        </w:r>
      </w:del>
      <w:del w:id="876" w:author="Fukuda Takuya" w:date="2021-07-14T16:55:00Z">
        <w:r w:rsidRPr="001D7BFD" w:rsidDel="008D66BB">
          <w:delText xml:space="preserve">o </w:delText>
        </w:r>
      </w:del>
      <w:r w:rsidRPr="001D7BFD">
        <w:t>prepare the following</w:t>
      </w:r>
      <w:del w:id="877" w:author="Fukuda Takuya" w:date="2021-07-14T16:55:00Z">
        <w:r w:rsidRPr="001D7BFD" w:rsidDel="008D66BB">
          <w:delText>s</w:delText>
        </w:r>
      </w:del>
      <w:r w:rsidRPr="001D7BFD">
        <w:t xml:space="preserve"> before Site Acceptance, which can include: </w:t>
      </w:r>
    </w:p>
    <w:p w14:paraId="1240CEE0" w14:textId="77777777" w:rsidR="001D7BFD" w:rsidRPr="001D7BFD" w:rsidRDefault="001D7BFD" w:rsidP="001D7BFD">
      <w:pPr>
        <w:pStyle w:val="Bullet1"/>
      </w:pPr>
      <w:r w:rsidRPr="001D7BFD">
        <w:t xml:space="preserve">The Site Acceptance Test </w:t>
      </w:r>
      <w:proofErr w:type="gramStart"/>
      <w:r w:rsidRPr="001D7BFD">
        <w:t>Plan;</w:t>
      </w:r>
      <w:proofErr w:type="gramEnd"/>
    </w:p>
    <w:p w14:paraId="5B4D2424" w14:textId="77777777" w:rsidR="001D7BFD" w:rsidRPr="001D7BFD" w:rsidRDefault="001D7BFD" w:rsidP="001D7BFD">
      <w:pPr>
        <w:pStyle w:val="Bullet1"/>
      </w:pPr>
      <w:r w:rsidRPr="001D7BFD">
        <w:t xml:space="preserve">The Site Acceptance Test </w:t>
      </w:r>
      <w:proofErr w:type="gramStart"/>
      <w:r w:rsidRPr="001D7BFD">
        <w:t>Procedure;</w:t>
      </w:r>
      <w:proofErr w:type="gramEnd"/>
    </w:p>
    <w:p w14:paraId="39705ED5" w14:textId="77777777" w:rsidR="001D7BFD" w:rsidRPr="001D7BFD" w:rsidRDefault="001D7BFD" w:rsidP="001D7BFD">
      <w:pPr>
        <w:pStyle w:val="Bullet1"/>
      </w:pPr>
      <w:r w:rsidRPr="001D7BFD">
        <w:t>The Site Acceptance Test Scripts</w:t>
      </w:r>
    </w:p>
    <w:p w14:paraId="26F2DE7B" w14:textId="77777777" w:rsidR="001D7BFD" w:rsidRPr="001D7BFD" w:rsidRDefault="001D7BFD" w:rsidP="001D7BFD">
      <w:pPr>
        <w:pStyle w:val="Bullet1"/>
      </w:pPr>
      <w:r w:rsidRPr="001D7BFD">
        <w:t>The on-site condition report (</w:t>
      </w:r>
      <w:proofErr w:type="gramStart"/>
      <w:r w:rsidRPr="001D7BFD">
        <w:t>e.g.</w:t>
      </w:r>
      <w:proofErr w:type="gramEnd"/>
      <w:r w:rsidRPr="001D7BFD">
        <w:t xml:space="preserve"> installation, set up, integration and construction work)</w:t>
      </w:r>
    </w:p>
    <w:p w14:paraId="4E4DEB00" w14:textId="77777777" w:rsidR="001D7BFD" w:rsidRPr="001D7BFD" w:rsidRDefault="001D7BFD" w:rsidP="001D7BFD">
      <w:pPr>
        <w:pStyle w:val="Bullet1"/>
      </w:pPr>
      <w:r w:rsidRPr="001D7BFD">
        <w:t>The status of possible corrective actions from previous acceptance steps (</w:t>
      </w:r>
      <w:proofErr w:type="gramStart"/>
      <w:r w:rsidRPr="001D7BFD">
        <w:t>e.g.</w:t>
      </w:r>
      <w:proofErr w:type="gramEnd"/>
      <w:r w:rsidRPr="001D7BFD">
        <w:t xml:space="preserve"> Design Review and Factory Acceptance);</w:t>
      </w:r>
    </w:p>
    <w:p w14:paraId="1E3D426F" w14:textId="77777777" w:rsidR="001D7BFD" w:rsidRPr="001D7BFD" w:rsidRDefault="001D7BFD" w:rsidP="001D7BFD">
      <w:pPr>
        <w:pStyle w:val="Bullet1"/>
      </w:pPr>
      <w:r w:rsidRPr="001D7BFD">
        <w:t xml:space="preserve">The site access and physical </w:t>
      </w:r>
      <w:proofErr w:type="gramStart"/>
      <w:r w:rsidRPr="001D7BFD">
        <w:t>security;</w:t>
      </w:r>
      <w:proofErr w:type="gramEnd"/>
    </w:p>
    <w:p w14:paraId="2F2A513A" w14:textId="1DC493E8" w:rsidR="001D7BFD" w:rsidRPr="001D7BFD" w:rsidRDefault="001D7BFD" w:rsidP="001D7BFD">
      <w:pPr>
        <w:pStyle w:val="Bullet1"/>
      </w:pPr>
      <w:r w:rsidRPr="001D7BFD">
        <w:t>Facilities and environmental condition (</w:t>
      </w:r>
      <w:proofErr w:type="gramStart"/>
      <w:r w:rsidRPr="001D7BFD">
        <w:t>e.g.</w:t>
      </w:r>
      <w:proofErr w:type="gramEnd"/>
      <w:r w:rsidRPr="001D7BFD">
        <w:t xml:space="preserve"> power supplies (grid / non-grid / back-up));</w:t>
      </w:r>
    </w:p>
    <w:p w14:paraId="057ADAB1" w14:textId="77777777" w:rsidR="001D7BFD" w:rsidRPr="001D7BFD" w:rsidRDefault="001D7BFD" w:rsidP="001D7BFD">
      <w:pPr>
        <w:pStyle w:val="Bullet1"/>
      </w:pPr>
      <w:r w:rsidRPr="001D7BFD">
        <w:t>Safety measures (</w:t>
      </w:r>
      <w:proofErr w:type="gramStart"/>
      <w:r w:rsidRPr="001D7BFD">
        <w:t>e.g.</w:t>
      </w:r>
      <w:proofErr w:type="gramEnd"/>
      <w:r w:rsidRPr="001D7BFD">
        <w:t xml:space="preserve"> proper grounding, fire and lightning protection);</w:t>
      </w:r>
    </w:p>
    <w:p w14:paraId="552469C1" w14:textId="77777777" w:rsidR="001D7BFD" w:rsidRPr="001D7BFD" w:rsidRDefault="001D7BFD" w:rsidP="001D7BFD">
      <w:pPr>
        <w:pStyle w:val="Bullet1"/>
      </w:pPr>
      <w:proofErr w:type="gramStart"/>
      <w:r w:rsidRPr="001D7BFD">
        <w:t>Ergonomics;</w:t>
      </w:r>
      <w:proofErr w:type="gramEnd"/>
    </w:p>
    <w:p w14:paraId="70F9E674" w14:textId="77777777" w:rsidR="001D7BFD" w:rsidRPr="001D7BFD" w:rsidRDefault="001D7BFD" w:rsidP="001D7BFD">
      <w:pPr>
        <w:pStyle w:val="Bullet1"/>
      </w:pPr>
      <w:r w:rsidRPr="001D7BFD">
        <w:lastRenderedPageBreak/>
        <w:t xml:space="preserve">Communication and network connections on-site and, if required, </w:t>
      </w:r>
      <w:proofErr w:type="gramStart"/>
      <w:r w:rsidRPr="001D7BFD">
        <w:t>off-site;</w:t>
      </w:r>
      <w:proofErr w:type="gramEnd"/>
    </w:p>
    <w:p w14:paraId="3E0AEC13" w14:textId="77777777" w:rsidR="001D7BFD" w:rsidRPr="001D7BFD" w:rsidRDefault="001D7BFD" w:rsidP="001D7BFD">
      <w:pPr>
        <w:pStyle w:val="Bullet1"/>
      </w:pPr>
      <w:r w:rsidRPr="001D7BFD">
        <w:t>Presence of authorised and qualified personnel (both Customer and Supplier)</w:t>
      </w:r>
    </w:p>
    <w:p w14:paraId="1BDC65F2" w14:textId="77777777" w:rsidR="001D7BFD" w:rsidRPr="001D7BFD" w:rsidRDefault="001D7BFD" w:rsidP="001D7BFD">
      <w:pPr>
        <w:pStyle w:val="Heading3"/>
      </w:pPr>
      <w:bookmarkStart w:id="878" w:name="_Toc63865064"/>
      <w:bookmarkStart w:id="879" w:name="_Toc66289159"/>
      <w:r w:rsidRPr="001D7BFD">
        <w:t>Test Execution</w:t>
      </w:r>
      <w:bookmarkEnd w:id="878"/>
      <w:bookmarkEnd w:id="879"/>
    </w:p>
    <w:p w14:paraId="713FA58A" w14:textId="77777777" w:rsidR="001D7BFD" w:rsidRPr="001D7BFD" w:rsidRDefault="001D7BFD" w:rsidP="001D7BFD">
      <w:pPr>
        <w:pStyle w:val="BodyText"/>
      </w:pPr>
      <w:r w:rsidRPr="001D7BFD">
        <w:t>Site Acceptance could include the following activities:</w:t>
      </w:r>
    </w:p>
    <w:p w14:paraId="31BE9AEA" w14:textId="77777777" w:rsidR="001D7BFD" w:rsidRPr="001D7BFD" w:rsidRDefault="001D7BFD" w:rsidP="001D7BFD">
      <w:pPr>
        <w:pStyle w:val="Bullet1"/>
      </w:pPr>
      <w:r w:rsidRPr="001D7BFD">
        <w:t xml:space="preserve">Physical Configuration </w:t>
      </w:r>
      <w:proofErr w:type="gramStart"/>
      <w:r w:rsidRPr="001D7BFD">
        <w:t>Audits;</w:t>
      </w:r>
      <w:proofErr w:type="gramEnd"/>
    </w:p>
    <w:p w14:paraId="7849DF8B" w14:textId="23654C2A" w:rsidR="001D7BFD" w:rsidRPr="001D7BFD" w:rsidRDefault="001D7BFD" w:rsidP="001D7BFD">
      <w:pPr>
        <w:pStyle w:val="Bullet1"/>
      </w:pPr>
      <w:r w:rsidRPr="001D7BFD">
        <w:t>Inspection of installation and workmanship</w:t>
      </w:r>
      <w:ins w:id="880" w:author="Fukuda Takuya" w:date="2021-07-14T16:55:00Z">
        <w:r w:rsidR="008D66BB">
          <w:t>,</w:t>
        </w:r>
      </w:ins>
      <w:r w:rsidRPr="001D7BFD">
        <w:t xml:space="preserve"> including regulatory </w:t>
      </w:r>
      <w:proofErr w:type="gramStart"/>
      <w:r w:rsidRPr="001D7BFD">
        <w:t>compliance;</w:t>
      </w:r>
      <w:proofErr w:type="gramEnd"/>
    </w:p>
    <w:p w14:paraId="4511BDD9" w14:textId="77777777" w:rsidR="001D7BFD" w:rsidRPr="001D7BFD" w:rsidRDefault="001D7BFD" w:rsidP="001D7BFD">
      <w:pPr>
        <w:pStyle w:val="Bullet1"/>
      </w:pPr>
      <w:r w:rsidRPr="001D7BFD">
        <w:t>Inspection of operational mode testing of:</w:t>
      </w:r>
    </w:p>
    <w:p w14:paraId="54AD0C77" w14:textId="77777777" w:rsidR="001D7BFD" w:rsidRPr="001D7BFD" w:rsidRDefault="001D7BFD" w:rsidP="001D7BFD">
      <w:pPr>
        <w:pStyle w:val="Bullet2"/>
      </w:pPr>
      <w:r w:rsidRPr="001D7BFD">
        <w:t xml:space="preserve">the </w:t>
      </w:r>
      <w:proofErr w:type="gramStart"/>
      <w:r w:rsidRPr="001D7BFD">
        <w:t>system;</w:t>
      </w:r>
      <w:proofErr w:type="gramEnd"/>
    </w:p>
    <w:p w14:paraId="0DC41AE2" w14:textId="77777777" w:rsidR="001D7BFD" w:rsidRPr="001D7BFD" w:rsidRDefault="001D7BFD" w:rsidP="001D7BFD">
      <w:pPr>
        <w:pStyle w:val="Bullet2"/>
      </w:pPr>
      <w:r w:rsidRPr="001D7BFD">
        <w:t>the system interface; and</w:t>
      </w:r>
    </w:p>
    <w:p w14:paraId="374807ED" w14:textId="77777777" w:rsidR="001D7BFD" w:rsidRPr="001D7BFD" w:rsidRDefault="001D7BFD" w:rsidP="001D7BFD">
      <w:pPr>
        <w:pStyle w:val="Bullet2"/>
      </w:pPr>
      <w:r w:rsidRPr="001D7BFD">
        <w:t>integration (</w:t>
      </w:r>
      <w:proofErr w:type="gramStart"/>
      <w:r w:rsidRPr="001D7BFD">
        <w:t>e.g.</w:t>
      </w:r>
      <w:proofErr w:type="gramEnd"/>
      <w:r w:rsidRPr="001D7BFD">
        <w:t xml:space="preserve"> communications);</w:t>
      </w:r>
    </w:p>
    <w:p w14:paraId="6164CEEF" w14:textId="277B79AB" w:rsidR="001D7BFD" w:rsidRPr="001D7BFD" w:rsidRDefault="001D7BFD" w:rsidP="001D7BFD">
      <w:pPr>
        <w:pStyle w:val="Bullet1"/>
      </w:pPr>
      <w:r w:rsidRPr="001D7BFD">
        <w:t>Inspection of set</w:t>
      </w:r>
      <w:ins w:id="881" w:author="Fukuda Takuya" w:date="2021-08-04T11:20:00Z">
        <w:r w:rsidR="00D4020C">
          <w:t>-</w:t>
        </w:r>
      </w:ins>
      <w:del w:id="882" w:author="Fukuda Takuya" w:date="2021-07-01T15:26:00Z">
        <w:r w:rsidRPr="001D7BFD" w:rsidDel="00E04F37">
          <w:delText>-</w:delText>
        </w:r>
      </w:del>
      <w:r w:rsidRPr="001D7BFD">
        <w:t>up, parameter adaptations, and tuning</w:t>
      </w:r>
      <w:r w:rsidR="00CF5F46">
        <w:rPr>
          <w:rFonts w:hint="eastAsia"/>
          <w:lang w:eastAsia="ja-JP"/>
        </w:rPr>
        <w:t>.</w:t>
      </w:r>
    </w:p>
    <w:p w14:paraId="73639DBC" w14:textId="5133625F" w:rsidR="001D7BFD" w:rsidRPr="001D7BFD" w:rsidRDefault="00782542" w:rsidP="001D7BFD">
      <w:pPr>
        <w:pStyle w:val="BodyText"/>
      </w:pPr>
      <w:r>
        <w:t>I</w:t>
      </w:r>
      <w:r w:rsidR="00CF5F46">
        <w:t>t</w:t>
      </w:r>
      <w:r w:rsidR="001D7BFD" w:rsidRPr="001D7BFD">
        <w:t xml:space="preserve"> should be </w:t>
      </w:r>
      <w:r>
        <w:t>recorded</w:t>
      </w:r>
      <w:r w:rsidR="001D7BFD" w:rsidRPr="001D7BFD">
        <w:t xml:space="preserve"> </w:t>
      </w:r>
      <w:r>
        <w:t xml:space="preserve">to </w:t>
      </w:r>
      <w:r w:rsidRPr="001D7BFD">
        <w:t>assess</w:t>
      </w:r>
      <w:r>
        <w:t xml:space="preserve"> and discuss the</w:t>
      </w:r>
      <w:r w:rsidRPr="001D7BFD">
        <w:t xml:space="preserve"> impact between the Customer and the Supplier </w:t>
      </w:r>
      <w:r w:rsidR="001D7BFD" w:rsidRPr="001D7BFD">
        <w:t>if</w:t>
      </w:r>
      <w:r w:rsidR="00CF5F46">
        <w:t xml:space="preserve"> there is:</w:t>
      </w:r>
    </w:p>
    <w:p w14:paraId="4FA71940" w14:textId="4A991F54" w:rsidR="001D7BFD" w:rsidRPr="001D7BFD" w:rsidRDefault="001D7BFD" w:rsidP="001D7BFD">
      <w:pPr>
        <w:pStyle w:val="Bullet1"/>
      </w:pPr>
      <w:r w:rsidRPr="001D7BFD">
        <w:t xml:space="preserve">any modification made for performing the Site Acceptance </w:t>
      </w:r>
      <w:proofErr w:type="gramStart"/>
      <w:r w:rsidRPr="001D7BFD">
        <w:t>test;</w:t>
      </w:r>
      <w:proofErr w:type="gramEnd"/>
      <w:r w:rsidRPr="001D7BFD">
        <w:t xml:space="preserve"> </w:t>
      </w:r>
    </w:p>
    <w:p w14:paraId="52621F2E" w14:textId="4B0366BC" w:rsidR="00782542" w:rsidRPr="001D7BFD" w:rsidRDefault="00782542" w:rsidP="00A605A3">
      <w:pPr>
        <w:pStyle w:val="Bullet1"/>
      </w:pPr>
      <w:r>
        <w:t>any</w:t>
      </w:r>
      <w:r w:rsidR="001D7BFD" w:rsidRPr="001D7BFD">
        <w:t xml:space="preserve"> failure to the test</w:t>
      </w:r>
      <w:r>
        <w:t xml:space="preserve">; and </w:t>
      </w:r>
    </w:p>
    <w:p w14:paraId="1FE7FE71" w14:textId="5107F239" w:rsidR="001D7BFD" w:rsidRPr="001D7BFD" w:rsidRDefault="001D7BFD" w:rsidP="006431ED">
      <w:pPr>
        <w:pStyle w:val="Bullet1"/>
      </w:pPr>
      <w:r w:rsidRPr="001D7BFD">
        <w:t>the determined error classification.</w:t>
      </w:r>
    </w:p>
    <w:p w14:paraId="321BA384" w14:textId="77777777" w:rsidR="001D7BFD" w:rsidRPr="001D7BFD" w:rsidRDefault="001D7BFD" w:rsidP="001D7BFD">
      <w:pPr>
        <w:pStyle w:val="Heading3"/>
      </w:pPr>
      <w:bookmarkStart w:id="883" w:name="_Toc63865065"/>
      <w:bookmarkStart w:id="884" w:name="_Toc66289160"/>
      <w:r w:rsidRPr="001D7BFD">
        <w:t>Test Result</w:t>
      </w:r>
      <w:bookmarkEnd w:id="883"/>
      <w:bookmarkEnd w:id="884"/>
    </w:p>
    <w:p w14:paraId="695CCD53" w14:textId="0A91C3BD" w:rsidR="001D7BFD" w:rsidRPr="001D7BFD" w:rsidRDefault="001D7BFD" w:rsidP="001D7BFD">
      <w:pPr>
        <w:pStyle w:val="BodyText"/>
      </w:pPr>
      <w:r w:rsidRPr="001D7BFD">
        <w:t>Site Acceptance execution results in</w:t>
      </w:r>
      <w:r w:rsidR="00782542">
        <w:t>:</w:t>
      </w:r>
    </w:p>
    <w:p w14:paraId="283DE935" w14:textId="1A34F12C" w:rsidR="001D7BFD" w:rsidRPr="001D7BFD" w:rsidRDefault="00621BE9" w:rsidP="001D7BFD">
      <w:pPr>
        <w:pStyle w:val="Bullet1"/>
      </w:pPr>
      <w:r w:rsidRPr="001D7BFD">
        <w:t xml:space="preserve">a developed system </w:t>
      </w:r>
      <w:r w:rsidR="001D7BFD" w:rsidRPr="001D7BFD">
        <w:t>meets the requirement (RTM should be updated accordingly</w:t>
      </w:r>
      <w:proofErr w:type="gramStart"/>
      <w:r w:rsidR="001D7BFD" w:rsidRPr="001D7BFD">
        <w:t>);</w:t>
      </w:r>
      <w:proofErr w:type="gramEnd"/>
    </w:p>
    <w:p w14:paraId="2911208B" w14:textId="76FE511B" w:rsidR="001D7BFD" w:rsidRPr="001D7BFD" w:rsidRDefault="00621BE9" w:rsidP="001D7BFD">
      <w:pPr>
        <w:pStyle w:val="Bullet1"/>
      </w:pPr>
      <w:r w:rsidRPr="001D7BFD">
        <w:t>a developed system</w:t>
      </w:r>
      <w:r w:rsidRPr="001D7BFD" w:rsidDel="00BA71EA">
        <w:t xml:space="preserve"> </w:t>
      </w:r>
      <w:r w:rsidR="001D7BFD" w:rsidRPr="001D7BFD">
        <w:t xml:space="preserve">is in line with the system </w:t>
      </w:r>
      <w:r w:rsidR="001D7BFD" w:rsidRPr="001D7BFD">
        <w:rPr>
          <w:rFonts w:hint="eastAsia"/>
        </w:rPr>
        <w:t>(</w:t>
      </w:r>
      <w:r w:rsidR="001D7BFD" w:rsidRPr="001D7BFD">
        <w:t xml:space="preserve">detailed) </w:t>
      </w:r>
      <w:proofErr w:type="gramStart"/>
      <w:r w:rsidR="001D7BFD" w:rsidRPr="001D7BFD">
        <w:t>design;</w:t>
      </w:r>
      <w:proofErr w:type="gramEnd"/>
    </w:p>
    <w:p w14:paraId="111A41FA" w14:textId="59B5A387" w:rsidR="001D7BFD" w:rsidRPr="001D7BFD" w:rsidRDefault="00621BE9" w:rsidP="001D7BFD">
      <w:pPr>
        <w:pStyle w:val="Bullet1"/>
      </w:pPr>
      <w:r>
        <w:t xml:space="preserve">the system is working according to </w:t>
      </w:r>
      <w:ins w:id="885" w:author="Fukuda Takuya" w:date="2021-07-14T16:56:00Z">
        <w:r w:rsidR="008D66BB">
          <w:t xml:space="preserve">the </w:t>
        </w:r>
      </w:ins>
      <w:r>
        <w:t xml:space="preserve">requirements with </w:t>
      </w:r>
      <w:r w:rsidR="001D7BFD" w:rsidRPr="001D7BFD">
        <w:t>operational data</w:t>
      </w:r>
      <w:r>
        <w:t xml:space="preserve"> </w:t>
      </w:r>
      <w:proofErr w:type="gramStart"/>
      <w:r>
        <w:t>and</w:t>
      </w:r>
      <w:r w:rsidR="001D7BFD" w:rsidRPr="001D7BFD">
        <w:t>;</w:t>
      </w:r>
      <w:proofErr w:type="gramEnd"/>
    </w:p>
    <w:p w14:paraId="3761C041" w14:textId="2857A274" w:rsidR="001D7BFD" w:rsidRPr="001D7BFD" w:rsidRDefault="00621BE9" w:rsidP="001D7BFD">
      <w:pPr>
        <w:pStyle w:val="Bullet1"/>
      </w:pPr>
      <w:r>
        <w:t xml:space="preserve">the system is working according to </w:t>
      </w:r>
      <w:ins w:id="886" w:author="Fukuda Takuya" w:date="2021-07-14T16:56:00Z">
        <w:r w:rsidR="008D66BB">
          <w:t xml:space="preserve">the </w:t>
        </w:r>
      </w:ins>
      <w:r>
        <w:t xml:space="preserve">requirements with </w:t>
      </w:r>
      <w:r w:rsidR="001D7BFD" w:rsidRPr="001D7BFD">
        <w:t>the external interface;</w:t>
      </w:r>
      <w:r w:rsidR="00A605A3">
        <w:t xml:space="preserve"> and</w:t>
      </w:r>
    </w:p>
    <w:p w14:paraId="3C194C70" w14:textId="4A9988B9" w:rsidR="001D7BFD" w:rsidRPr="001D7BFD" w:rsidRDefault="001D7BFD" w:rsidP="001D7BFD">
      <w:pPr>
        <w:pStyle w:val="Bullet1"/>
      </w:pPr>
      <w:r w:rsidRPr="001D7BFD">
        <w:t xml:space="preserve">all </w:t>
      </w:r>
      <w:r w:rsidR="00BA71EA">
        <w:t xml:space="preserve">SAT </w:t>
      </w:r>
      <w:r w:rsidRPr="001D7BFD">
        <w:t>result</w:t>
      </w:r>
      <w:ins w:id="887" w:author="Fukuda Takuya" w:date="2021-07-14T16:56:00Z">
        <w:r w:rsidR="008D66BB">
          <w:t>s</w:t>
        </w:r>
      </w:ins>
      <w:r w:rsidRPr="001D7BFD">
        <w:t xml:space="preserve"> </w:t>
      </w:r>
      <w:r w:rsidR="00A605A3">
        <w:t>and documentation</w:t>
      </w:r>
      <w:del w:id="888" w:author="Fukuda Takuya" w:date="2021-07-14T16:56:00Z">
        <w:r w:rsidR="00A605A3" w:rsidDel="008D66BB">
          <w:delText>s</w:delText>
        </w:r>
      </w:del>
      <w:r w:rsidR="00A605A3">
        <w:t xml:space="preserve"> are</w:t>
      </w:r>
      <w:r w:rsidRPr="001D7BFD">
        <w:t xml:space="preserve"> available</w:t>
      </w:r>
      <w:r w:rsidR="00A605A3">
        <w:t>.</w:t>
      </w:r>
    </w:p>
    <w:p w14:paraId="319641D3" w14:textId="553DF35A" w:rsidR="001D7BFD" w:rsidRPr="001D7BFD" w:rsidRDefault="001D7BFD" w:rsidP="001D7BFD">
      <w:pPr>
        <w:pStyle w:val="BodyText"/>
      </w:pPr>
      <w:r w:rsidRPr="001D7BFD">
        <w:t xml:space="preserve">The test results should be discussed/spoken through with </w:t>
      </w:r>
      <w:r w:rsidR="00BA71EA">
        <w:t xml:space="preserve">the </w:t>
      </w:r>
      <w:r w:rsidRPr="001D7BFD">
        <w:t>Customer. If no blocking issues have been noted</w:t>
      </w:r>
      <w:ins w:id="889" w:author="Fukuda Takuya" w:date="2021-07-14T16:57:00Z">
        <w:r w:rsidR="008D66BB">
          <w:t>,</w:t>
        </w:r>
      </w:ins>
      <w:r w:rsidRPr="001D7BFD">
        <w:t xml:space="preserve"> the (sub-) system under test</w:t>
      </w:r>
      <w:del w:id="890" w:author="Fukuda Takuya" w:date="2021-07-14T16:57:00Z">
        <w:r w:rsidRPr="001D7BFD" w:rsidDel="008D66BB">
          <w:delText>,</w:delText>
        </w:r>
      </w:del>
      <w:r w:rsidRPr="001D7BFD">
        <w:t xml:space="preserve"> is ready for the next phase in the Acceptance Plan, which may be</w:t>
      </w:r>
      <w:ins w:id="891" w:author="Fukuda Takuya" w:date="2021-07-14T16:57:00Z">
        <w:r w:rsidR="008D66BB">
          <w:t>,</w:t>
        </w:r>
      </w:ins>
      <w:r w:rsidRPr="001D7BFD">
        <w:t xml:space="preserve"> </w:t>
      </w:r>
      <w:proofErr w:type="gramStart"/>
      <w:r w:rsidRPr="001D7BFD">
        <w:t>e.g.</w:t>
      </w:r>
      <w:proofErr w:type="gramEnd"/>
      <w:r w:rsidRPr="001D7BFD">
        <w:t xml:space="preserve"> a further integration or releasing it for operational use.</w:t>
      </w:r>
    </w:p>
    <w:p w14:paraId="2B42AD39" w14:textId="46250B19" w:rsidR="001D7BFD" w:rsidRPr="00BA1C02" w:rsidRDefault="001D7BFD" w:rsidP="001D7BFD">
      <w:pPr>
        <w:pStyle w:val="Heading2"/>
      </w:pPr>
      <w:bookmarkStart w:id="892" w:name="_Toc66289161"/>
      <w:bookmarkStart w:id="893" w:name="_Ref77176513"/>
      <w:r w:rsidRPr="001D7BFD">
        <w:rPr>
          <w:bCs/>
          <w:i/>
          <w:lang w:eastAsia="ja-JP"/>
        </w:rPr>
        <w:t>SYSTEM ACCEPTANCE</w:t>
      </w:r>
      <w:bookmarkEnd w:id="892"/>
      <w:bookmarkEnd w:id="893"/>
    </w:p>
    <w:p w14:paraId="37FC29D7" w14:textId="77777777" w:rsidR="001D7BFD" w:rsidRDefault="001D7BFD" w:rsidP="001D7BFD">
      <w:pPr>
        <w:pStyle w:val="Heading2separationline"/>
      </w:pPr>
    </w:p>
    <w:p w14:paraId="5FDDF78B" w14:textId="77777777" w:rsidR="001D7BFD" w:rsidRDefault="001D7BFD" w:rsidP="001D7BFD">
      <w:pPr>
        <w:pStyle w:val="Heading3"/>
        <w:numPr>
          <w:ilvl w:val="2"/>
          <w:numId w:val="22"/>
        </w:numPr>
      </w:pPr>
      <w:bookmarkStart w:id="894" w:name="_Toc66289162"/>
      <w:r w:rsidRPr="00E4138F">
        <w:t>Introduction</w:t>
      </w:r>
      <w:bookmarkEnd w:id="894"/>
    </w:p>
    <w:p w14:paraId="01FBFBD7" w14:textId="77777777" w:rsidR="001D7BFD" w:rsidRPr="001D7BFD" w:rsidRDefault="001D7BFD" w:rsidP="001D7BFD">
      <w:pPr>
        <w:pStyle w:val="BodyText"/>
      </w:pPr>
      <w:r w:rsidRPr="001D7BFD">
        <w:t>The Customer can conduct System Acceptance depending on the complexity of the system.  System Acceptance is:</w:t>
      </w:r>
    </w:p>
    <w:p w14:paraId="3AF91530" w14:textId="6C6EC47B" w:rsidR="001D7BFD" w:rsidRPr="001D7BFD" w:rsidRDefault="001D7BFD" w:rsidP="001D7BFD">
      <w:pPr>
        <w:pStyle w:val="Bullet1"/>
      </w:pPr>
      <w:r w:rsidRPr="001D7BFD">
        <w:t xml:space="preserve">A complete acceptance test for </w:t>
      </w:r>
      <w:ins w:id="895" w:author="Fukuda Takuya" w:date="2021-08-03T13:32:00Z">
        <w:r w:rsidR="005D4C3D" w:rsidRPr="005D4C3D">
          <w:t>VTS Equipment</w:t>
        </w:r>
      </w:ins>
      <w:del w:id="896" w:author="Fukuda Takuya" w:date="2021-08-03T13:32:00Z">
        <w:r w:rsidRPr="001D7BFD" w:rsidDel="005D4C3D">
          <w:delText xml:space="preserve">a </w:delText>
        </w:r>
        <w:r w:rsidR="00BA71EA" w:rsidDel="005D4C3D">
          <w:delText>functional part of the VTS S</w:delText>
        </w:r>
        <w:r w:rsidRPr="001D7BFD" w:rsidDel="005D4C3D">
          <w:delText>ystem</w:delText>
        </w:r>
      </w:del>
      <w:ins w:id="897" w:author="Fukuda Takuya" w:date="2021-07-14T17:11:00Z">
        <w:r w:rsidR="00DC78B8">
          <w:t>, which is</w:t>
        </w:r>
      </w:ins>
      <w:r w:rsidRPr="001D7BFD">
        <w:t xml:space="preserve"> set up to be ready for the </w:t>
      </w:r>
      <w:proofErr w:type="gramStart"/>
      <w:r w:rsidRPr="001D7BFD">
        <w:t>operation;</w:t>
      </w:r>
      <w:proofErr w:type="gramEnd"/>
    </w:p>
    <w:p w14:paraId="00AEA11E" w14:textId="2D75F03A" w:rsidR="001D7BFD" w:rsidRPr="001D7BFD" w:rsidRDefault="001D7BFD" w:rsidP="001D7BFD">
      <w:pPr>
        <w:pStyle w:val="Bullet1"/>
      </w:pPr>
      <w:r w:rsidRPr="001D7BFD">
        <w:t>End-to-end testing where the Customer test</w:t>
      </w:r>
      <w:r w:rsidR="009A6513">
        <w:t>s</w:t>
      </w:r>
      <w:r w:rsidRPr="001D7BFD">
        <w:t xml:space="preserve"> entire system flows (from login to logout) based on the requirement (both functional and non-functional); and</w:t>
      </w:r>
    </w:p>
    <w:p w14:paraId="4667BBBD" w14:textId="1BCCB0D5" w:rsidR="001D7BFD" w:rsidRPr="001D7BFD" w:rsidRDefault="001D7BFD" w:rsidP="001D7BFD">
      <w:pPr>
        <w:pStyle w:val="Bullet1"/>
      </w:pPr>
      <w:r w:rsidRPr="001D7BFD">
        <w:t xml:space="preserve">Conducted before </w:t>
      </w:r>
      <w:del w:id="898" w:author="Fukuda Takuya" w:date="2021-07-14T17:22:00Z">
        <w:r w:rsidRPr="001D7BFD" w:rsidDel="00DC78B8">
          <w:delText xml:space="preserve">Overall </w:delText>
        </w:r>
      </w:del>
      <w:ins w:id="899" w:author="Fukuda Takuya" w:date="2021-07-14T17:22:00Z">
        <w:r w:rsidR="00DC78B8">
          <w:t>Final</w:t>
        </w:r>
        <w:r w:rsidR="00DC78B8" w:rsidRPr="001D7BFD">
          <w:t xml:space="preserve"> </w:t>
        </w:r>
      </w:ins>
      <w:r w:rsidRPr="001D7BFD">
        <w:t xml:space="preserve">Acceptance. </w:t>
      </w:r>
    </w:p>
    <w:p w14:paraId="3F7B5A4F" w14:textId="74580359" w:rsidR="007F61E5" w:rsidRDefault="001D7BFD">
      <w:pPr>
        <w:pStyle w:val="BodyText"/>
      </w:pPr>
      <w:r w:rsidRPr="001D7BFD">
        <w:t xml:space="preserve">The System Acceptance can </w:t>
      </w:r>
      <w:r w:rsidR="009A6513">
        <w:t xml:space="preserve">be performed to test </w:t>
      </w:r>
      <w:r w:rsidRPr="001D7BFD">
        <w:t>operational readiness</w:t>
      </w:r>
      <w:del w:id="900" w:author="Fukuda Takuya" w:date="2021-07-14T17:12:00Z">
        <w:r w:rsidRPr="001D7BFD" w:rsidDel="00DC78B8">
          <w:delText xml:space="preserve">, </w:delText>
        </w:r>
        <w:r w:rsidR="009A6513" w:rsidDel="00DC78B8">
          <w:delText xml:space="preserve">in </w:delText>
        </w:r>
        <w:r w:rsidRPr="001D7BFD" w:rsidDel="00DC78B8">
          <w:delText>which t</w:delText>
        </w:r>
      </w:del>
      <w:ins w:id="901" w:author="Fukuda Takuya" w:date="2021-07-14T17:12:00Z">
        <w:r w:rsidR="00DC78B8">
          <w:t>. T</w:t>
        </w:r>
      </w:ins>
      <w:r w:rsidRPr="001D7BFD">
        <w:t xml:space="preserve">he Customer </w:t>
      </w:r>
      <w:r w:rsidR="009A6513" w:rsidRPr="001D7BFD">
        <w:t>evaluate</w:t>
      </w:r>
      <w:r w:rsidR="009A6513">
        <w:t>s</w:t>
      </w:r>
      <w:r w:rsidR="009A6513" w:rsidRPr="001D7BFD">
        <w:t xml:space="preserve"> a developed </w:t>
      </w:r>
      <w:ins w:id="902" w:author="Fukuda Takuya" w:date="2021-08-03T13:36:00Z">
        <w:r w:rsidR="00046E1B" w:rsidRPr="00046E1B">
          <w:t>VTS Equipment</w:t>
        </w:r>
      </w:ins>
      <w:del w:id="903" w:author="Fukuda Takuya" w:date="2021-08-03T13:36:00Z">
        <w:r w:rsidR="009A6513" w:rsidDel="00046E1B">
          <w:delText xml:space="preserve">functional part of the VTS </w:delText>
        </w:r>
        <w:r w:rsidR="009A6513" w:rsidRPr="001D7BFD" w:rsidDel="00046E1B">
          <w:delText>system</w:delText>
        </w:r>
      </w:del>
      <w:r w:rsidR="009A6513" w:rsidRPr="001D7BFD">
        <w:t xml:space="preserve"> </w:t>
      </w:r>
      <w:r w:rsidR="009A6513">
        <w:t xml:space="preserve">by </w:t>
      </w:r>
      <w:r w:rsidRPr="001D7BFD">
        <w:t>work</w:t>
      </w:r>
      <w:r w:rsidR="009A6513">
        <w:t>ing</w:t>
      </w:r>
      <w:r w:rsidRPr="001D7BFD">
        <w:t xml:space="preserve"> and maintain</w:t>
      </w:r>
      <w:r w:rsidR="009A6513">
        <w:t>ing</w:t>
      </w:r>
      <w:r w:rsidRPr="001D7BFD">
        <w:t xml:space="preserve"> under the</w:t>
      </w:r>
      <w:r w:rsidR="009A6513">
        <w:t>ir</w:t>
      </w:r>
      <w:r w:rsidRPr="001D7BFD">
        <w:t xml:space="preserve"> operational process and procedure</w:t>
      </w:r>
      <w:r w:rsidR="009A6513">
        <w:t xml:space="preserve">. </w:t>
      </w:r>
      <w:r w:rsidR="007F61E5">
        <w:rPr>
          <w:rFonts w:hint="eastAsia"/>
          <w:lang w:eastAsia="ja-JP"/>
        </w:rPr>
        <w:t xml:space="preserve">The </w:t>
      </w:r>
      <w:r w:rsidR="00771826">
        <w:rPr>
          <w:lang w:eastAsia="ja-JP"/>
        </w:rPr>
        <w:t>activities</w:t>
      </w:r>
      <w:r w:rsidR="007F61E5">
        <w:rPr>
          <w:rFonts w:hint="eastAsia"/>
          <w:lang w:eastAsia="ja-JP"/>
        </w:rPr>
        <w:t xml:space="preserve"> of the System Acceptance can be found in </w:t>
      </w:r>
      <w:r w:rsidR="00771826">
        <w:rPr>
          <w:lang w:eastAsia="ja-JP"/>
        </w:rPr>
        <w:t xml:space="preserve">Chapter </w:t>
      </w:r>
      <w:r w:rsidR="00771826">
        <w:fldChar w:fldCharType="begin"/>
      </w:r>
      <w:r w:rsidR="00771826">
        <w:instrText xml:space="preserve"> REF _Ref67508224 \w \h </w:instrText>
      </w:r>
      <w:r w:rsidR="00771826">
        <w:fldChar w:fldCharType="separate"/>
      </w:r>
      <w:r w:rsidR="00771826">
        <w:t>4.1</w:t>
      </w:r>
      <w:r w:rsidR="00771826">
        <w:fldChar w:fldCharType="end"/>
      </w:r>
      <w:r w:rsidR="00771826">
        <w:t>.</w:t>
      </w:r>
    </w:p>
    <w:p w14:paraId="7FD598B6" w14:textId="5D3F2CAE" w:rsidR="001D7BFD" w:rsidRPr="007B3185" w:rsidRDefault="003069E9" w:rsidP="00190381">
      <w:pPr>
        <w:pStyle w:val="BodyText"/>
        <w:rPr>
          <w:lang w:val="en-US"/>
          <w:rPrChange w:id="904" w:author="Fukuda Takuya" w:date="2021-07-01T13:22:00Z">
            <w:rPr>
              <w:lang w:val="nl-NL"/>
            </w:rPr>
          </w:rPrChange>
        </w:rPr>
      </w:pPr>
      <w:commentRangeStart w:id="905"/>
      <w:commentRangeEnd w:id="905"/>
      <w:r>
        <w:rPr>
          <w:rStyle w:val="CommentReference"/>
        </w:rPr>
        <w:lastRenderedPageBreak/>
        <w:commentReference w:id="905"/>
      </w:r>
    </w:p>
    <w:p w14:paraId="6941D606" w14:textId="77777777" w:rsidR="001D7BFD" w:rsidRPr="001D7BFD" w:rsidRDefault="001D7BFD" w:rsidP="001D7BFD">
      <w:pPr>
        <w:pStyle w:val="Heading3"/>
      </w:pPr>
      <w:bookmarkStart w:id="906" w:name="_Toc63865068"/>
      <w:bookmarkStart w:id="907" w:name="_Toc66289163"/>
      <w:r w:rsidRPr="001D7BFD">
        <w:t>Test Readiness</w:t>
      </w:r>
      <w:bookmarkEnd w:id="906"/>
      <w:bookmarkEnd w:id="907"/>
    </w:p>
    <w:p w14:paraId="415E0A31" w14:textId="4FC8C2BC" w:rsidR="00BA71EA" w:rsidRDefault="00BA71EA" w:rsidP="006431ED">
      <w:pPr>
        <w:pStyle w:val="BodyText"/>
        <w:rPr>
          <w:lang w:val="en-US"/>
        </w:rPr>
      </w:pPr>
      <w:r w:rsidRPr="001D7BFD">
        <w:t xml:space="preserve">To avoid the situation that the </w:t>
      </w:r>
      <w:r w:rsidR="00771826">
        <w:t xml:space="preserve">developed and </w:t>
      </w:r>
      <w:r w:rsidRPr="001D7BFD">
        <w:t xml:space="preserve">installed system does not meet the requirement or expected result, the Customer and the Supplier should ensure the following aspects before conducting </w:t>
      </w:r>
      <w:r w:rsidR="009A6513">
        <w:t xml:space="preserve">the </w:t>
      </w:r>
      <w:r w:rsidRPr="001D7BFD">
        <w:t>S</w:t>
      </w:r>
      <w:r>
        <w:t>ystem</w:t>
      </w:r>
      <w:r w:rsidRPr="001D7BFD">
        <w:t xml:space="preserve"> Acceptance: </w:t>
      </w:r>
    </w:p>
    <w:p w14:paraId="1DBC80A5" w14:textId="0A5BC671" w:rsidR="001D7BFD" w:rsidRPr="001D7BFD" w:rsidRDefault="001D7BFD" w:rsidP="001D7BFD">
      <w:pPr>
        <w:pStyle w:val="Bullet1"/>
        <w:rPr>
          <w:lang w:val="en-US"/>
        </w:rPr>
      </w:pPr>
      <w:r w:rsidRPr="001D7BFD">
        <w:rPr>
          <w:lang w:val="en-US"/>
        </w:rPr>
        <w:t xml:space="preserve">The tester(s) has/have full access to the </w:t>
      </w:r>
      <w:ins w:id="908" w:author="Fukuda Takuya" w:date="2021-08-03T13:37:00Z">
        <w:r w:rsidR="00046E1B" w:rsidRPr="00046E1B">
          <w:rPr>
            <w:lang w:val="en-US"/>
          </w:rPr>
          <w:t>VTS Equipment</w:t>
        </w:r>
      </w:ins>
      <w:del w:id="909" w:author="Fukuda Takuya" w:date="2021-08-03T13:37:00Z">
        <w:r w:rsidR="00771826" w:rsidDel="00046E1B">
          <w:rPr>
            <w:lang w:val="en-US"/>
          </w:rPr>
          <w:delText xml:space="preserve">functional part of the VTS </w:delText>
        </w:r>
        <w:r w:rsidRPr="001D7BFD" w:rsidDel="00046E1B">
          <w:rPr>
            <w:lang w:val="en-US"/>
          </w:rPr>
          <w:delText>system</w:delText>
        </w:r>
      </w:del>
      <w:r w:rsidR="00771826">
        <w:rPr>
          <w:lang w:val="en-US"/>
        </w:rPr>
        <w:t>;</w:t>
      </w:r>
      <w:r w:rsidRPr="001D7BFD">
        <w:rPr>
          <w:lang w:val="en-US"/>
        </w:rPr>
        <w:t xml:space="preserve"> </w:t>
      </w:r>
    </w:p>
    <w:p w14:paraId="639FF2F6" w14:textId="396C108E" w:rsidR="001D7BFD" w:rsidRPr="001D7BFD" w:rsidRDefault="009A6513" w:rsidP="001D7BFD">
      <w:pPr>
        <w:pStyle w:val="Bullet1"/>
        <w:rPr>
          <w:lang w:val="en-US"/>
        </w:rPr>
      </w:pPr>
      <w:r>
        <w:rPr>
          <w:lang w:val="en-US"/>
        </w:rPr>
        <w:t>the</w:t>
      </w:r>
      <w:r w:rsidRPr="001D7BFD">
        <w:rPr>
          <w:lang w:val="en-US"/>
        </w:rPr>
        <w:t xml:space="preserve"> </w:t>
      </w:r>
      <w:ins w:id="910" w:author="Fukuda Takuya" w:date="2021-08-03T13:37:00Z">
        <w:r w:rsidR="00046E1B" w:rsidRPr="00046E1B">
          <w:rPr>
            <w:lang w:val="en-US"/>
          </w:rPr>
          <w:t>VTS Equipment</w:t>
        </w:r>
      </w:ins>
      <w:del w:id="911" w:author="Fukuda Takuya" w:date="2021-08-03T13:37:00Z">
        <w:r w:rsidDel="00046E1B">
          <w:rPr>
            <w:lang w:val="en-US"/>
          </w:rPr>
          <w:delText xml:space="preserve">functional part of the VTS </w:delText>
        </w:r>
        <w:r w:rsidR="001D7BFD" w:rsidRPr="001D7BFD" w:rsidDel="00046E1B">
          <w:rPr>
            <w:lang w:val="en-US"/>
          </w:rPr>
          <w:delText>systems</w:delText>
        </w:r>
      </w:del>
      <w:r w:rsidR="001D7BFD" w:rsidRPr="001D7BFD">
        <w:rPr>
          <w:lang w:val="en-US"/>
        </w:rPr>
        <w:t xml:space="preserve"> have passed previous tests</w:t>
      </w:r>
      <w:ins w:id="912" w:author="Fukuda Takuya" w:date="2021-07-14T17:14:00Z">
        <w:r w:rsidR="00DC78B8">
          <w:rPr>
            <w:lang w:val="en-US"/>
          </w:rPr>
          <w:t>; and</w:t>
        </w:r>
      </w:ins>
      <w:r w:rsidR="001D7BFD" w:rsidRPr="001D7BFD">
        <w:rPr>
          <w:lang w:val="en-US"/>
        </w:rPr>
        <w:t xml:space="preserve"> </w:t>
      </w:r>
    </w:p>
    <w:p w14:paraId="0A38A9FA" w14:textId="004D7230" w:rsidR="001D7BFD" w:rsidRPr="006431ED" w:rsidRDefault="009A6513" w:rsidP="001D7BFD">
      <w:pPr>
        <w:pStyle w:val="Bullet1"/>
      </w:pPr>
      <w:r>
        <w:rPr>
          <w:lang w:val="en-US"/>
        </w:rPr>
        <w:t>the</w:t>
      </w:r>
      <w:r w:rsidR="001D7BFD" w:rsidRPr="001D7BFD">
        <w:rPr>
          <w:lang w:val="en-US"/>
        </w:rPr>
        <w:t xml:space="preserve"> </w:t>
      </w:r>
      <w:ins w:id="913" w:author="Fukuda Takuya" w:date="2021-08-03T13:37:00Z">
        <w:r w:rsidR="00046E1B" w:rsidRPr="00046E1B">
          <w:rPr>
            <w:lang w:val="en-US"/>
          </w:rPr>
          <w:t>VTS Equipment</w:t>
        </w:r>
      </w:ins>
      <w:del w:id="914" w:author="Fukuda Takuya" w:date="2021-08-03T13:37:00Z">
        <w:r w:rsidDel="00046E1B">
          <w:rPr>
            <w:lang w:val="en-US"/>
          </w:rPr>
          <w:delText xml:space="preserve">functional part of the VTS </w:delText>
        </w:r>
        <w:r w:rsidR="001D7BFD" w:rsidRPr="001D7BFD" w:rsidDel="00046E1B">
          <w:rPr>
            <w:lang w:val="en-US"/>
          </w:rPr>
          <w:delText>systems</w:delText>
        </w:r>
      </w:del>
      <w:r w:rsidR="001D7BFD" w:rsidRPr="001D7BFD">
        <w:rPr>
          <w:lang w:val="en-US"/>
        </w:rPr>
        <w:t xml:space="preserve"> </w:t>
      </w:r>
      <w:del w:id="915" w:author="Fukuda Takuya" w:date="2021-08-04T11:25:00Z">
        <w:r w:rsidR="001D7BFD" w:rsidRPr="001D7BFD" w:rsidDel="00D4020C">
          <w:rPr>
            <w:lang w:val="en-US"/>
          </w:rPr>
          <w:delText xml:space="preserve">have </w:delText>
        </w:r>
      </w:del>
      <w:ins w:id="916" w:author="Fukuda Takuya" w:date="2021-08-04T11:25:00Z">
        <w:r w:rsidR="00D4020C" w:rsidRPr="001D7BFD">
          <w:rPr>
            <w:lang w:val="en-US"/>
          </w:rPr>
          <w:t>ha</w:t>
        </w:r>
        <w:r w:rsidR="00D4020C">
          <w:rPr>
            <w:lang w:val="en-US"/>
          </w:rPr>
          <w:t>s</w:t>
        </w:r>
        <w:r w:rsidR="00D4020C" w:rsidRPr="001D7BFD">
          <w:rPr>
            <w:lang w:val="en-US"/>
          </w:rPr>
          <w:t xml:space="preserve"> </w:t>
        </w:r>
      </w:ins>
      <w:r w:rsidR="001D7BFD" w:rsidRPr="001D7BFD">
        <w:rPr>
          <w:lang w:val="en-US"/>
        </w:rPr>
        <w:t xml:space="preserve">been installed and </w:t>
      </w:r>
      <w:ins w:id="917" w:author="Fukuda Takuya" w:date="2021-07-14T17:13:00Z">
        <w:r w:rsidR="00DC78B8">
          <w:rPr>
            <w:lang w:val="en-US"/>
          </w:rPr>
          <w:t xml:space="preserve">set </w:t>
        </w:r>
      </w:ins>
      <w:r w:rsidR="001D7BFD" w:rsidRPr="001D7BFD">
        <w:rPr>
          <w:lang w:val="en-US"/>
        </w:rPr>
        <w:t>operat</w:t>
      </w:r>
      <w:r w:rsidR="00BA71EA">
        <w:rPr>
          <w:lang w:val="en-US"/>
        </w:rPr>
        <w:t>ional</w:t>
      </w:r>
      <w:r w:rsidR="001D7BFD" w:rsidRPr="001D7BFD">
        <w:rPr>
          <w:lang w:val="en-US"/>
        </w:rPr>
        <w:t xml:space="preserve"> </w:t>
      </w:r>
      <w:r w:rsidR="00CC2A0B">
        <w:rPr>
          <w:lang w:val="en-US"/>
        </w:rPr>
        <w:t xml:space="preserve">according to the </w:t>
      </w:r>
      <w:r w:rsidR="001D7BFD" w:rsidRPr="001D7BFD">
        <w:rPr>
          <w:lang w:val="en-US"/>
        </w:rPr>
        <w:t>requirements</w:t>
      </w:r>
      <w:ins w:id="918" w:author="Fukuda Takuya" w:date="2021-07-14T17:13:00Z">
        <w:r w:rsidR="00DC78B8">
          <w:rPr>
            <w:lang w:val="en-US"/>
          </w:rPr>
          <w:t>.</w:t>
        </w:r>
      </w:ins>
      <w:r w:rsidR="001D7BFD" w:rsidRPr="001D7BFD">
        <w:rPr>
          <w:lang w:val="en-US"/>
        </w:rPr>
        <w:t xml:space="preserve"> </w:t>
      </w:r>
    </w:p>
    <w:p w14:paraId="6108A5B1" w14:textId="77777777" w:rsidR="001D7BFD" w:rsidRPr="001D7BFD" w:rsidRDefault="001D7BFD" w:rsidP="001D7BFD">
      <w:pPr>
        <w:pStyle w:val="Heading3"/>
      </w:pPr>
      <w:bookmarkStart w:id="919" w:name="_Toc63865069"/>
      <w:bookmarkStart w:id="920" w:name="_Toc66289164"/>
      <w:r w:rsidRPr="001D7BFD">
        <w:t>Test Execution</w:t>
      </w:r>
      <w:bookmarkEnd w:id="919"/>
      <w:bookmarkEnd w:id="920"/>
    </w:p>
    <w:p w14:paraId="23C9715C" w14:textId="61FA8D37" w:rsidR="001D7BFD" w:rsidRPr="001D7BFD" w:rsidRDefault="00771826" w:rsidP="001D7BFD">
      <w:pPr>
        <w:pStyle w:val="BodyText"/>
      </w:pPr>
      <w:r>
        <w:t xml:space="preserve">The </w:t>
      </w:r>
      <w:r w:rsidR="00BA71EA">
        <w:t>System</w:t>
      </w:r>
      <w:r w:rsidR="001D7BFD" w:rsidRPr="001D7BFD">
        <w:t xml:space="preserve"> Acceptance could be performed over a period of time and could monitor the performance </w:t>
      </w:r>
      <w:r>
        <w:t xml:space="preserve">and functionality of the </w:t>
      </w:r>
      <w:ins w:id="921" w:author="Fukuda Takuya" w:date="2021-08-03T13:37:00Z">
        <w:r w:rsidR="00046E1B" w:rsidRPr="00046E1B">
          <w:t>VTS Equipment</w:t>
        </w:r>
      </w:ins>
      <w:del w:id="922" w:author="Fukuda Takuya" w:date="2021-08-03T13:37:00Z">
        <w:r w:rsidDel="00046E1B">
          <w:delText>functional part of the VTS System</w:delText>
        </w:r>
      </w:del>
      <w:r w:rsidR="00BE4C72">
        <w:t xml:space="preserve"> </w:t>
      </w:r>
      <w:r w:rsidR="001D7BFD" w:rsidRPr="001D7BFD">
        <w:t>including:</w:t>
      </w:r>
    </w:p>
    <w:p w14:paraId="020EAC25" w14:textId="77777777" w:rsidR="001D7BFD" w:rsidRPr="001D7BFD" w:rsidRDefault="001D7BFD" w:rsidP="001D7BFD">
      <w:pPr>
        <w:pStyle w:val="Bullet1"/>
      </w:pPr>
      <w:r w:rsidRPr="001D7BFD">
        <w:t>Communications (</w:t>
      </w:r>
      <w:proofErr w:type="gramStart"/>
      <w:r w:rsidRPr="001D7BFD">
        <w:t>e.g.</w:t>
      </w:r>
      <w:proofErr w:type="gramEnd"/>
      <w:r w:rsidRPr="001D7BFD">
        <w:t xml:space="preserve"> Networking);</w:t>
      </w:r>
    </w:p>
    <w:p w14:paraId="07EEB321" w14:textId="77777777" w:rsidR="001D7BFD" w:rsidRPr="001D7BFD" w:rsidRDefault="001D7BFD" w:rsidP="001D7BFD">
      <w:pPr>
        <w:pStyle w:val="Bullet1"/>
      </w:pPr>
      <w:r w:rsidRPr="001D7BFD">
        <w:t xml:space="preserve">Interfaces and </w:t>
      </w:r>
      <w:proofErr w:type="gramStart"/>
      <w:r w:rsidRPr="001D7BFD">
        <w:t>Integration;</w:t>
      </w:r>
      <w:proofErr w:type="gramEnd"/>
    </w:p>
    <w:p w14:paraId="6B5AA87E" w14:textId="2402E0E2" w:rsidR="001D7BFD" w:rsidRPr="001D7BFD" w:rsidRDefault="001D7BFD" w:rsidP="001D7BFD">
      <w:pPr>
        <w:pStyle w:val="Bullet1"/>
      </w:pPr>
      <w:r w:rsidRPr="001D7BFD">
        <w:t>Reliability and Availability;</w:t>
      </w:r>
      <w:ins w:id="923" w:author="Fukuda Takuya" w:date="2021-07-14T17:14:00Z">
        <w:r w:rsidR="00DC78B8">
          <w:t xml:space="preserve"> and</w:t>
        </w:r>
      </w:ins>
    </w:p>
    <w:p w14:paraId="0FFEE0C1" w14:textId="77777777" w:rsidR="001D7BFD" w:rsidRPr="001D7BFD" w:rsidRDefault="001D7BFD" w:rsidP="001D7BFD">
      <w:pPr>
        <w:pStyle w:val="Bullet1"/>
      </w:pPr>
      <w:r w:rsidRPr="001D7BFD">
        <w:t>Coverage.</w:t>
      </w:r>
    </w:p>
    <w:p w14:paraId="6C680D06" w14:textId="0856FDB3" w:rsidR="001D7BFD" w:rsidRPr="001D7BFD" w:rsidRDefault="00BA71EA" w:rsidP="006431ED">
      <w:pPr>
        <w:pStyle w:val="Heading3"/>
      </w:pPr>
      <w:r>
        <w:rPr>
          <w:rFonts w:hint="eastAsia"/>
          <w:lang w:eastAsia="ja-JP"/>
        </w:rPr>
        <w:t>T</w:t>
      </w:r>
      <w:r>
        <w:rPr>
          <w:lang w:eastAsia="ja-JP"/>
        </w:rPr>
        <w:t>est Result</w:t>
      </w:r>
    </w:p>
    <w:p w14:paraId="10BD0F21" w14:textId="74A78E72" w:rsidR="00BA71EA" w:rsidRPr="001D7BFD" w:rsidRDefault="00BA71EA" w:rsidP="00BA71EA">
      <w:pPr>
        <w:pStyle w:val="BodyText"/>
      </w:pPr>
      <w:r w:rsidRPr="001D7BFD">
        <w:t>S</w:t>
      </w:r>
      <w:r>
        <w:t>ystem Acceptance</w:t>
      </w:r>
      <w:r w:rsidRPr="001D7BFD">
        <w:t xml:space="preserve"> execution results in</w:t>
      </w:r>
      <w:r w:rsidR="00CC2A0B">
        <w:t>:</w:t>
      </w:r>
    </w:p>
    <w:p w14:paraId="3FFA2DD2" w14:textId="68FD8C12" w:rsidR="00BA71EA" w:rsidRPr="001D7BFD" w:rsidRDefault="00CC2A0B" w:rsidP="00BA71EA">
      <w:pPr>
        <w:pStyle w:val="Bullet1"/>
      </w:pPr>
      <w:r w:rsidRPr="001D7BFD">
        <w:t>a developed system</w:t>
      </w:r>
      <w:r>
        <w:t xml:space="preserve"> i</w:t>
      </w:r>
      <w:r w:rsidR="00BA71EA">
        <w:t xml:space="preserve">s functioning and performing according to the requirements and ready for operation as a </w:t>
      </w:r>
      <w:ins w:id="924" w:author="Fukuda Takuya" w:date="2021-08-03T13:39:00Z">
        <w:r w:rsidR="00046E1B" w:rsidRPr="00046E1B">
          <w:t>VTS Equipment</w:t>
        </w:r>
      </w:ins>
      <w:del w:id="925" w:author="Fukuda Takuya" w:date="2021-08-03T13:39:00Z">
        <w:r w:rsidR="00BA71EA" w:rsidDel="00046E1B">
          <w:delText>functional part of VTS System</w:delText>
        </w:r>
      </w:del>
      <w:r w:rsidR="00BA71EA">
        <w:t xml:space="preserve">; </w:t>
      </w:r>
    </w:p>
    <w:p w14:paraId="6336F7DC" w14:textId="482FA3FB" w:rsidR="00BA71EA" w:rsidRPr="001D7BFD" w:rsidRDefault="00046E1B" w:rsidP="00BA71EA">
      <w:pPr>
        <w:pStyle w:val="Bullet1"/>
      </w:pPr>
      <w:ins w:id="926" w:author="Fukuda Takuya" w:date="2021-08-03T13:40:00Z">
        <w:r>
          <w:t xml:space="preserve">all </w:t>
        </w:r>
      </w:ins>
      <w:r w:rsidR="00BA71EA" w:rsidRPr="001D7BFD">
        <w:t xml:space="preserve">operational </w:t>
      </w:r>
      <w:del w:id="927" w:author="Fukuda Takuya" w:date="2021-08-03T13:39:00Z">
        <w:r w:rsidR="00BA71EA" w:rsidRPr="001D7BFD" w:rsidDel="00046E1B">
          <w:delText xml:space="preserve"> </w:delText>
        </w:r>
      </w:del>
      <w:r w:rsidR="00BA71EA" w:rsidRPr="001D7BFD">
        <w:t xml:space="preserve">input data </w:t>
      </w:r>
      <w:r w:rsidR="00771826">
        <w:t xml:space="preserve">to the VTS System </w:t>
      </w:r>
      <w:r w:rsidR="00BA71EA" w:rsidRPr="001D7BFD">
        <w:t xml:space="preserve">is </w:t>
      </w:r>
      <w:proofErr w:type="gramStart"/>
      <w:r w:rsidR="00BA71EA">
        <w:t>accepted;</w:t>
      </w:r>
      <w:proofErr w:type="gramEnd"/>
    </w:p>
    <w:p w14:paraId="4ECFACC1" w14:textId="2C6F41F4" w:rsidR="00BA71EA" w:rsidRPr="001D7BFD" w:rsidRDefault="00BA71EA" w:rsidP="00BA71EA">
      <w:pPr>
        <w:pStyle w:val="Bullet1"/>
      </w:pPr>
      <w:r w:rsidRPr="001D7BFD">
        <w:t xml:space="preserve">the external interface </w:t>
      </w:r>
      <w:r w:rsidR="00771826">
        <w:t xml:space="preserve">of the </w:t>
      </w:r>
      <w:ins w:id="928" w:author="Fukuda Takuya" w:date="2021-08-03T13:40:00Z">
        <w:r w:rsidR="00046E1B" w:rsidRPr="00046E1B">
          <w:t>VTS Equipment</w:t>
        </w:r>
      </w:ins>
      <w:del w:id="929" w:author="Fukuda Takuya" w:date="2021-08-03T13:40:00Z">
        <w:r w:rsidR="00771826" w:rsidDel="00046E1B">
          <w:delText>functional part of the VTS System</w:delText>
        </w:r>
      </w:del>
      <w:r w:rsidR="00771826">
        <w:t xml:space="preserve"> </w:t>
      </w:r>
      <w:r w:rsidRPr="001D7BFD">
        <w:t xml:space="preserve">is </w:t>
      </w:r>
      <w:r>
        <w:t>working and accepted</w:t>
      </w:r>
      <w:r w:rsidRPr="001D7BFD">
        <w:t>;</w:t>
      </w:r>
      <w:r>
        <w:t xml:space="preserve"> and</w:t>
      </w:r>
    </w:p>
    <w:p w14:paraId="10234F4B" w14:textId="7921FBE0" w:rsidR="00BA71EA" w:rsidRPr="001D7BFD" w:rsidRDefault="00BA71EA" w:rsidP="00BA71EA">
      <w:pPr>
        <w:pStyle w:val="Bullet1"/>
      </w:pPr>
      <w:r w:rsidRPr="001D7BFD">
        <w:t xml:space="preserve">all </w:t>
      </w:r>
      <w:r>
        <w:t xml:space="preserve">System Acceptance </w:t>
      </w:r>
      <w:r w:rsidRPr="001D7BFD">
        <w:t>test result</w:t>
      </w:r>
      <w:r w:rsidR="00CC2A0B">
        <w:t>s</w:t>
      </w:r>
      <w:r w:rsidRPr="001D7BFD">
        <w:t xml:space="preserve"> </w:t>
      </w:r>
      <w:r w:rsidR="00CC2A0B">
        <w:t>and documentation</w:t>
      </w:r>
      <w:del w:id="930" w:author="Fukuda Takuya" w:date="2021-07-14T17:21:00Z">
        <w:r w:rsidR="00CC2A0B" w:rsidDel="00DC78B8">
          <w:delText>s</w:delText>
        </w:r>
      </w:del>
      <w:r w:rsidR="00CC2A0B">
        <w:t xml:space="preserve"> are</w:t>
      </w:r>
      <w:r w:rsidRPr="001D7BFD">
        <w:t xml:space="preserve"> available</w:t>
      </w:r>
      <w:r>
        <w:t>.</w:t>
      </w:r>
    </w:p>
    <w:p w14:paraId="7B258700" w14:textId="77777777" w:rsidR="001E049E" w:rsidRDefault="001E049E">
      <w:pPr>
        <w:spacing w:after="200" w:line="276" w:lineRule="auto"/>
      </w:pPr>
    </w:p>
    <w:p w14:paraId="3C82830F" w14:textId="28D1292E" w:rsidR="001E049E" w:rsidRDefault="001E049E">
      <w:pPr>
        <w:spacing w:after="200" w:line="276" w:lineRule="auto"/>
        <w:rPr>
          <w:sz w:val="22"/>
        </w:rPr>
      </w:pPr>
      <w:r>
        <w:br w:type="page"/>
      </w:r>
    </w:p>
    <w:p w14:paraId="366AD1FF" w14:textId="01F37914" w:rsidR="001D7BFD" w:rsidRPr="00F55AD7" w:rsidRDefault="001D7BFD" w:rsidP="00BA3F30">
      <w:pPr>
        <w:pStyle w:val="Heading1"/>
        <w:pageBreakBefore/>
        <w:spacing w:after="0"/>
      </w:pPr>
      <w:bookmarkStart w:id="931" w:name="_Toc63865070"/>
      <w:bookmarkStart w:id="932" w:name="_Toc66289165"/>
      <w:bookmarkStart w:id="933" w:name="_Ref67507735"/>
      <w:bookmarkStart w:id="934" w:name="_Ref67507745"/>
      <w:commentRangeStart w:id="935"/>
      <w:r>
        <w:lastRenderedPageBreak/>
        <w:t xml:space="preserve">Final </w:t>
      </w:r>
      <w:commentRangeStart w:id="936"/>
      <w:r w:rsidRPr="008E3F3F">
        <w:t>Acceptance</w:t>
      </w:r>
      <w:commentRangeEnd w:id="936"/>
      <w:r>
        <w:rPr>
          <w:rStyle w:val="CommentReference"/>
          <w:rFonts w:asciiTheme="minorHAnsi" w:eastAsia="MS Mincho" w:hAnsiTheme="minorHAnsi" w:cstheme="minorBidi"/>
          <w:b w:val="0"/>
          <w:bCs w:val="0"/>
          <w:caps w:val="0"/>
          <w:color w:val="auto"/>
        </w:rPr>
        <w:commentReference w:id="936"/>
      </w:r>
      <w:commentRangeEnd w:id="935"/>
      <w:r>
        <w:rPr>
          <w:rStyle w:val="CommentReference"/>
          <w:rFonts w:asciiTheme="minorHAnsi" w:eastAsia="MS Mincho" w:hAnsiTheme="minorHAnsi" w:cstheme="minorBidi"/>
          <w:b w:val="0"/>
          <w:bCs w:val="0"/>
          <w:caps w:val="0"/>
          <w:color w:val="auto"/>
        </w:rPr>
        <w:commentReference w:id="935"/>
      </w:r>
      <w:bookmarkEnd w:id="931"/>
      <w:bookmarkEnd w:id="932"/>
      <w:bookmarkEnd w:id="933"/>
      <w:bookmarkEnd w:id="934"/>
    </w:p>
    <w:p w14:paraId="3B070292" w14:textId="77777777" w:rsidR="001D7BFD" w:rsidRDefault="001D7BFD" w:rsidP="001D7BFD">
      <w:pPr>
        <w:pStyle w:val="Heading1separationline"/>
      </w:pPr>
    </w:p>
    <w:p w14:paraId="16FA7A33" w14:textId="3E22B366" w:rsidR="001D7BFD" w:rsidRPr="001D7BFD" w:rsidRDefault="001D7BFD" w:rsidP="001D7BFD">
      <w:pPr>
        <w:pStyle w:val="Heading2"/>
      </w:pPr>
      <w:bookmarkStart w:id="937" w:name="_Toc63865071"/>
      <w:bookmarkStart w:id="938" w:name="_Toc66289166"/>
      <w:bookmarkStart w:id="939" w:name="_Ref67508224"/>
      <w:r w:rsidRPr="001D7BFD">
        <w:t>Introduction</w:t>
      </w:r>
      <w:bookmarkEnd w:id="937"/>
      <w:bookmarkEnd w:id="938"/>
      <w:bookmarkEnd w:id="939"/>
    </w:p>
    <w:p w14:paraId="222EC43B" w14:textId="77777777" w:rsidR="001D7BFD" w:rsidRDefault="001D7BFD" w:rsidP="001D7BFD">
      <w:pPr>
        <w:pStyle w:val="Heading2separationline"/>
      </w:pPr>
    </w:p>
    <w:p w14:paraId="516C2274" w14:textId="1042CBA2" w:rsidR="001D7BFD" w:rsidRPr="001D7BFD" w:rsidDel="00DC78B8" w:rsidRDefault="00966081">
      <w:pPr>
        <w:pStyle w:val="BodyText"/>
        <w:rPr>
          <w:del w:id="940" w:author="Fukuda Takuya" w:date="2021-07-14T17:25:00Z"/>
        </w:rPr>
      </w:pPr>
      <w:ins w:id="941" w:author="Fukuda Takuya" w:date="2021-07-16T23:23:00Z">
        <w:r w:rsidRPr="00966081">
          <w:t>Final Acceptance is a</w:t>
        </w:r>
      </w:ins>
      <w:ins w:id="942" w:author="Fukuda Takuya" w:date="2021-07-16T23:24:00Z">
        <w:r>
          <w:t xml:space="preserve"> Customer’s</w:t>
        </w:r>
      </w:ins>
      <w:ins w:id="943" w:author="Fukuda Takuya" w:date="2021-07-16T23:23:00Z">
        <w:r w:rsidRPr="00966081">
          <w:t xml:space="preserve"> acceptance of the </w:t>
        </w:r>
      </w:ins>
      <w:ins w:id="944" w:author="Fukuda Takuya" w:date="2021-07-16T23:24:00Z">
        <w:r>
          <w:t xml:space="preserve">VTS System </w:t>
        </w:r>
      </w:ins>
      <w:ins w:id="945" w:author="Fukuda Takuya" w:date="2021-07-16T23:23:00Z">
        <w:r w:rsidRPr="00966081">
          <w:t xml:space="preserve">from the </w:t>
        </w:r>
      </w:ins>
      <w:ins w:id="946" w:author="Fukuda Takuya" w:date="2021-07-16T23:24:00Z">
        <w:r>
          <w:t>Supplier</w:t>
        </w:r>
      </w:ins>
      <w:ins w:id="947" w:author="Fukuda Takuya" w:date="2021-07-16T23:23:00Z">
        <w:r w:rsidRPr="00966081">
          <w:t xml:space="preserve"> after the </w:t>
        </w:r>
      </w:ins>
      <w:ins w:id="948" w:author="Fukuda Takuya" w:date="2021-07-16T23:24:00Z">
        <w:r>
          <w:t>overall</w:t>
        </w:r>
      </w:ins>
      <w:ins w:id="949" w:author="Fukuda Takuya" w:date="2021-07-16T23:23:00Z">
        <w:r w:rsidRPr="00966081">
          <w:t xml:space="preserve"> work is completed</w:t>
        </w:r>
      </w:ins>
      <w:ins w:id="950" w:author="Fukuda Takuya" w:date="2021-07-16T23:24:00Z">
        <w:r>
          <w:t xml:space="preserve"> and</w:t>
        </w:r>
      </w:ins>
      <w:ins w:id="951" w:author="Fukuda Takuya" w:date="2021-07-16T23:23:00Z">
        <w:r w:rsidRPr="00966081">
          <w:t xml:space="preserve"> tested in accordance with the contract requirements. When the Final Acceptance is </w:t>
        </w:r>
      </w:ins>
      <w:ins w:id="952" w:author="Fukuda Takuya" w:date="2021-07-16T23:40:00Z">
        <w:r w:rsidR="00915940">
          <w:t>completed</w:t>
        </w:r>
      </w:ins>
      <w:ins w:id="953" w:author="Fukuda Takuya" w:date="2021-07-16T23:23:00Z">
        <w:r w:rsidRPr="00966081">
          <w:t xml:space="preserve">, the </w:t>
        </w:r>
      </w:ins>
      <w:ins w:id="954" w:author="Fukuda Takuya" w:date="2021-07-16T23:40:00Z">
        <w:r w:rsidR="00915940">
          <w:t>VTS System</w:t>
        </w:r>
      </w:ins>
      <w:ins w:id="955" w:author="Fukuda Takuya" w:date="2021-07-16T23:23:00Z">
        <w:r w:rsidRPr="00966081">
          <w:t xml:space="preserve"> is handed over to the </w:t>
        </w:r>
      </w:ins>
      <w:ins w:id="956" w:author="Fukuda Takuya" w:date="2021-07-16T23:41:00Z">
        <w:r w:rsidR="00915940">
          <w:t xml:space="preserve">Customer and </w:t>
        </w:r>
      </w:ins>
      <w:del w:id="957" w:author="Fukuda Takuya" w:date="2021-07-16T23:41:00Z">
        <w:r w:rsidR="00CC2A0B" w:rsidDel="00915940">
          <w:delText>T</w:delText>
        </w:r>
        <w:r w:rsidR="00BA71EA" w:rsidDel="00915940">
          <w:delText xml:space="preserve">he </w:delText>
        </w:r>
        <w:r w:rsidR="00CC2A0B" w:rsidDel="00915940">
          <w:delText>integrated</w:delText>
        </w:r>
        <w:r w:rsidR="00BA71EA" w:rsidDel="00915940">
          <w:delText xml:space="preserve"> </w:delText>
        </w:r>
        <w:r w:rsidR="001D7BFD" w:rsidRPr="001D7BFD" w:rsidDel="00915940">
          <w:delText xml:space="preserve">VTS System should go through a Final Acceptance. </w:delText>
        </w:r>
      </w:del>
    </w:p>
    <w:p w14:paraId="3C728F16" w14:textId="5E9F9F12" w:rsidR="001D7BFD" w:rsidRDefault="001D7BFD">
      <w:pPr>
        <w:pStyle w:val="BodyText"/>
        <w:rPr>
          <w:ins w:id="958" w:author="Fukuda Takuya" w:date="2021-07-14T17:52:00Z"/>
        </w:rPr>
      </w:pPr>
      <w:del w:id="959" w:author="Fukuda Takuya" w:date="2021-07-14T17:50:00Z">
        <w:r w:rsidRPr="001D7BFD" w:rsidDel="00DC78B8">
          <w:delText>T</w:delText>
        </w:r>
      </w:del>
      <w:del w:id="960" w:author="Fukuda Takuya" w:date="2021-07-16T23:41:00Z">
        <w:r w:rsidRPr="001D7BFD" w:rsidDel="00915940">
          <w:delText xml:space="preserve">he Final Acceptance </w:delText>
        </w:r>
      </w:del>
      <w:ins w:id="961" w:author="Fukuda Takuya" w:date="2021-07-14T17:51:00Z">
        <w:r w:rsidR="00DC78B8">
          <w:t xml:space="preserve">ready for </w:t>
        </w:r>
      </w:ins>
      <w:del w:id="962" w:author="Fukuda Takuya" w:date="2021-07-14T17:51:00Z">
        <w:r w:rsidRPr="001D7BFD" w:rsidDel="00DC78B8">
          <w:delText xml:space="preserve">for the overall VTS System should demonstrate that the system is fit for </w:delText>
        </w:r>
      </w:del>
      <w:r w:rsidRPr="001D7BFD">
        <w:t>operational use</w:t>
      </w:r>
      <w:del w:id="963" w:author="Fukuda Takuya" w:date="2021-07-14T17:51:00Z">
        <w:r w:rsidRPr="001D7BFD" w:rsidDel="00DC78B8">
          <w:delText xml:space="preserve"> and </w:delText>
        </w:r>
        <w:r w:rsidR="00771826" w:rsidDel="00DC78B8">
          <w:delText xml:space="preserve">meet </w:delText>
        </w:r>
        <w:r w:rsidRPr="001D7BFD" w:rsidDel="00DC78B8">
          <w:delText>the requirements</w:delText>
        </w:r>
      </w:del>
      <w:r w:rsidRPr="001D7BFD">
        <w:t xml:space="preserve">. </w:t>
      </w:r>
    </w:p>
    <w:p w14:paraId="45BD4B09" w14:textId="0344BB0E" w:rsidR="00521D07" w:rsidRDefault="00521D07">
      <w:pPr>
        <w:pStyle w:val="BodyText"/>
        <w:rPr>
          <w:ins w:id="964" w:author="Fukuda Takuya" w:date="2021-07-21T14:02:00Z"/>
          <w:lang w:eastAsia="ja-JP"/>
        </w:rPr>
      </w:pPr>
      <w:ins w:id="965" w:author="Fukuda Takuya" w:date="2021-07-21T14:02:00Z">
        <w:r w:rsidRPr="00521D07">
          <w:rPr>
            <w:lang w:eastAsia="ja-JP"/>
          </w:rPr>
          <w:t xml:space="preserve">The Final Acceptance Test provides certainty and confidence to your PV project by verifying the fulfilment of technical and safety standards. Without a FAT, there may be a loss of long-term sustainable protection of revenue. Warranty compliance for future warranty claims against manufacturers may also be </w:t>
        </w:r>
        <w:proofErr w:type="spellStart"/>
        <w:proofErr w:type="gramStart"/>
        <w:r w:rsidRPr="00521D07">
          <w:rPr>
            <w:lang w:eastAsia="ja-JP"/>
          </w:rPr>
          <w:t>affected.</w:t>
        </w:r>
      </w:ins>
      <w:ins w:id="966" w:author="Fukuda Takuya" w:date="2021-07-21T14:03:00Z">
        <w:r>
          <w:rPr>
            <w:lang w:eastAsia="ja-JP"/>
          </w:rPr>
          <w:t>k</w:t>
        </w:r>
      </w:ins>
      <w:proofErr w:type="spellEnd"/>
      <w:proofErr w:type="gramEnd"/>
    </w:p>
    <w:p w14:paraId="6E567F59" w14:textId="14DB8D02" w:rsidR="00DC78B8" w:rsidRPr="001D7BFD" w:rsidDel="00DC78B8" w:rsidRDefault="00DC78B8">
      <w:pPr>
        <w:pStyle w:val="BodyText"/>
        <w:rPr>
          <w:del w:id="967" w:author="Fukuda Takuya" w:date="2021-07-14T17:56:00Z"/>
          <w:lang w:eastAsia="ja-JP"/>
        </w:rPr>
      </w:pPr>
      <w:ins w:id="968" w:author="Fukuda Takuya" w:date="2021-07-14T17:52:00Z">
        <w:r>
          <w:rPr>
            <w:rFonts w:hint="eastAsia"/>
            <w:lang w:eastAsia="ja-JP"/>
          </w:rPr>
          <w:t>T</w:t>
        </w:r>
        <w:r>
          <w:rPr>
            <w:lang w:eastAsia="ja-JP"/>
          </w:rPr>
          <w:t xml:space="preserve">he Final Acceptance test should </w:t>
        </w:r>
      </w:ins>
      <w:ins w:id="969" w:author="Fukuda Takuya" w:date="2021-07-14T17:55:00Z">
        <w:r>
          <w:rPr>
            <w:lang w:eastAsia="ja-JP"/>
          </w:rPr>
          <w:t>be</w:t>
        </w:r>
      </w:ins>
      <w:ins w:id="970" w:author="Fukuda Takuya" w:date="2021-07-14T17:53:00Z">
        <w:r>
          <w:rPr>
            <w:lang w:eastAsia="ja-JP"/>
          </w:rPr>
          <w:t xml:space="preserve"> </w:t>
        </w:r>
      </w:ins>
      <w:ins w:id="971" w:author="Fukuda Takuya" w:date="2021-07-14T17:52:00Z">
        <w:r>
          <w:rPr>
            <w:lang w:eastAsia="ja-JP"/>
          </w:rPr>
          <w:t xml:space="preserve">performed </w:t>
        </w:r>
      </w:ins>
      <w:ins w:id="972" w:author="Fukuda Takuya" w:date="2021-07-14T17:54:00Z">
        <w:r>
          <w:rPr>
            <w:lang w:eastAsia="ja-JP"/>
          </w:rPr>
          <w:t>regardless of the comple</w:t>
        </w:r>
      </w:ins>
      <w:ins w:id="973" w:author="Fukuda Takuya" w:date="2021-07-14T17:55:00Z">
        <w:r>
          <w:rPr>
            <w:lang w:eastAsia="ja-JP"/>
          </w:rPr>
          <w:t>xity of the VTS System</w:t>
        </w:r>
      </w:ins>
      <w:ins w:id="974" w:author="Fukuda Takuya" w:date="2021-07-14T17:56:00Z">
        <w:r>
          <w:rPr>
            <w:lang w:eastAsia="ja-JP"/>
          </w:rPr>
          <w:t xml:space="preserve"> in order to</w:t>
        </w:r>
      </w:ins>
    </w:p>
    <w:p w14:paraId="11E81BC2" w14:textId="3BDE7FE5" w:rsidR="001D7BFD" w:rsidRPr="001D7BFD" w:rsidRDefault="001D7BFD">
      <w:pPr>
        <w:pStyle w:val="BodyText"/>
      </w:pPr>
      <w:del w:id="975" w:author="Fukuda Takuya" w:date="2021-07-14T17:26:00Z">
        <w:r w:rsidRPr="001D7BFD" w:rsidDel="00DC78B8">
          <w:delText>Reasons for a</w:delText>
        </w:r>
      </w:del>
      <w:del w:id="976" w:author="Fukuda Takuya" w:date="2021-07-14T17:56:00Z">
        <w:r w:rsidRPr="001D7BFD" w:rsidDel="00DC78B8">
          <w:delText xml:space="preserve"> Final Acceptance for the overall VTS System </w:delText>
        </w:r>
      </w:del>
      <w:del w:id="977" w:author="Fukuda Takuya" w:date="2021-07-14T17:27:00Z">
        <w:r w:rsidRPr="001D7BFD" w:rsidDel="00DC78B8">
          <w:delText>are</w:delText>
        </w:r>
      </w:del>
      <w:r w:rsidRPr="001D7BFD">
        <w:t>:</w:t>
      </w:r>
    </w:p>
    <w:p w14:paraId="107D9003" w14:textId="1EE6FC10" w:rsidR="001D7BFD" w:rsidRPr="001D7BFD" w:rsidRDefault="001D7BFD" w:rsidP="001D7BFD">
      <w:pPr>
        <w:pStyle w:val="Bullet1"/>
      </w:pPr>
      <w:del w:id="978" w:author="Fukuda Takuya" w:date="2021-07-14T17:28:00Z">
        <w:r w:rsidRPr="001D7BFD" w:rsidDel="00DC78B8">
          <w:delText>Opportunity to t</w:delText>
        </w:r>
      </w:del>
      <w:ins w:id="979" w:author="Fukuda Takuya" w:date="2021-07-14T17:28:00Z">
        <w:r w:rsidR="00DC78B8">
          <w:t>T</w:t>
        </w:r>
      </w:ins>
      <w:r w:rsidRPr="001D7BFD">
        <w:t xml:space="preserve">est the complete VTS </w:t>
      </w:r>
      <w:proofErr w:type="gramStart"/>
      <w:r w:rsidRPr="001D7BFD">
        <w:t>system</w:t>
      </w:r>
      <w:r w:rsidR="00771826">
        <w:t>;</w:t>
      </w:r>
      <w:proofErr w:type="gramEnd"/>
    </w:p>
    <w:p w14:paraId="3C0A6ED9" w14:textId="761E1F18" w:rsidR="001D7BFD" w:rsidRPr="001D7BFD" w:rsidRDefault="001D7BFD" w:rsidP="001D7BFD">
      <w:pPr>
        <w:pStyle w:val="Bullet1"/>
      </w:pPr>
      <w:r w:rsidRPr="001D7BFD">
        <w:t>Ensure</w:t>
      </w:r>
      <w:del w:id="980" w:author="Fukuda Takuya" w:date="2021-07-14T17:28:00Z">
        <w:r w:rsidRPr="001D7BFD" w:rsidDel="00DC78B8">
          <w:delText>s</w:delText>
        </w:r>
      </w:del>
      <w:r w:rsidRPr="001D7BFD">
        <w:t xml:space="preserve"> the interfaces are </w:t>
      </w:r>
      <w:ins w:id="981" w:author="Fukuda Takuya" w:date="2021-07-14T17:28:00Z">
        <w:r w:rsidR="00DC78B8">
          <w:t>functionin</w:t>
        </w:r>
      </w:ins>
      <w:ins w:id="982" w:author="Fukuda Takuya" w:date="2021-07-14T17:29:00Z">
        <w:r w:rsidR="00DC78B8">
          <w:t xml:space="preserve">g and </w:t>
        </w:r>
      </w:ins>
      <w:r w:rsidRPr="001D7BFD">
        <w:t xml:space="preserve">performing </w:t>
      </w:r>
      <w:proofErr w:type="gramStart"/>
      <w:r w:rsidRPr="001D7BFD">
        <w:t>correctly</w:t>
      </w:r>
      <w:r w:rsidR="00771826">
        <w:t>;</w:t>
      </w:r>
      <w:proofErr w:type="gramEnd"/>
    </w:p>
    <w:p w14:paraId="774B57AA" w14:textId="5C13C5FC" w:rsidR="001D7BFD" w:rsidRPr="001D7BFD" w:rsidRDefault="001D7BFD" w:rsidP="001D7BFD">
      <w:pPr>
        <w:pStyle w:val="Bullet1"/>
      </w:pPr>
      <w:r w:rsidRPr="001D7BFD">
        <w:t xml:space="preserve">Ensure the VTS system is </w:t>
      </w:r>
      <w:ins w:id="983" w:author="Fukuda Takuya" w:date="2021-07-14T17:29:00Z">
        <w:r w:rsidR="00DC78B8">
          <w:t xml:space="preserve">functioning and </w:t>
        </w:r>
      </w:ins>
      <w:r w:rsidRPr="001D7BFD">
        <w:t xml:space="preserve">performing as </w:t>
      </w:r>
      <w:proofErr w:type="gramStart"/>
      <w:r w:rsidRPr="001D7BFD">
        <w:t>intended</w:t>
      </w:r>
      <w:r w:rsidR="00771826">
        <w:t>;</w:t>
      </w:r>
      <w:proofErr w:type="gramEnd"/>
    </w:p>
    <w:p w14:paraId="206F16FC" w14:textId="2F6D6525" w:rsidR="001D7BFD" w:rsidRPr="001D7BFD" w:rsidRDefault="001D7BFD" w:rsidP="001D7BFD">
      <w:pPr>
        <w:pStyle w:val="Bullet1"/>
      </w:pPr>
      <w:r w:rsidRPr="001D7BFD">
        <w:t>Ensure the VTS system is reliable</w:t>
      </w:r>
      <w:r w:rsidR="00771826">
        <w:t>; and</w:t>
      </w:r>
    </w:p>
    <w:p w14:paraId="60D18FB2" w14:textId="7793E184" w:rsidR="001D7BFD" w:rsidRPr="001D7BFD" w:rsidRDefault="001D7BFD" w:rsidP="001D7BFD">
      <w:pPr>
        <w:pStyle w:val="Bullet1"/>
      </w:pPr>
      <w:r w:rsidRPr="001D7BFD">
        <w:t>Observe the VTS system across different Meteorological and Hydrographical conditions</w:t>
      </w:r>
      <w:r w:rsidR="00771826">
        <w:t>.</w:t>
      </w:r>
    </w:p>
    <w:p w14:paraId="62828ACF" w14:textId="2D13FF56" w:rsidR="001D7BFD" w:rsidDel="00EB4244" w:rsidRDefault="001D7BFD" w:rsidP="001D7BFD">
      <w:pPr>
        <w:pStyle w:val="BodyText"/>
        <w:rPr>
          <w:del w:id="984" w:author="Fukuda Takuya" w:date="2021-07-21T11:26:00Z"/>
        </w:rPr>
      </w:pPr>
      <w:r w:rsidRPr="001D7BFD">
        <w:t xml:space="preserve">The Final Acceptance for the overall VTS System is a </w:t>
      </w:r>
      <w:ins w:id="985" w:author="Fukuda Takuya" w:date="2021-07-14T17:37:00Z">
        <w:r w:rsidR="00DC78B8">
          <w:t xml:space="preserve">unique </w:t>
        </w:r>
      </w:ins>
      <w:del w:id="986" w:author="Fukuda Takuya" w:date="2021-07-14T17:37:00Z">
        <w:r w:rsidRPr="001D7BFD" w:rsidDel="00DC78B8">
          <w:delText xml:space="preserve">separate </w:delText>
        </w:r>
      </w:del>
      <w:r w:rsidRPr="001D7BFD">
        <w:t>process</w:t>
      </w:r>
      <w:ins w:id="987" w:author="Fukuda Takuya" w:date="2021-07-14T17:37:00Z">
        <w:r w:rsidR="00DC78B8">
          <w:t xml:space="preserve"> to the other acceptance tests</w:t>
        </w:r>
      </w:ins>
      <w:r w:rsidRPr="001D7BFD">
        <w:t xml:space="preserve">. It may follow </w:t>
      </w:r>
      <w:ins w:id="988" w:author="Fukuda Takuya" w:date="2021-07-14T17:56:00Z">
        <w:r w:rsidR="00DC78B8">
          <w:t xml:space="preserve">the confirmation of all </w:t>
        </w:r>
      </w:ins>
      <w:r w:rsidRPr="001D7BFD">
        <w:t xml:space="preserve">acceptance documentation(s) </w:t>
      </w:r>
      <w:del w:id="989" w:author="Fukuda Takuya" w:date="2021-07-14T17:57:00Z">
        <w:r w:rsidRPr="001D7BFD" w:rsidDel="00DC78B8">
          <w:delText xml:space="preserve">to those listed in Section </w:delText>
        </w:r>
      </w:del>
      <w:del w:id="990" w:author="Fukuda Takuya" w:date="2021-07-14T17:34:00Z">
        <w:r w:rsidRPr="001D7BFD" w:rsidDel="00DC78B8">
          <w:fldChar w:fldCharType="begin"/>
        </w:r>
        <w:r w:rsidRPr="001D7BFD" w:rsidDel="00DC78B8">
          <w:delInstrText xml:space="preserve"> REF _Ref26444034 \r \h  \* MERGEFORMAT </w:delInstrText>
        </w:r>
        <w:r w:rsidRPr="001D7BFD" w:rsidDel="00DC78B8">
          <w:fldChar w:fldCharType="separate"/>
        </w:r>
        <w:r w:rsidRPr="001D7BFD" w:rsidDel="00DC78B8">
          <w:delText>2.3</w:delText>
        </w:r>
        <w:r w:rsidRPr="001D7BFD" w:rsidDel="00DC78B8">
          <w:fldChar w:fldCharType="end"/>
        </w:r>
      </w:del>
      <w:del w:id="991" w:author="Fukuda Takuya" w:date="2021-07-14T17:57:00Z">
        <w:r w:rsidRPr="001D7BFD" w:rsidDel="00DC78B8">
          <w:delText xml:space="preserve"> of</w:delText>
        </w:r>
      </w:del>
      <w:ins w:id="992" w:author="Fukuda Takuya" w:date="2021-07-14T17:57:00Z">
        <w:r w:rsidR="00DC78B8">
          <w:t>for</w:t>
        </w:r>
      </w:ins>
      <w:r w:rsidRPr="001D7BFD">
        <w:t xml:space="preserve"> the </w:t>
      </w:r>
      <w:ins w:id="993" w:author="Fukuda Takuya" w:date="2021-08-03T13:27:00Z">
        <w:r w:rsidR="005D4C3D" w:rsidRPr="005D4C3D">
          <w:t>VTS Equipment</w:t>
        </w:r>
      </w:ins>
      <w:del w:id="994" w:author="Fukuda Takuya" w:date="2021-08-03T13:27:00Z">
        <w:r w:rsidRPr="001D7BFD" w:rsidDel="005D4C3D">
          <w:delText>functional parts of the VTS System</w:delText>
        </w:r>
      </w:del>
      <w:r w:rsidRPr="001D7BFD">
        <w:t xml:space="preserve">. </w:t>
      </w:r>
      <w:del w:id="995" w:author="Fukuda Takuya" w:date="2021-07-16T23:45:00Z">
        <w:r w:rsidRPr="001D7BFD" w:rsidDel="00915940">
          <w:delText>The process</w:delText>
        </w:r>
        <w:r w:rsidR="00771826" w:rsidDel="00915940">
          <w:delText>,</w:delText>
        </w:r>
        <w:r w:rsidRPr="001D7BFD" w:rsidDel="00915940">
          <w:delText xml:space="preserve"> acceptance criteria</w:delText>
        </w:r>
        <w:r w:rsidR="00771826" w:rsidDel="00915940">
          <w:delText xml:space="preserve"> and time</w:delText>
        </w:r>
      </w:del>
      <w:del w:id="996" w:author="Fukuda Takuya" w:date="2021-07-14T17:35:00Z">
        <w:r w:rsidR="00771826" w:rsidDel="00DC78B8">
          <w:delText xml:space="preserve"> </w:delText>
        </w:r>
      </w:del>
      <w:del w:id="997" w:author="Fukuda Takuya" w:date="2021-07-16T23:45:00Z">
        <w:r w:rsidR="00771826" w:rsidDel="00915940">
          <w:delText xml:space="preserve">period of </w:delText>
        </w:r>
      </w:del>
      <w:del w:id="998" w:author="Fukuda Takuya" w:date="2021-07-14T17:58:00Z">
        <w:r w:rsidR="00771826" w:rsidDel="00DC78B8">
          <w:delText>those</w:delText>
        </w:r>
        <w:r w:rsidRPr="001D7BFD" w:rsidDel="00DC78B8">
          <w:delText xml:space="preserve"> </w:delText>
        </w:r>
      </w:del>
      <w:del w:id="999" w:author="Fukuda Takuya" w:date="2021-07-16T23:45:00Z">
        <w:r w:rsidRPr="001D7BFD" w:rsidDel="00915940">
          <w:delText xml:space="preserve">should be agreed </w:delText>
        </w:r>
        <w:r w:rsidR="00771826" w:rsidDel="00915940">
          <w:delText xml:space="preserve">before conducting </w:delText>
        </w:r>
      </w:del>
      <w:del w:id="1000" w:author="Fukuda Takuya" w:date="2021-07-14T17:58:00Z">
        <w:r w:rsidR="00771826" w:rsidDel="00DC78B8">
          <w:delText>Final Acceptance</w:delText>
        </w:r>
      </w:del>
      <w:del w:id="1001" w:author="Fukuda Takuya" w:date="2021-07-16T23:45:00Z">
        <w:r w:rsidR="00771826" w:rsidDel="00915940">
          <w:delText>.</w:delText>
        </w:r>
      </w:del>
      <w:ins w:id="1002" w:author="Fukuda Takuya" w:date="2021-07-21T11:26:00Z">
        <w:r w:rsidR="00EB4244">
          <w:t xml:space="preserve"> </w:t>
        </w:r>
      </w:ins>
    </w:p>
    <w:p w14:paraId="05AB9FD5" w14:textId="0639B423" w:rsidR="009A6513" w:rsidRPr="001D7BFD" w:rsidRDefault="009A6513" w:rsidP="009A6513">
      <w:pPr>
        <w:pStyle w:val="BodyText"/>
      </w:pPr>
      <w:r w:rsidRPr="001D7BFD">
        <w:t xml:space="preserve">The </w:t>
      </w:r>
      <w:r w:rsidR="00771826">
        <w:t xml:space="preserve">activities </w:t>
      </w:r>
      <w:r>
        <w:t xml:space="preserve">of the </w:t>
      </w:r>
      <w:r w:rsidR="00771826">
        <w:t>Final</w:t>
      </w:r>
      <w:r>
        <w:t xml:space="preserve"> Acceptance</w:t>
      </w:r>
      <w:r w:rsidRPr="001D7BFD">
        <w:t xml:space="preserve"> test </w:t>
      </w:r>
      <w:ins w:id="1003" w:author="Fukuda Takuya" w:date="2021-07-14T17:58:00Z">
        <w:r w:rsidR="00DC78B8">
          <w:t xml:space="preserve">can </w:t>
        </w:r>
      </w:ins>
      <w:r>
        <w:t>include</w:t>
      </w:r>
      <w:del w:id="1004" w:author="Fukuda Takuya" w:date="2021-07-14T17:58:00Z">
        <w:r w:rsidDel="00DC78B8">
          <w:delText>s</w:delText>
        </w:r>
      </w:del>
      <w:r w:rsidRPr="001D7BFD">
        <w:t>:</w:t>
      </w:r>
    </w:p>
    <w:p w14:paraId="241F61DB" w14:textId="77777777" w:rsidR="009A6513" w:rsidRPr="001D7BFD" w:rsidRDefault="009A6513" w:rsidP="009A6513">
      <w:pPr>
        <w:pStyle w:val="Bullet1"/>
      </w:pPr>
      <w:r w:rsidRPr="001D7BFD">
        <w:t xml:space="preserve">back-up </w:t>
      </w:r>
      <w:proofErr w:type="gramStart"/>
      <w:r w:rsidRPr="001D7BFD">
        <w:t>facilities;</w:t>
      </w:r>
      <w:proofErr w:type="gramEnd"/>
    </w:p>
    <w:p w14:paraId="24056D99" w14:textId="0BAE3744" w:rsidR="00771826" w:rsidRDefault="00771826" w:rsidP="00771826">
      <w:pPr>
        <w:pStyle w:val="Bullet1"/>
      </w:pPr>
      <w:r>
        <w:t xml:space="preserve">Performance </w:t>
      </w:r>
      <w:proofErr w:type="gramStart"/>
      <w:r>
        <w:t>test</w:t>
      </w:r>
      <w:ins w:id="1005" w:author="Fukuda Takuya" w:date="2021-07-14T17:59:00Z">
        <w:r w:rsidR="00DC78B8">
          <w:t>;</w:t>
        </w:r>
      </w:ins>
      <w:proofErr w:type="gramEnd"/>
    </w:p>
    <w:p w14:paraId="0E2E5D9C" w14:textId="474EA677" w:rsidR="00771826" w:rsidRPr="001D7BFD" w:rsidDel="00966081" w:rsidRDefault="00771826" w:rsidP="006431ED">
      <w:pPr>
        <w:pStyle w:val="Bullet2"/>
        <w:rPr>
          <w:moveFrom w:id="1006" w:author="Fukuda Takuya" w:date="2021-07-16T23:20:00Z"/>
        </w:rPr>
      </w:pPr>
      <w:moveFromRangeStart w:id="1007" w:author="Fukuda Takuya" w:date="2021-07-16T23:20:00Z" w:name="move77370035"/>
      <w:moveFrom w:id="1008" w:author="Fukuda Takuya" w:date="2021-07-16T23:20:00Z">
        <w:r w:rsidDel="00966081">
          <w:t>T</w:t>
        </w:r>
        <w:r w:rsidRPr="001D7BFD" w:rsidDel="00966081">
          <w:t xml:space="preserve">raining for </w:t>
        </w:r>
        <w:r w:rsidDel="00966081">
          <w:t xml:space="preserve">VTS </w:t>
        </w:r>
        <w:r w:rsidR="008661E7" w:rsidDel="00966081">
          <w:t xml:space="preserve">Personnel </w:t>
        </w:r>
        <w:r w:rsidDel="00966081">
          <w:t>or other stakeholders</w:t>
        </w:r>
        <w:r w:rsidRPr="001D7BFD" w:rsidDel="00966081">
          <w:t>;</w:t>
        </w:r>
      </w:moveFrom>
    </w:p>
    <w:moveFromRangeEnd w:id="1007"/>
    <w:p w14:paraId="62F9E03B" w14:textId="14E3A999" w:rsidR="009A6513" w:rsidRPr="001D7BFD" w:rsidRDefault="00771826" w:rsidP="006431ED">
      <w:pPr>
        <w:pStyle w:val="Bullet2"/>
      </w:pPr>
      <w:r>
        <w:t xml:space="preserve">Evaluation of the VTS System to work with </w:t>
      </w:r>
      <w:r w:rsidR="009A6513">
        <w:t>operational procedures (</w:t>
      </w:r>
      <w:proofErr w:type="gramStart"/>
      <w:r w:rsidR="009A6513">
        <w:t>e.g.</w:t>
      </w:r>
      <w:proofErr w:type="gramEnd"/>
      <w:r w:rsidR="009A6513">
        <w:t xml:space="preserve"> </w:t>
      </w:r>
      <w:r w:rsidR="009A6513" w:rsidRPr="001D7BFD">
        <w:t>disaster recovery procedures</w:t>
      </w:r>
      <w:r w:rsidR="009A6513">
        <w:t xml:space="preserve">, </w:t>
      </w:r>
      <w:r w:rsidR="009A6513" w:rsidRPr="001D7BFD">
        <w:t>maintenance procedures</w:t>
      </w:r>
      <w:r w:rsidR="009A6513">
        <w:t xml:space="preserve">, </w:t>
      </w:r>
      <w:r w:rsidR="009A6513" w:rsidRPr="001D7BFD">
        <w:t>security procedures</w:t>
      </w:r>
      <w:r w:rsidR="009A6513">
        <w:t>)</w:t>
      </w:r>
      <w:r w:rsidR="009A6513" w:rsidRPr="001D7BFD">
        <w:t>;</w:t>
      </w:r>
      <w:ins w:id="1009" w:author="Fukuda Takuya" w:date="2021-07-14T18:00:00Z">
        <w:r w:rsidR="00DC78B8">
          <w:t xml:space="preserve"> and</w:t>
        </w:r>
      </w:ins>
    </w:p>
    <w:p w14:paraId="7ABE3CE0" w14:textId="77777777" w:rsidR="009A6513" w:rsidRPr="007B3185" w:rsidRDefault="009A6513" w:rsidP="006431ED">
      <w:pPr>
        <w:pStyle w:val="Bullet2"/>
        <w:rPr>
          <w:lang w:val="en-US"/>
          <w:rPrChange w:id="1010" w:author="Fukuda Takuya" w:date="2021-07-01T13:22:00Z">
            <w:rPr>
              <w:lang w:val="nl-NL"/>
            </w:rPr>
          </w:rPrChange>
        </w:rPr>
      </w:pPr>
      <w:r w:rsidRPr="00BA71EA">
        <w:rPr>
          <w:lang w:val="en-US"/>
        </w:rPr>
        <w:t xml:space="preserve">Component and network fail-over (Within the same data </w:t>
      </w:r>
      <w:proofErr w:type="spellStart"/>
      <w:r w:rsidRPr="00BA71EA">
        <w:rPr>
          <w:lang w:val="en-US"/>
        </w:rPr>
        <w:t>centre</w:t>
      </w:r>
      <w:proofErr w:type="spellEnd"/>
      <w:proofErr w:type="gramStart"/>
      <w:r w:rsidRPr="00BA71EA">
        <w:rPr>
          <w:lang w:val="en-US"/>
        </w:rPr>
        <w:t>);</w:t>
      </w:r>
      <w:proofErr w:type="gramEnd"/>
    </w:p>
    <w:p w14:paraId="6F324F7D" w14:textId="1DB91F77" w:rsidR="009A6513" w:rsidRPr="001D7BFD" w:rsidRDefault="009A6513" w:rsidP="009A6513">
      <w:pPr>
        <w:pStyle w:val="Bullet1"/>
        <w:rPr>
          <w:lang w:val="en-US"/>
        </w:rPr>
      </w:pPr>
      <w:r w:rsidRPr="001D7BFD">
        <w:rPr>
          <w:lang w:val="en-US"/>
        </w:rPr>
        <w:t xml:space="preserve">Functional </w:t>
      </w:r>
      <w:r w:rsidR="00771826">
        <w:rPr>
          <w:lang w:val="en-US"/>
        </w:rPr>
        <w:t>test</w:t>
      </w:r>
      <w:r w:rsidRPr="001D7BFD">
        <w:rPr>
          <w:lang w:val="en-US"/>
        </w:rPr>
        <w:t>;</w:t>
      </w:r>
      <w:ins w:id="1011" w:author="Fukuda Takuya" w:date="2021-07-21T11:26:00Z">
        <w:r w:rsidR="00EB4244">
          <w:rPr>
            <w:lang w:val="en-US"/>
          </w:rPr>
          <w:t xml:space="preserve"> </w:t>
        </w:r>
      </w:ins>
      <w:ins w:id="1012" w:author="Fukuda Takuya" w:date="2021-07-21T11:27:00Z">
        <w:r w:rsidR="00EB4244">
          <w:rPr>
            <w:lang w:val="en-US"/>
          </w:rPr>
          <w:t>to evaluate:</w:t>
        </w:r>
      </w:ins>
    </w:p>
    <w:p w14:paraId="782060D3" w14:textId="77777777" w:rsidR="009A6513" w:rsidRPr="001D7BFD" w:rsidRDefault="009A6513" w:rsidP="009A6513">
      <w:pPr>
        <w:pStyle w:val="Bullet2"/>
        <w:rPr>
          <w:lang w:val="nl-NL"/>
        </w:rPr>
      </w:pPr>
      <w:r w:rsidRPr="001D7BFD">
        <w:rPr>
          <w:lang w:val="nl-NL"/>
        </w:rPr>
        <w:t>Accessibility;</w:t>
      </w:r>
    </w:p>
    <w:p w14:paraId="0D2F6695" w14:textId="77777777" w:rsidR="009A6513" w:rsidRPr="001D7BFD" w:rsidRDefault="009A6513" w:rsidP="009A6513">
      <w:pPr>
        <w:pStyle w:val="Bullet2"/>
        <w:rPr>
          <w:lang w:val="nl-NL"/>
        </w:rPr>
      </w:pPr>
      <w:r w:rsidRPr="001D7BFD">
        <w:rPr>
          <w:lang w:val="nl-NL"/>
        </w:rPr>
        <w:t>Stability;</w:t>
      </w:r>
    </w:p>
    <w:p w14:paraId="6E7F1334" w14:textId="77777777" w:rsidR="009A6513" w:rsidRPr="001D7BFD" w:rsidRDefault="009A6513" w:rsidP="009A6513">
      <w:pPr>
        <w:pStyle w:val="Bullet2"/>
        <w:rPr>
          <w:lang w:val="nl-NL"/>
        </w:rPr>
      </w:pPr>
      <w:r w:rsidRPr="001D7BFD">
        <w:rPr>
          <w:lang w:val="nl-NL"/>
        </w:rPr>
        <w:t>Usability;</w:t>
      </w:r>
    </w:p>
    <w:p w14:paraId="1C10B11F" w14:textId="77777777" w:rsidR="009A6513" w:rsidRPr="001D7BFD" w:rsidRDefault="009A6513" w:rsidP="009A6513">
      <w:pPr>
        <w:pStyle w:val="Bullet2"/>
        <w:rPr>
          <w:lang w:val="nl-NL"/>
        </w:rPr>
      </w:pPr>
      <w:r w:rsidRPr="001D7BFD">
        <w:rPr>
          <w:lang w:val="nl-NL"/>
        </w:rPr>
        <w:t>(IT) Service Management (Supportability);</w:t>
      </w:r>
    </w:p>
    <w:p w14:paraId="4767B639" w14:textId="77777777" w:rsidR="009A6513" w:rsidRPr="001D7BFD" w:rsidRDefault="009A6513" w:rsidP="009A6513">
      <w:pPr>
        <w:pStyle w:val="Bullet2"/>
        <w:rPr>
          <w:lang w:val="en-US"/>
        </w:rPr>
      </w:pPr>
      <w:r w:rsidRPr="001D7BFD">
        <w:rPr>
          <w:lang w:val="en-US"/>
        </w:rPr>
        <w:t>Monitoring and Alerts (to ensure proper alerts are configured in the system if something goes wrong</w:t>
      </w:r>
      <w:proofErr w:type="gramStart"/>
      <w:r w:rsidRPr="001D7BFD">
        <w:rPr>
          <w:lang w:val="en-US"/>
        </w:rPr>
        <w:t>);</w:t>
      </w:r>
      <w:proofErr w:type="gramEnd"/>
    </w:p>
    <w:p w14:paraId="010B0CFB" w14:textId="548B0A6F" w:rsidR="009A6513" w:rsidRPr="007B3185" w:rsidRDefault="009A6513" w:rsidP="00CF5F46">
      <w:pPr>
        <w:pStyle w:val="Bullet2"/>
        <w:rPr>
          <w:lang w:val="en-US"/>
          <w:rPrChange w:id="1013" w:author="Fukuda Takuya" w:date="2021-07-01T13:22:00Z">
            <w:rPr>
              <w:lang w:val="nl-NL"/>
            </w:rPr>
          </w:rPrChange>
        </w:rPr>
      </w:pPr>
      <w:r w:rsidRPr="003C3E3A">
        <w:rPr>
          <w:lang w:val="en-US"/>
        </w:rPr>
        <w:t xml:space="preserve">Recovery (across data </w:t>
      </w:r>
      <w:proofErr w:type="spellStart"/>
      <w:r w:rsidRPr="003C3E3A">
        <w:rPr>
          <w:lang w:val="en-US"/>
        </w:rPr>
        <w:t>centres</w:t>
      </w:r>
      <w:proofErr w:type="spellEnd"/>
      <w:r w:rsidRPr="003C3E3A">
        <w:rPr>
          <w:lang w:val="en-US"/>
        </w:rPr>
        <w:t>)</w:t>
      </w:r>
      <w:r w:rsidR="003C3E3A" w:rsidRPr="003C3E3A">
        <w:rPr>
          <w:lang w:val="en-US"/>
        </w:rPr>
        <w:t xml:space="preserve"> (</w:t>
      </w:r>
      <w:proofErr w:type="gramStart"/>
      <w:r w:rsidR="003C3E3A" w:rsidRPr="003C3E3A">
        <w:rPr>
          <w:lang w:val="en-US"/>
        </w:rPr>
        <w:t>e.g.</w:t>
      </w:r>
      <w:proofErr w:type="gramEnd"/>
      <w:r w:rsidR="003C3E3A" w:rsidRPr="003C3E3A">
        <w:rPr>
          <w:lang w:val="en-US"/>
        </w:rPr>
        <w:t xml:space="preserve"> a</w:t>
      </w:r>
      <w:r w:rsidRPr="007B3185">
        <w:rPr>
          <w:lang w:val="en-US"/>
          <w:rPrChange w:id="1014" w:author="Fukuda Takuya" w:date="2021-07-01T13:22:00Z">
            <w:rPr>
              <w:lang w:val="nl-NL"/>
            </w:rPr>
          </w:rPrChange>
        </w:rPr>
        <w:t>pplication/system recovery</w:t>
      </w:r>
      <w:r w:rsidR="003C3E3A" w:rsidRPr="007B3185">
        <w:rPr>
          <w:lang w:val="en-US"/>
          <w:rPrChange w:id="1015" w:author="Fukuda Takuya" w:date="2021-07-01T13:22:00Z">
            <w:rPr>
              <w:lang w:val="nl-NL"/>
            </w:rPr>
          </w:rPrChange>
        </w:rPr>
        <w:t xml:space="preserve"> and </w:t>
      </w:r>
      <w:r w:rsidRPr="007B3185">
        <w:rPr>
          <w:lang w:val="en-US"/>
          <w:rPrChange w:id="1016" w:author="Fukuda Takuya" w:date="2021-07-01T13:22:00Z">
            <w:rPr>
              <w:lang w:val="nl-NL"/>
            </w:rPr>
          </w:rPrChange>
        </w:rPr>
        <w:t>Data recovery</w:t>
      </w:r>
      <w:r w:rsidR="003C3E3A" w:rsidRPr="007B3185">
        <w:rPr>
          <w:lang w:val="en-US"/>
          <w:rPrChange w:id="1017" w:author="Fukuda Takuya" w:date="2021-07-01T13:22:00Z">
            <w:rPr>
              <w:lang w:val="nl-NL"/>
            </w:rPr>
          </w:rPrChange>
        </w:rPr>
        <w:t>)</w:t>
      </w:r>
      <w:r w:rsidRPr="007B3185">
        <w:rPr>
          <w:lang w:val="en-US"/>
          <w:rPrChange w:id="1018" w:author="Fukuda Takuya" w:date="2021-07-01T13:22:00Z">
            <w:rPr>
              <w:lang w:val="nl-NL"/>
            </w:rPr>
          </w:rPrChange>
        </w:rPr>
        <w:t>;</w:t>
      </w:r>
    </w:p>
    <w:p w14:paraId="1FFD9E0D" w14:textId="77777777" w:rsidR="009A6513" w:rsidRPr="001D7BFD" w:rsidRDefault="009A6513" w:rsidP="006431ED">
      <w:pPr>
        <w:pStyle w:val="Bullet2"/>
        <w:rPr>
          <w:lang w:val="en-US"/>
        </w:rPr>
      </w:pPr>
      <w:proofErr w:type="gramStart"/>
      <w:r w:rsidRPr="001D7BFD">
        <w:rPr>
          <w:lang w:val="en-US"/>
        </w:rPr>
        <w:t>Reliability;</w:t>
      </w:r>
      <w:proofErr w:type="gramEnd"/>
    </w:p>
    <w:p w14:paraId="5FA51A49" w14:textId="77777777" w:rsidR="009A6513" w:rsidRPr="001D7BFD" w:rsidRDefault="009A6513" w:rsidP="006431ED">
      <w:pPr>
        <w:pStyle w:val="Bullet3"/>
        <w:rPr>
          <w:lang w:val="en-US"/>
        </w:rPr>
      </w:pPr>
      <w:r w:rsidRPr="001D7BFD">
        <w:rPr>
          <w:lang w:val="en-US"/>
        </w:rPr>
        <w:lastRenderedPageBreak/>
        <w:t>Back-up and Restoration (Recovery</w:t>
      </w:r>
      <w:proofErr w:type="gramStart"/>
      <w:r w:rsidRPr="001D7BFD">
        <w:rPr>
          <w:lang w:val="en-US"/>
        </w:rPr>
        <w:t>);</w:t>
      </w:r>
      <w:proofErr w:type="gramEnd"/>
    </w:p>
    <w:p w14:paraId="5BEE4563" w14:textId="77777777" w:rsidR="009A6513" w:rsidRPr="001D7BFD" w:rsidRDefault="009A6513" w:rsidP="006431ED">
      <w:pPr>
        <w:pStyle w:val="Bullet3"/>
        <w:rPr>
          <w:lang w:val="nl-NL"/>
        </w:rPr>
      </w:pPr>
      <w:r w:rsidRPr="001D7BFD">
        <w:rPr>
          <w:lang w:val="nl-NL"/>
        </w:rPr>
        <w:t>Disaster Recovery;</w:t>
      </w:r>
    </w:p>
    <w:p w14:paraId="5EE8C779" w14:textId="77777777" w:rsidR="009A6513" w:rsidRPr="001D7BFD" w:rsidRDefault="009A6513" w:rsidP="006431ED">
      <w:pPr>
        <w:pStyle w:val="Bullet3"/>
        <w:rPr>
          <w:lang w:val="nl-NL"/>
        </w:rPr>
      </w:pPr>
      <w:r w:rsidRPr="001D7BFD">
        <w:rPr>
          <w:lang w:val="nl-NL"/>
        </w:rPr>
        <w:t>Maintainability;</w:t>
      </w:r>
    </w:p>
    <w:p w14:paraId="23394500" w14:textId="77777777" w:rsidR="009A6513" w:rsidRPr="001D7BFD" w:rsidRDefault="009A6513" w:rsidP="006431ED">
      <w:pPr>
        <w:pStyle w:val="Bullet3"/>
        <w:rPr>
          <w:lang w:val="nl-NL"/>
        </w:rPr>
      </w:pPr>
      <w:r w:rsidRPr="001D7BFD">
        <w:rPr>
          <w:lang w:val="nl-NL"/>
        </w:rPr>
        <w:t>Performance, Stress and Volume;</w:t>
      </w:r>
    </w:p>
    <w:p w14:paraId="6718D4E2" w14:textId="77777777" w:rsidR="009A6513" w:rsidRPr="001D7BFD" w:rsidRDefault="009A6513" w:rsidP="006431ED">
      <w:pPr>
        <w:pStyle w:val="Bullet3"/>
        <w:rPr>
          <w:lang w:val="en-US"/>
        </w:rPr>
      </w:pPr>
      <w:r w:rsidRPr="001D7BFD">
        <w:rPr>
          <w:lang w:val="en-US"/>
        </w:rPr>
        <w:t>Procedures (Operability) and Supporting Documentation (Supportability);</w:t>
      </w:r>
      <w:del w:id="1019" w:author="Fukuda Takuya" w:date="2021-07-21T11:27:00Z">
        <w:r w:rsidRPr="001D7BFD" w:rsidDel="00EB4244">
          <w:rPr>
            <w:lang w:val="en-US"/>
          </w:rPr>
          <w:delText xml:space="preserve"> and</w:delText>
        </w:r>
      </w:del>
    </w:p>
    <w:p w14:paraId="2F54F74D" w14:textId="62CE0A92" w:rsidR="00966081" w:rsidRPr="001D7BFD" w:rsidRDefault="00966081">
      <w:pPr>
        <w:pStyle w:val="Bullet1"/>
        <w:rPr>
          <w:moveTo w:id="1020" w:author="Fukuda Takuya" w:date="2021-07-16T23:20:00Z"/>
        </w:rPr>
        <w:pPrChange w:id="1021" w:author="Fukuda Takuya" w:date="2021-07-16T23:20:00Z">
          <w:pPr>
            <w:pStyle w:val="Bullet3"/>
          </w:pPr>
        </w:pPrChange>
      </w:pPr>
      <w:moveToRangeStart w:id="1022" w:author="Fukuda Takuya" w:date="2021-07-16T23:20:00Z" w:name="move77370035"/>
      <w:moveTo w:id="1023" w:author="Fukuda Takuya" w:date="2021-07-16T23:20:00Z">
        <w:r>
          <w:t>T</w:t>
        </w:r>
        <w:r w:rsidRPr="001D7BFD">
          <w:t xml:space="preserve">raining for </w:t>
        </w:r>
        <w:r>
          <w:t>VTS Personnel or other stakeholders</w:t>
        </w:r>
        <w:r w:rsidRPr="001D7BFD">
          <w:t>;</w:t>
        </w:r>
      </w:moveTo>
      <w:ins w:id="1024" w:author="Fukuda Takuya" w:date="2021-07-21T11:27:00Z">
        <w:r w:rsidR="00EB4244">
          <w:t xml:space="preserve"> and</w:t>
        </w:r>
      </w:ins>
    </w:p>
    <w:moveToRangeEnd w:id="1022"/>
    <w:p w14:paraId="6028D24F" w14:textId="3EABD1AC" w:rsidR="009A6513" w:rsidRDefault="009A6513" w:rsidP="006431ED">
      <w:pPr>
        <w:pStyle w:val="Bullet1"/>
      </w:pPr>
      <w:r w:rsidRPr="001D7BFD">
        <w:rPr>
          <w:lang w:val="nl-NL"/>
        </w:rPr>
        <w:t>Security and Penetration.</w:t>
      </w:r>
    </w:p>
    <w:p w14:paraId="6FCD2E2A" w14:textId="15D197AB" w:rsidR="001D7BFD" w:rsidRPr="001D7BFD" w:rsidRDefault="001D7BFD" w:rsidP="001D7BFD">
      <w:pPr>
        <w:pStyle w:val="Heading2"/>
      </w:pPr>
      <w:bookmarkStart w:id="1025" w:name="_Toc66289167"/>
      <w:r w:rsidRPr="001D7BFD">
        <w:t>Test Readiness</w:t>
      </w:r>
      <w:bookmarkEnd w:id="1025"/>
    </w:p>
    <w:p w14:paraId="2D70F0AD" w14:textId="77777777" w:rsidR="001D7BFD" w:rsidRDefault="001D7BFD" w:rsidP="001D7BFD">
      <w:pPr>
        <w:pStyle w:val="Heading2separationline"/>
      </w:pPr>
    </w:p>
    <w:p w14:paraId="5CD5C1F5" w14:textId="1485DCD2" w:rsidR="001D7BFD" w:rsidRPr="001D7BFD" w:rsidDel="00CF1CCE" w:rsidRDefault="001D7BFD" w:rsidP="001D7BFD">
      <w:pPr>
        <w:pStyle w:val="BodyText"/>
        <w:rPr>
          <w:del w:id="1026" w:author="Fukuda Takuya" w:date="2021-07-21T12:03:00Z"/>
        </w:rPr>
      </w:pPr>
      <w:del w:id="1027" w:author="Fukuda Takuya" w:date="2021-07-21T12:11:00Z">
        <w:r w:rsidRPr="001D7BFD" w:rsidDel="002F7B6F">
          <w:delText xml:space="preserve"> </w:delText>
        </w:r>
      </w:del>
      <w:r w:rsidRPr="001D7BFD">
        <w:t>The VTS System may have been through its own</w:t>
      </w:r>
      <w:ins w:id="1028" w:author="Fukuda Takuya" w:date="2021-07-21T12:03:00Z">
        <w:r w:rsidR="00CF1CCE">
          <w:t xml:space="preserve"> </w:t>
        </w:r>
      </w:ins>
      <w:del w:id="1029" w:author="Fukuda Takuya" w:date="2021-07-21T12:02:00Z">
        <w:r w:rsidRPr="001D7BFD" w:rsidDel="00CF1CCE">
          <w:delText>:</w:delText>
        </w:r>
      </w:del>
    </w:p>
    <w:p w14:paraId="0F7EBE41" w14:textId="76F54A13" w:rsidR="001D7BFD" w:rsidRPr="001D7BFD" w:rsidDel="00CF1CCE" w:rsidRDefault="001D7BFD">
      <w:pPr>
        <w:pStyle w:val="BodyText"/>
        <w:rPr>
          <w:del w:id="1030" w:author="Fukuda Takuya" w:date="2021-07-21T12:03:00Z"/>
        </w:rPr>
        <w:pPrChange w:id="1031" w:author="Fukuda Takuya" w:date="2021-07-21T12:03:00Z">
          <w:pPr>
            <w:pStyle w:val="Bullet1"/>
          </w:pPr>
        </w:pPrChange>
      </w:pPr>
      <w:r w:rsidRPr="001D7BFD">
        <w:t>Design Review acceptance</w:t>
      </w:r>
      <w:ins w:id="1032" w:author="Fukuda Takuya" w:date="2021-07-21T12:03:00Z">
        <w:r w:rsidR="00CF1CCE">
          <w:t xml:space="preserve">, </w:t>
        </w:r>
      </w:ins>
      <w:del w:id="1033" w:author="Fukuda Takuya" w:date="2021-07-21T12:03:00Z">
        <w:r w:rsidR="00C92FD8" w:rsidDel="00CF1CCE">
          <w:delText>;</w:delText>
        </w:r>
      </w:del>
    </w:p>
    <w:p w14:paraId="0C558CD2" w14:textId="5B2E2B40" w:rsidR="001D7BFD" w:rsidRPr="001D7BFD" w:rsidDel="00CF1CCE" w:rsidRDefault="001D7BFD">
      <w:pPr>
        <w:pStyle w:val="BodyText"/>
        <w:rPr>
          <w:del w:id="1034" w:author="Fukuda Takuya" w:date="2021-07-21T12:03:00Z"/>
        </w:rPr>
        <w:pPrChange w:id="1035" w:author="Fukuda Takuya" w:date="2021-07-21T12:03:00Z">
          <w:pPr>
            <w:pStyle w:val="Bullet1"/>
          </w:pPr>
        </w:pPrChange>
      </w:pPr>
      <w:r w:rsidRPr="001D7BFD">
        <w:t>Factory Acceptance</w:t>
      </w:r>
      <w:ins w:id="1036" w:author="Fukuda Takuya" w:date="2021-07-21T12:03:00Z">
        <w:r w:rsidR="00CF1CCE">
          <w:t xml:space="preserve">, </w:t>
        </w:r>
      </w:ins>
      <w:del w:id="1037" w:author="Fukuda Takuya" w:date="2021-07-21T12:03:00Z">
        <w:r w:rsidR="00C92FD8" w:rsidDel="00CF1CCE">
          <w:delText>;</w:delText>
        </w:r>
      </w:del>
    </w:p>
    <w:p w14:paraId="6AAFC9CC" w14:textId="7E47E1FC" w:rsidR="00C92FD8" w:rsidDel="00CF1CCE" w:rsidRDefault="001D7BFD">
      <w:pPr>
        <w:pStyle w:val="BodyText"/>
        <w:rPr>
          <w:del w:id="1038" w:author="Fukuda Takuya" w:date="2021-07-21T12:03:00Z"/>
        </w:rPr>
        <w:pPrChange w:id="1039" w:author="Fukuda Takuya" w:date="2021-07-21T12:03:00Z">
          <w:pPr>
            <w:pStyle w:val="Bullet1"/>
          </w:pPr>
        </w:pPrChange>
      </w:pPr>
      <w:r w:rsidRPr="001D7BFD">
        <w:t>Site Acceptance</w:t>
      </w:r>
      <w:ins w:id="1040" w:author="Fukuda Takuya" w:date="2021-07-21T12:03:00Z">
        <w:r w:rsidR="00CF1CCE">
          <w:t xml:space="preserve"> and </w:t>
        </w:r>
      </w:ins>
      <w:del w:id="1041" w:author="Fukuda Takuya" w:date="2021-07-21T12:03:00Z">
        <w:r w:rsidR="00C92FD8" w:rsidDel="00CF1CCE">
          <w:delText>; and</w:delText>
        </w:r>
      </w:del>
    </w:p>
    <w:p w14:paraId="49081986" w14:textId="34E4E114" w:rsidR="001D7BFD" w:rsidRPr="001D7BFD" w:rsidRDefault="00C92FD8">
      <w:pPr>
        <w:pStyle w:val="BodyText"/>
        <w:pPrChange w:id="1042" w:author="Fukuda Takuya" w:date="2021-07-21T12:03:00Z">
          <w:pPr>
            <w:pStyle w:val="Bullet1"/>
          </w:pPr>
        </w:pPrChange>
      </w:pPr>
      <w:r>
        <w:t>System Acceptance</w:t>
      </w:r>
      <w:ins w:id="1043" w:author="Fukuda Takuya" w:date="2021-07-21T12:03:00Z">
        <w:r w:rsidR="00CF1CCE">
          <w:t xml:space="preserve">, and </w:t>
        </w:r>
      </w:ins>
      <w:ins w:id="1044" w:author="Fukuda Takuya" w:date="2021-07-21T12:04:00Z">
        <w:r w:rsidR="00CF1CCE">
          <w:t xml:space="preserve">the results of the </w:t>
        </w:r>
      </w:ins>
      <w:ins w:id="1045" w:author="Fukuda Takuya" w:date="2021-07-21T12:05:00Z">
        <w:r w:rsidR="00CF1CCE">
          <w:t xml:space="preserve">acceptance tests’ </w:t>
        </w:r>
      </w:ins>
      <w:ins w:id="1046" w:author="Fukuda Takuya" w:date="2021-07-21T12:04:00Z">
        <w:r w:rsidR="00CF1CCE">
          <w:t>report</w:t>
        </w:r>
      </w:ins>
      <w:ins w:id="1047" w:author="Fukuda Takuya" w:date="2021-07-21T12:05:00Z">
        <w:r w:rsidR="00CF1CCE">
          <w:t>s are available for the Customer</w:t>
        </w:r>
      </w:ins>
      <w:r w:rsidR="001D7BFD" w:rsidRPr="001D7BFD">
        <w:t>.</w:t>
      </w:r>
    </w:p>
    <w:p w14:paraId="125C4B9D" w14:textId="487ADB84" w:rsidR="00915940" w:rsidRPr="001E049E" w:rsidRDefault="001D7BFD">
      <w:pPr>
        <w:pStyle w:val="BodyText"/>
        <w:rPr>
          <w:ins w:id="1048" w:author="Fukuda Takuya" w:date="2021-07-16T23:46:00Z"/>
        </w:rPr>
      </w:pPr>
      <w:r w:rsidRPr="001D7BFD">
        <w:t xml:space="preserve">The VTS System </w:t>
      </w:r>
      <w:r w:rsidR="00C92FD8">
        <w:t xml:space="preserve">should be set up </w:t>
      </w:r>
      <w:del w:id="1049" w:author="Fukuda Takuya" w:date="2021-07-21T12:13:00Z">
        <w:r w:rsidR="00C92FD8" w:rsidDel="002F7B6F">
          <w:delText xml:space="preserve">and be ready </w:delText>
        </w:r>
      </w:del>
      <w:r w:rsidR="00C92FD8">
        <w:t xml:space="preserve">for </w:t>
      </w:r>
      <w:r w:rsidRPr="001D7BFD">
        <w:t>operational mode</w:t>
      </w:r>
      <w:ins w:id="1050" w:author="Fukuda Takuya" w:date="2021-08-04T11:26:00Z">
        <w:r w:rsidR="00D4020C">
          <w:t>,</w:t>
        </w:r>
      </w:ins>
      <w:ins w:id="1051" w:author="Fukuda Takuya" w:date="2021-07-21T13:13:00Z">
        <w:r w:rsidR="008523D4">
          <w:t xml:space="preserve"> and </w:t>
        </w:r>
      </w:ins>
      <w:del w:id="1052" w:author="Fukuda Takuya" w:date="2021-07-21T13:13:00Z">
        <w:r w:rsidRPr="001D7BFD" w:rsidDel="008523D4">
          <w:delText>.</w:delText>
        </w:r>
      </w:del>
      <w:ins w:id="1053" w:author="Fukuda Takuya" w:date="2021-07-16T23:46:00Z">
        <w:r w:rsidR="00915940" w:rsidRPr="001E049E">
          <w:t>the following</w:t>
        </w:r>
      </w:ins>
      <w:ins w:id="1054" w:author="Fukuda Takuya" w:date="2021-07-21T13:14:00Z">
        <w:r w:rsidR="008523D4">
          <w:t xml:space="preserve"> documentation</w:t>
        </w:r>
      </w:ins>
      <w:ins w:id="1055" w:author="Fukuda Takuya" w:date="2021-07-16T23:46:00Z">
        <w:r w:rsidR="00915940" w:rsidRPr="001E049E">
          <w:t xml:space="preserve"> </w:t>
        </w:r>
      </w:ins>
      <w:ins w:id="1056" w:author="Fukuda Takuya" w:date="2021-07-21T13:14:00Z">
        <w:r w:rsidR="008523D4">
          <w:t xml:space="preserve">should be ready </w:t>
        </w:r>
      </w:ins>
      <w:ins w:id="1057" w:author="Fukuda Takuya" w:date="2021-07-16T23:46:00Z">
        <w:r w:rsidR="00915940" w:rsidRPr="001E049E">
          <w:t xml:space="preserve">before </w:t>
        </w:r>
      </w:ins>
      <w:ins w:id="1058" w:author="Fukuda Takuya" w:date="2021-07-21T13:14:00Z">
        <w:r w:rsidR="008523D4">
          <w:t xml:space="preserve">conducting </w:t>
        </w:r>
      </w:ins>
      <w:ins w:id="1059" w:author="Fukuda Takuya" w:date="2021-07-16T23:46:00Z">
        <w:r w:rsidR="00915940" w:rsidRPr="001E049E">
          <w:t>F</w:t>
        </w:r>
      </w:ins>
      <w:ins w:id="1060" w:author="Fukuda Takuya" w:date="2021-07-21T13:15:00Z">
        <w:r w:rsidR="008523D4">
          <w:t xml:space="preserve">inal </w:t>
        </w:r>
      </w:ins>
      <w:ins w:id="1061" w:author="Fukuda Takuya" w:date="2021-07-16T23:46:00Z">
        <w:r w:rsidR="00915940" w:rsidRPr="001E049E">
          <w:t>Acceptance</w:t>
        </w:r>
      </w:ins>
      <w:ins w:id="1062" w:author="Fukuda Takuya" w:date="2021-07-21T13:15:00Z">
        <w:r w:rsidR="008523D4">
          <w:t xml:space="preserve"> including</w:t>
        </w:r>
      </w:ins>
      <w:ins w:id="1063" w:author="Fukuda Takuya" w:date="2021-07-16T23:46:00Z">
        <w:r w:rsidR="00915940" w:rsidRPr="001E049E">
          <w:t xml:space="preserve">: </w:t>
        </w:r>
      </w:ins>
    </w:p>
    <w:p w14:paraId="79CD7F81" w14:textId="7ED23A83" w:rsidR="00915940" w:rsidRPr="001E049E" w:rsidRDefault="00915940" w:rsidP="00915940">
      <w:pPr>
        <w:pStyle w:val="Bullet1"/>
        <w:rPr>
          <w:ins w:id="1064" w:author="Fukuda Takuya" w:date="2021-07-16T23:46:00Z"/>
        </w:rPr>
      </w:pPr>
      <w:ins w:id="1065" w:author="Fukuda Takuya" w:date="2021-07-16T23:46:00Z">
        <w:r w:rsidRPr="001E049E">
          <w:t>The F</w:t>
        </w:r>
      </w:ins>
      <w:ins w:id="1066" w:author="Fukuda Takuya" w:date="2021-07-21T13:16:00Z">
        <w:r w:rsidR="008523D4">
          <w:t>inal</w:t>
        </w:r>
      </w:ins>
      <w:ins w:id="1067" w:author="Fukuda Takuya" w:date="2021-07-16T23:46:00Z">
        <w:r w:rsidRPr="001E049E">
          <w:t xml:space="preserve"> Acceptance Test Plan</w:t>
        </w:r>
      </w:ins>
      <w:ins w:id="1068" w:author="Fukuda Takuya" w:date="2021-07-21T13:17:00Z">
        <w:r w:rsidR="008523D4">
          <w:t xml:space="preserve"> </w:t>
        </w:r>
      </w:ins>
      <w:ins w:id="1069" w:author="Fukuda Takuya" w:date="2021-07-16T23:46:00Z">
        <w:r>
          <w:t>(obligation and responsibility of that Supplier and Customer</w:t>
        </w:r>
        <w:proofErr w:type="gramStart"/>
        <w:r>
          <w:t>)</w:t>
        </w:r>
        <w:r w:rsidRPr="001E049E">
          <w:t>;</w:t>
        </w:r>
        <w:proofErr w:type="gramEnd"/>
      </w:ins>
    </w:p>
    <w:p w14:paraId="0376718A" w14:textId="42D9D3E5" w:rsidR="00C721F0" w:rsidRDefault="00C721F0" w:rsidP="00915940">
      <w:pPr>
        <w:pStyle w:val="Bullet1"/>
        <w:rPr>
          <w:ins w:id="1070" w:author="Fukuda Takuya" w:date="2021-07-21T13:37:00Z"/>
        </w:rPr>
      </w:pPr>
      <w:ins w:id="1071" w:author="Fukuda Takuya" w:date="2021-07-21T13:37:00Z">
        <w:r w:rsidRPr="001E049E">
          <w:t>The F</w:t>
        </w:r>
        <w:r>
          <w:t>inal</w:t>
        </w:r>
        <w:r w:rsidRPr="001E049E">
          <w:t xml:space="preserve"> Acceptance</w:t>
        </w:r>
        <w:r>
          <w:t xml:space="preserve"> Criteria</w:t>
        </w:r>
      </w:ins>
    </w:p>
    <w:p w14:paraId="5BA15DEA" w14:textId="26C58B1C" w:rsidR="00915940" w:rsidRPr="001E049E" w:rsidRDefault="00915940" w:rsidP="00915940">
      <w:pPr>
        <w:pStyle w:val="Bullet1"/>
        <w:rPr>
          <w:ins w:id="1072" w:author="Fukuda Takuya" w:date="2021-07-16T23:46:00Z"/>
        </w:rPr>
      </w:pPr>
      <w:ins w:id="1073" w:author="Fukuda Takuya" w:date="2021-07-16T23:46:00Z">
        <w:r w:rsidRPr="001E049E">
          <w:t xml:space="preserve">The </w:t>
        </w:r>
      </w:ins>
      <w:ins w:id="1074" w:author="Fukuda Takuya" w:date="2021-07-21T13:16:00Z">
        <w:r w:rsidR="008523D4" w:rsidRPr="001E049E">
          <w:t>F</w:t>
        </w:r>
        <w:r w:rsidR="008523D4">
          <w:t>inal</w:t>
        </w:r>
      </w:ins>
      <w:ins w:id="1075" w:author="Fukuda Takuya" w:date="2021-07-16T23:46:00Z">
        <w:r w:rsidRPr="001E049E">
          <w:t xml:space="preserve"> Acceptance Test Procedure;</w:t>
        </w:r>
      </w:ins>
      <w:ins w:id="1076" w:author="Fukuda Takuya" w:date="2021-07-21T13:17:00Z">
        <w:r w:rsidR="008523D4">
          <w:t xml:space="preserve"> and </w:t>
        </w:r>
      </w:ins>
    </w:p>
    <w:p w14:paraId="65A858F2" w14:textId="42F81201" w:rsidR="00915940" w:rsidRPr="001E049E" w:rsidRDefault="00915940" w:rsidP="00593740">
      <w:pPr>
        <w:pStyle w:val="Bullet1"/>
        <w:rPr>
          <w:ins w:id="1077" w:author="Fukuda Takuya" w:date="2021-07-16T23:46:00Z"/>
        </w:rPr>
      </w:pPr>
      <w:ins w:id="1078" w:author="Fukuda Takuya" w:date="2021-07-16T23:46:00Z">
        <w:r w:rsidRPr="001E049E">
          <w:t xml:space="preserve">The </w:t>
        </w:r>
      </w:ins>
      <w:ins w:id="1079" w:author="Fukuda Takuya" w:date="2021-07-21T13:16:00Z">
        <w:r w:rsidR="008523D4" w:rsidRPr="001E049E">
          <w:t>F</w:t>
        </w:r>
        <w:r w:rsidR="008523D4">
          <w:t>inal</w:t>
        </w:r>
      </w:ins>
      <w:ins w:id="1080" w:author="Fukuda Takuya" w:date="2021-07-16T23:46:00Z">
        <w:r w:rsidRPr="001E049E">
          <w:t xml:space="preserve"> Acceptance Test Scripts.</w:t>
        </w:r>
      </w:ins>
    </w:p>
    <w:p w14:paraId="39182408" w14:textId="77777777" w:rsidR="00915940" w:rsidRPr="001D7BFD" w:rsidRDefault="00915940" w:rsidP="001D7BFD">
      <w:pPr>
        <w:pStyle w:val="BodyText"/>
      </w:pPr>
    </w:p>
    <w:p w14:paraId="14B320E3" w14:textId="178999BA" w:rsidR="001D7BFD" w:rsidRPr="00BA1C02" w:rsidRDefault="008661E7" w:rsidP="001D7BFD">
      <w:pPr>
        <w:pStyle w:val="Heading2"/>
      </w:pPr>
      <w:bookmarkStart w:id="1081" w:name="_Toc20232028"/>
      <w:bookmarkStart w:id="1082" w:name="_Toc20232210"/>
      <w:bookmarkStart w:id="1083" w:name="_Toc20232031"/>
      <w:bookmarkStart w:id="1084" w:name="_Toc20232213"/>
      <w:bookmarkStart w:id="1085" w:name="_Toc526333580"/>
      <w:bookmarkStart w:id="1086" w:name="_Toc26362170"/>
      <w:bookmarkStart w:id="1087" w:name="_Toc26362283"/>
      <w:bookmarkStart w:id="1088" w:name="_Toc26364370"/>
      <w:bookmarkStart w:id="1089" w:name="_Toc26362171"/>
      <w:bookmarkStart w:id="1090" w:name="_Toc26362284"/>
      <w:bookmarkStart w:id="1091" w:name="_Toc26364371"/>
      <w:bookmarkStart w:id="1092" w:name="_Toc26362172"/>
      <w:bookmarkStart w:id="1093" w:name="_Toc26362285"/>
      <w:bookmarkStart w:id="1094" w:name="_Toc26364372"/>
      <w:bookmarkStart w:id="1095" w:name="_Toc26362173"/>
      <w:bookmarkStart w:id="1096" w:name="_Toc26362286"/>
      <w:bookmarkStart w:id="1097" w:name="_Toc26364373"/>
      <w:bookmarkStart w:id="1098" w:name="_Toc26362174"/>
      <w:bookmarkStart w:id="1099" w:name="_Toc26362287"/>
      <w:bookmarkStart w:id="1100" w:name="_Toc26364374"/>
      <w:bookmarkStart w:id="1101" w:name="_Toc26362175"/>
      <w:bookmarkStart w:id="1102" w:name="_Toc26362288"/>
      <w:bookmarkStart w:id="1103" w:name="_Toc26364375"/>
      <w:bookmarkStart w:id="1104" w:name="_Toc26362176"/>
      <w:bookmarkStart w:id="1105" w:name="_Toc26362289"/>
      <w:bookmarkStart w:id="1106" w:name="_Toc26364376"/>
      <w:bookmarkStart w:id="1107" w:name="_Toc26362177"/>
      <w:bookmarkStart w:id="1108" w:name="_Toc26362290"/>
      <w:bookmarkStart w:id="1109" w:name="_Toc26364377"/>
      <w:bookmarkStart w:id="1110" w:name="_Toc26362178"/>
      <w:bookmarkStart w:id="1111" w:name="_Toc26362291"/>
      <w:bookmarkStart w:id="1112" w:name="_Toc26364378"/>
      <w:bookmarkStart w:id="1113" w:name="_Toc26362179"/>
      <w:bookmarkStart w:id="1114" w:name="_Toc26362292"/>
      <w:bookmarkStart w:id="1115" w:name="_Toc26364379"/>
      <w:bookmarkStart w:id="1116" w:name="_Toc26362180"/>
      <w:bookmarkStart w:id="1117" w:name="_Toc26362293"/>
      <w:bookmarkStart w:id="1118" w:name="_Toc26364380"/>
      <w:bookmarkStart w:id="1119" w:name="_Toc26362181"/>
      <w:bookmarkStart w:id="1120" w:name="_Toc26362294"/>
      <w:bookmarkStart w:id="1121" w:name="_Toc26364381"/>
      <w:bookmarkStart w:id="1122" w:name="_Toc26362182"/>
      <w:bookmarkStart w:id="1123" w:name="_Toc26362295"/>
      <w:bookmarkStart w:id="1124" w:name="_Toc26364382"/>
      <w:bookmarkStart w:id="1125" w:name="_Toc26362183"/>
      <w:bookmarkStart w:id="1126" w:name="_Toc26362296"/>
      <w:bookmarkStart w:id="1127" w:name="_Toc26364383"/>
      <w:bookmarkStart w:id="1128" w:name="_Toc26362184"/>
      <w:bookmarkStart w:id="1129" w:name="_Toc26362297"/>
      <w:bookmarkStart w:id="1130" w:name="_Toc26364384"/>
      <w:bookmarkStart w:id="1131" w:name="_Toc26362185"/>
      <w:bookmarkStart w:id="1132" w:name="_Toc26362298"/>
      <w:bookmarkStart w:id="1133" w:name="_Toc26364385"/>
      <w:bookmarkStart w:id="1134" w:name="_Toc26362186"/>
      <w:bookmarkStart w:id="1135" w:name="_Toc26362299"/>
      <w:bookmarkStart w:id="1136" w:name="_Toc26364386"/>
      <w:bookmarkStart w:id="1137" w:name="_Toc26362187"/>
      <w:bookmarkStart w:id="1138" w:name="_Toc26362300"/>
      <w:bookmarkStart w:id="1139" w:name="_Toc26364387"/>
      <w:bookmarkStart w:id="1140" w:name="_Toc26362188"/>
      <w:bookmarkStart w:id="1141" w:name="_Toc26362301"/>
      <w:bookmarkStart w:id="1142" w:name="_Toc26364388"/>
      <w:bookmarkStart w:id="1143" w:name="_Toc26362189"/>
      <w:bookmarkStart w:id="1144" w:name="_Toc26362302"/>
      <w:bookmarkStart w:id="1145" w:name="_Toc26364389"/>
      <w:bookmarkStart w:id="1146" w:name="_Toc26362190"/>
      <w:bookmarkStart w:id="1147" w:name="_Toc26362303"/>
      <w:bookmarkStart w:id="1148" w:name="_Toc26364390"/>
      <w:bookmarkStart w:id="1149" w:name="_Toc26362191"/>
      <w:bookmarkStart w:id="1150" w:name="_Toc26362304"/>
      <w:bookmarkStart w:id="1151" w:name="_Toc26364391"/>
      <w:bookmarkStart w:id="1152" w:name="_Toc26362192"/>
      <w:bookmarkStart w:id="1153" w:name="_Toc26362305"/>
      <w:bookmarkStart w:id="1154" w:name="_Toc26364392"/>
      <w:bookmarkStart w:id="1155" w:name="_Toc26362193"/>
      <w:bookmarkStart w:id="1156" w:name="_Toc26362306"/>
      <w:bookmarkStart w:id="1157" w:name="_Toc26364393"/>
      <w:bookmarkStart w:id="1158" w:name="_Toc26362194"/>
      <w:bookmarkStart w:id="1159" w:name="_Toc26362307"/>
      <w:bookmarkStart w:id="1160" w:name="_Toc26364394"/>
      <w:bookmarkStart w:id="1161" w:name="_Toc26362195"/>
      <w:bookmarkStart w:id="1162" w:name="_Toc26362308"/>
      <w:bookmarkStart w:id="1163" w:name="_Toc26364395"/>
      <w:bookmarkStart w:id="1164" w:name="_Toc26362196"/>
      <w:bookmarkStart w:id="1165" w:name="_Toc26362309"/>
      <w:bookmarkStart w:id="1166" w:name="_Toc26364396"/>
      <w:bookmarkStart w:id="1167" w:name="_Toc26362197"/>
      <w:bookmarkStart w:id="1168" w:name="_Toc26362310"/>
      <w:bookmarkStart w:id="1169" w:name="_Toc26364397"/>
      <w:bookmarkStart w:id="1170" w:name="_Toc26362198"/>
      <w:bookmarkStart w:id="1171" w:name="_Toc26362311"/>
      <w:bookmarkStart w:id="1172" w:name="_Toc26364398"/>
      <w:bookmarkStart w:id="1173" w:name="_Toc26362199"/>
      <w:bookmarkStart w:id="1174" w:name="_Toc26362312"/>
      <w:bookmarkStart w:id="1175" w:name="_Toc26364399"/>
      <w:bookmarkStart w:id="1176" w:name="_Toc26362200"/>
      <w:bookmarkStart w:id="1177" w:name="_Toc26362313"/>
      <w:bookmarkStart w:id="1178" w:name="_Toc26364400"/>
      <w:bookmarkStart w:id="1179" w:name="_Toc26362201"/>
      <w:bookmarkStart w:id="1180" w:name="_Toc26362314"/>
      <w:bookmarkStart w:id="1181" w:name="_Toc26364401"/>
      <w:bookmarkStart w:id="1182" w:name="_Toc26362202"/>
      <w:bookmarkStart w:id="1183" w:name="_Toc26362315"/>
      <w:bookmarkStart w:id="1184" w:name="_Toc26364402"/>
      <w:bookmarkStart w:id="1185" w:name="_Toc26362203"/>
      <w:bookmarkStart w:id="1186" w:name="_Toc26362316"/>
      <w:bookmarkStart w:id="1187" w:name="_Toc26364403"/>
      <w:bookmarkStart w:id="1188" w:name="_Toc26362204"/>
      <w:bookmarkStart w:id="1189" w:name="_Toc26362317"/>
      <w:bookmarkStart w:id="1190" w:name="_Toc26364404"/>
      <w:bookmarkStart w:id="1191" w:name="_Toc26362205"/>
      <w:bookmarkStart w:id="1192" w:name="_Toc26362318"/>
      <w:bookmarkStart w:id="1193" w:name="_Toc26364405"/>
      <w:bookmarkStart w:id="1194" w:name="_Toc26362206"/>
      <w:bookmarkStart w:id="1195" w:name="_Toc26362319"/>
      <w:bookmarkStart w:id="1196" w:name="_Toc26364406"/>
      <w:bookmarkStart w:id="1197" w:name="_Toc26362207"/>
      <w:bookmarkStart w:id="1198" w:name="_Toc26362320"/>
      <w:bookmarkStart w:id="1199" w:name="_Toc26364407"/>
      <w:bookmarkStart w:id="1200" w:name="_Toc26362208"/>
      <w:bookmarkStart w:id="1201" w:name="_Toc26362321"/>
      <w:bookmarkStart w:id="1202" w:name="_Toc26364408"/>
      <w:bookmarkStart w:id="1203" w:name="_Toc26362209"/>
      <w:bookmarkStart w:id="1204" w:name="_Toc26362322"/>
      <w:bookmarkStart w:id="1205" w:name="_Toc26364409"/>
      <w:bookmarkStart w:id="1206" w:name="_Toc526329645"/>
      <w:bookmarkStart w:id="1207" w:name="_Toc526329782"/>
      <w:bookmarkStart w:id="1208" w:name="_Toc526329885"/>
      <w:bookmarkStart w:id="1209" w:name="_Toc526333582"/>
      <w:bookmarkStart w:id="1210" w:name="_Toc526328722"/>
      <w:bookmarkStart w:id="1211" w:name="_Toc526328894"/>
      <w:bookmarkStart w:id="1212" w:name="_Toc526328984"/>
      <w:bookmarkStart w:id="1213" w:name="_Toc526329049"/>
      <w:bookmarkStart w:id="1214" w:name="_Toc526329302"/>
      <w:bookmarkStart w:id="1215" w:name="_Toc526329646"/>
      <w:bookmarkStart w:id="1216" w:name="_Toc526329783"/>
      <w:bookmarkStart w:id="1217" w:name="_Toc526329886"/>
      <w:bookmarkStart w:id="1218" w:name="_Toc526333583"/>
      <w:bookmarkStart w:id="1219" w:name="_Toc526328724"/>
      <w:bookmarkStart w:id="1220" w:name="_Toc526328896"/>
      <w:bookmarkStart w:id="1221" w:name="_Toc526328986"/>
      <w:bookmarkStart w:id="1222" w:name="_Toc526329051"/>
      <w:bookmarkStart w:id="1223" w:name="_Toc526329304"/>
      <w:bookmarkStart w:id="1224" w:name="_Toc526329648"/>
      <w:bookmarkStart w:id="1225" w:name="_Toc526329785"/>
      <w:bookmarkStart w:id="1226" w:name="_Toc526329888"/>
      <w:bookmarkStart w:id="1227" w:name="_Toc526333585"/>
      <w:bookmarkStart w:id="1228" w:name="_Toc526328725"/>
      <w:bookmarkStart w:id="1229" w:name="_Toc526328897"/>
      <w:bookmarkStart w:id="1230" w:name="_Toc526328987"/>
      <w:bookmarkStart w:id="1231" w:name="_Toc526329052"/>
      <w:bookmarkStart w:id="1232" w:name="_Toc526329305"/>
      <w:bookmarkStart w:id="1233" w:name="_Toc526329649"/>
      <w:bookmarkStart w:id="1234" w:name="_Toc526329786"/>
      <w:bookmarkStart w:id="1235" w:name="_Toc526329889"/>
      <w:bookmarkStart w:id="1236" w:name="_Toc526333586"/>
      <w:bookmarkStart w:id="1237" w:name="_Toc526328733"/>
      <w:bookmarkStart w:id="1238" w:name="_Toc526328940"/>
      <w:bookmarkStart w:id="1239" w:name="_Toc526329030"/>
      <w:bookmarkStart w:id="1240" w:name="_Toc526329095"/>
      <w:bookmarkStart w:id="1241" w:name="_Toc526329359"/>
      <w:bookmarkStart w:id="1242" w:name="_Toc526329703"/>
      <w:bookmarkStart w:id="1243" w:name="_Toc526329840"/>
      <w:bookmarkStart w:id="1244" w:name="_Toc526329893"/>
      <w:bookmarkStart w:id="1245" w:name="_Toc526333590"/>
      <w:bookmarkStart w:id="1246" w:name="_Toc478025772"/>
      <w:bookmarkStart w:id="1247" w:name="_Toc26362211"/>
      <w:bookmarkStart w:id="1248" w:name="_Toc26362324"/>
      <w:bookmarkStart w:id="1249" w:name="_Toc26364411"/>
      <w:bookmarkStart w:id="1250" w:name="_Toc66289168"/>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r>
        <w:rPr>
          <w:lang w:eastAsia="ja-JP"/>
        </w:rPr>
        <w:t xml:space="preserve">Test </w:t>
      </w:r>
      <w:r w:rsidR="001D7BFD">
        <w:rPr>
          <w:rFonts w:hint="eastAsia"/>
          <w:lang w:eastAsia="ja-JP"/>
        </w:rPr>
        <w:t>Execution</w:t>
      </w:r>
      <w:bookmarkEnd w:id="1250"/>
    </w:p>
    <w:p w14:paraId="3701614F" w14:textId="77777777" w:rsidR="001D7BFD" w:rsidRDefault="001D7BFD" w:rsidP="001D7BFD">
      <w:pPr>
        <w:pStyle w:val="Heading2separationline"/>
      </w:pPr>
    </w:p>
    <w:p w14:paraId="03E87DAA" w14:textId="63D9F1F2" w:rsidR="00BE4C72" w:rsidRPr="001D7BFD" w:rsidRDefault="00BE4C72" w:rsidP="00BE4C72">
      <w:pPr>
        <w:pStyle w:val="BodyText"/>
      </w:pPr>
      <w:r>
        <w:t xml:space="preserve">The </w:t>
      </w:r>
      <w:r w:rsidR="008661E7">
        <w:t>Final</w:t>
      </w:r>
      <w:r w:rsidRPr="001D7BFD">
        <w:t xml:space="preserve"> Acceptance could be performed over a period of time and could monitor the performance </w:t>
      </w:r>
      <w:r>
        <w:t xml:space="preserve">and functionality of the VTS System </w:t>
      </w:r>
      <w:r w:rsidRPr="001D7BFD">
        <w:t>including:</w:t>
      </w:r>
    </w:p>
    <w:p w14:paraId="0929950A" w14:textId="77777777" w:rsidR="00BE4C72" w:rsidRPr="001D7BFD" w:rsidRDefault="00BE4C72" w:rsidP="00BE4C72">
      <w:pPr>
        <w:pStyle w:val="Bullet1"/>
      </w:pPr>
      <w:r w:rsidRPr="001D7BFD">
        <w:t>Communications (</w:t>
      </w:r>
      <w:proofErr w:type="gramStart"/>
      <w:r w:rsidRPr="001D7BFD">
        <w:t>e.g.</w:t>
      </w:r>
      <w:proofErr w:type="gramEnd"/>
      <w:r w:rsidRPr="001D7BFD">
        <w:t xml:space="preserve"> Networking);</w:t>
      </w:r>
    </w:p>
    <w:p w14:paraId="1B474F8A" w14:textId="77777777" w:rsidR="00BE4C72" w:rsidRPr="001D7BFD" w:rsidRDefault="00BE4C72" w:rsidP="00BE4C72">
      <w:pPr>
        <w:pStyle w:val="Bullet1"/>
      </w:pPr>
      <w:r w:rsidRPr="001D7BFD">
        <w:t xml:space="preserve">Interfaces and </w:t>
      </w:r>
      <w:proofErr w:type="gramStart"/>
      <w:r w:rsidRPr="001D7BFD">
        <w:t>Integration;</w:t>
      </w:r>
      <w:proofErr w:type="gramEnd"/>
    </w:p>
    <w:p w14:paraId="19C32FBC" w14:textId="77777777" w:rsidR="00BE4C72" w:rsidRPr="001D7BFD" w:rsidRDefault="00BE4C72" w:rsidP="00BE4C72">
      <w:pPr>
        <w:pStyle w:val="Bullet1"/>
      </w:pPr>
      <w:r w:rsidRPr="001D7BFD">
        <w:t xml:space="preserve">Reliability and </w:t>
      </w:r>
      <w:proofErr w:type="gramStart"/>
      <w:r w:rsidRPr="001D7BFD">
        <w:t>Availability;</w:t>
      </w:r>
      <w:proofErr w:type="gramEnd"/>
    </w:p>
    <w:p w14:paraId="3B728046" w14:textId="77777777" w:rsidR="009F16E0" w:rsidRDefault="00BE4C72" w:rsidP="00BE4C72">
      <w:pPr>
        <w:pStyle w:val="Bullet1"/>
        <w:rPr>
          <w:ins w:id="1251" w:author="Fukuda Takuya" w:date="2021-07-22T11:50:00Z"/>
        </w:rPr>
      </w:pPr>
      <w:proofErr w:type="gramStart"/>
      <w:r w:rsidRPr="001D7BFD">
        <w:t>Coverage</w:t>
      </w:r>
      <w:ins w:id="1252" w:author="Fukuda Takuya" w:date="2021-07-22T11:50:00Z">
        <w:r w:rsidR="009F16E0">
          <w:t>;</w:t>
        </w:r>
        <w:proofErr w:type="gramEnd"/>
      </w:ins>
    </w:p>
    <w:p w14:paraId="4CC78FF5" w14:textId="0FD29944" w:rsidR="009F16E0" w:rsidRDefault="009F16E0" w:rsidP="00BE4C72">
      <w:pPr>
        <w:pStyle w:val="Bullet1"/>
        <w:rPr>
          <w:ins w:id="1253" w:author="Fukuda Takuya" w:date="2021-07-22T11:52:00Z"/>
        </w:rPr>
      </w:pPr>
      <w:ins w:id="1254" w:author="Fukuda Takuya" w:date="2021-07-22T11:51:00Z">
        <w:r>
          <w:t>Monitoring and alerts</w:t>
        </w:r>
      </w:ins>
      <w:ins w:id="1255" w:author="Fukuda Takuya" w:date="2021-07-22T11:52:00Z">
        <w:r>
          <w:t>; and</w:t>
        </w:r>
      </w:ins>
    </w:p>
    <w:p w14:paraId="700B0786" w14:textId="6D7A0B3F" w:rsidR="00BE4C72" w:rsidRPr="001D7BFD" w:rsidRDefault="009F16E0" w:rsidP="00BE4C72">
      <w:pPr>
        <w:pStyle w:val="Bullet1"/>
      </w:pPr>
      <w:ins w:id="1256" w:author="Fukuda Takuya" w:date="2021-07-22T11:52:00Z">
        <w:r>
          <w:t>Recovery</w:t>
        </w:r>
      </w:ins>
      <w:ins w:id="1257" w:author="Fukuda Takuya" w:date="2021-07-22T11:53:00Z">
        <w:r w:rsidRPr="003C3E3A">
          <w:rPr>
            <w:lang w:val="en-US"/>
          </w:rPr>
          <w:t xml:space="preserve"> (</w:t>
        </w:r>
        <w:proofErr w:type="gramStart"/>
        <w:r w:rsidRPr="003C3E3A">
          <w:rPr>
            <w:lang w:val="en-US"/>
          </w:rPr>
          <w:t>e.g.</w:t>
        </w:r>
        <w:proofErr w:type="gramEnd"/>
        <w:r w:rsidRPr="003C3E3A">
          <w:rPr>
            <w:lang w:val="en-US"/>
          </w:rPr>
          <w:t xml:space="preserve"> a</w:t>
        </w:r>
        <w:r w:rsidRPr="007961FE">
          <w:rPr>
            <w:lang w:val="en-US"/>
          </w:rPr>
          <w:t>pplication/system recovery and Data recovery)</w:t>
        </w:r>
      </w:ins>
      <w:r w:rsidR="00BE4C72" w:rsidRPr="001D7BFD">
        <w:t>.</w:t>
      </w:r>
    </w:p>
    <w:p w14:paraId="110A7D29" w14:textId="77777777" w:rsidR="00BE4C72" w:rsidRPr="001D7BFD" w:rsidRDefault="00BE4C72" w:rsidP="006431ED">
      <w:pPr>
        <w:pStyle w:val="Heading2"/>
      </w:pPr>
      <w:r>
        <w:rPr>
          <w:rFonts w:hint="eastAsia"/>
          <w:lang w:eastAsia="ja-JP"/>
        </w:rPr>
        <w:t>T</w:t>
      </w:r>
      <w:r>
        <w:rPr>
          <w:lang w:eastAsia="ja-JP"/>
        </w:rPr>
        <w:t>est Result</w:t>
      </w:r>
    </w:p>
    <w:p w14:paraId="5A704FE8" w14:textId="29EA2CE3" w:rsidR="00BE4C72" w:rsidRPr="001D7BFD" w:rsidRDefault="00BE4C72" w:rsidP="00BE4C72">
      <w:pPr>
        <w:pStyle w:val="BodyText"/>
      </w:pPr>
      <w:r>
        <w:t xml:space="preserve">The </w:t>
      </w:r>
      <w:ins w:id="1258" w:author="Fukuda Takuya" w:date="2021-07-22T14:08:00Z">
        <w:r w:rsidR="00543300">
          <w:t>c</w:t>
        </w:r>
      </w:ins>
      <w:ins w:id="1259" w:author="Fukuda Takuya" w:date="2021-07-22T14:09:00Z">
        <w:r w:rsidR="00543300">
          <w:t>o</w:t>
        </w:r>
      </w:ins>
      <w:ins w:id="1260" w:author="Fukuda Takuya" w:date="2021-07-22T14:08:00Z">
        <w:r w:rsidR="00543300">
          <w:t>mp</w:t>
        </w:r>
      </w:ins>
      <w:ins w:id="1261" w:author="Fukuda Takuya" w:date="2021-07-22T14:09:00Z">
        <w:r w:rsidR="00543300">
          <w:t xml:space="preserve">letion of </w:t>
        </w:r>
      </w:ins>
      <w:r w:rsidR="008661E7">
        <w:t>Final</w:t>
      </w:r>
      <w:r>
        <w:t xml:space="preserve"> </w:t>
      </w:r>
      <w:r w:rsidRPr="001D7BFD">
        <w:t>S</w:t>
      </w:r>
      <w:r>
        <w:t>ystem Acceptance</w:t>
      </w:r>
      <w:r w:rsidRPr="001D7BFD">
        <w:t xml:space="preserve"> </w:t>
      </w:r>
      <w:del w:id="1262" w:author="Fukuda Takuya" w:date="2021-07-22T14:09:00Z">
        <w:r w:rsidRPr="001D7BFD" w:rsidDel="00543300">
          <w:delText>execution results</w:delText>
        </w:r>
      </w:del>
      <w:ins w:id="1263" w:author="Fukuda Takuya" w:date="2021-07-22T14:09:00Z">
        <w:r w:rsidR="00543300">
          <w:t>mean</w:t>
        </w:r>
      </w:ins>
      <w:ins w:id="1264" w:author="Fukuda Takuya" w:date="2021-07-22T14:12:00Z">
        <w:r w:rsidR="004D138E">
          <w:t>s</w:t>
        </w:r>
      </w:ins>
      <w:del w:id="1265" w:author="Fukuda Takuya" w:date="2021-07-22T14:39:00Z">
        <w:r w:rsidRPr="001D7BFD" w:rsidDel="00645CFF">
          <w:delText xml:space="preserve"> </w:delText>
        </w:r>
      </w:del>
      <w:del w:id="1266" w:author="Fukuda Takuya" w:date="2021-07-22T14:13:00Z">
        <w:r w:rsidRPr="001D7BFD" w:rsidDel="004D138E">
          <w:delText xml:space="preserve">in </w:delText>
        </w:r>
      </w:del>
      <w:del w:id="1267" w:author="Fukuda Takuya" w:date="2021-07-22T14:39:00Z">
        <w:r w:rsidRPr="001D7BFD" w:rsidDel="00645CFF">
          <w:delText xml:space="preserve">a developed </w:delText>
        </w:r>
        <w:r w:rsidDel="00645CFF">
          <w:delText xml:space="preserve">VTS </w:delText>
        </w:r>
        <w:r w:rsidRPr="001D7BFD" w:rsidDel="00645CFF">
          <w:delText>system</w:delText>
        </w:r>
      </w:del>
      <w:r w:rsidRPr="001D7BFD">
        <w:t>:</w:t>
      </w:r>
    </w:p>
    <w:p w14:paraId="21B65219" w14:textId="29C733E1" w:rsidR="00BE4C72" w:rsidRPr="001D7BFD" w:rsidRDefault="00645CFF" w:rsidP="00BE4C72">
      <w:pPr>
        <w:pStyle w:val="Bullet1"/>
      </w:pPr>
      <w:ins w:id="1268" w:author="Fukuda Takuya" w:date="2021-07-22T14:39:00Z">
        <w:r>
          <w:t>A</w:t>
        </w:r>
        <w:r w:rsidRPr="001D7BFD">
          <w:t xml:space="preserve"> </w:t>
        </w:r>
        <w:r>
          <w:t xml:space="preserve">VTS </w:t>
        </w:r>
        <w:r w:rsidRPr="001D7BFD">
          <w:t>system</w:t>
        </w:r>
        <w:r>
          <w:t xml:space="preserve"> </w:t>
        </w:r>
      </w:ins>
      <w:del w:id="1269" w:author="Fukuda Takuya" w:date="2021-07-22T14:39:00Z">
        <w:r w:rsidR="00BE4C72" w:rsidDel="00645CFF">
          <w:delText>I</w:delText>
        </w:r>
      </w:del>
      <w:ins w:id="1270" w:author="Fukuda Takuya" w:date="2021-07-22T14:39:00Z">
        <w:r>
          <w:t>i</w:t>
        </w:r>
      </w:ins>
      <w:r w:rsidR="00BE4C72">
        <w:t xml:space="preserve">s functioning and performing according to the requirements and ready for </w:t>
      </w:r>
      <w:proofErr w:type="gramStart"/>
      <w:r w:rsidR="00BE4C72">
        <w:t>operation;</w:t>
      </w:r>
      <w:proofErr w:type="gramEnd"/>
      <w:r w:rsidR="00BE4C72">
        <w:t xml:space="preserve"> </w:t>
      </w:r>
    </w:p>
    <w:p w14:paraId="6A784240" w14:textId="20026868" w:rsidR="00BE4C72" w:rsidRPr="001D7BFD" w:rsidRDefault="00645CFF" w:rsidP="00BE4C72">
      <w:pPr>
        <w:pStyle w:val="Bullet1"/>
      </w:pPr>
      <w:ins w:id="1271" w:author="Fukuda Takuya" w:date="2021-07-22T14:39:00Z">
        <w:r>
          <w:t>A</w:t>
        </w:r>
        <w:r w:rsidRPr="001D7BFD">
          <w:t xml:space="preserve"> </w:t>
        </w:r>
        <w:r>
          <w:t xml:space="preserve">VTS </w:t>
        </w:r>
        <w:r w:rsidRPr="001D7BFD">
          <w:t>system</w:t>
        </w:r>
        <w:r>
          <w:t xml:space="preserve"> </w:t>
        </w:r>
      </w:ins>
      <w:del w:id="1272" w:author="Fukuda Takuya" w:date="2021-07-22T14:39:00Z">
        <w:r w:rsidR="00BE4C72" w:rsidDel="00645CFF">
          <w:delText>P</w:delText>
        </w:r>
      </w:del>
      <w:ins w:id="1273" w:author="Fukuda Takuya" w:date="2021-07-22T14:39:00Z">
        <w:r>
          <w:t>p</w:t>
        </w:r>
      </w:ins>
      <w:r w:rsidR="00BE4C72">
        <w:t>resent</w:t>
      </w:r>
      <w:ins w:id="1274" w:author="Fukuda Takuya" w:date="2021-07-22T14:13:00Z">
        <w:r w:rsidR="004D138E">
          <w:t>s</w:t>
        </w:r>
      </w:ins>
      <w:r w:rsidR="00BE4C72">
        <w:t xml:space="preserve"> all available </w:t>
      </w:r>
      <w:r w:rsidR="00BE4C72" w:rsidRPr="001D7BFD">
        <w:t xml:space="preserve">operational </w:t>
      </w:r>
      <w:proofErr w:type="gramStart"/>
      <w:r w:rsidR="00BE4C72" w:rsidRPr="001D7BFD">
        <w:t>data</w:t>
      </w:r>
      <w:r w:rsidR="00BE4C72">
        <w:t>;</w:t>
      </w:r>
      <w:proofErr w:type="gramEnd"/>
    </w:p>
    <w:p w14:paraId="229281CB" w14:textId="58F006E4" w:rsidR="00BE4C72" w:rsidRPr="001D7BFD" w:rsidRDefault="00BE4C72" w:rsidP="00BE4C72">
      <w:pPr>
        <w:pStyle w:val="Bullet1"/>
      </w:pPr>
      <w:r>
        <w:lastRenderedPageBreak/>
        <w:t>Interface and interact</w:t>
      </w:r>
      <w:ins w:id="1275" w:author="Fukuda Takuya" w:date="2021-07-22T14:40:00Z">
        <w:r w:rsidR="00645CFF">
          <w:t>ion</w:t>
        </w:r>
      </w:ins>
      <w:del w:id="1276" w:author="Fukuda Takuya" w:date="2021-07-22T14:13:00Z">
        <w:r w:rsidDel="004D138E">
          <w:delText>ion</w:delText>
        </w:r>
      </w:del>
      <w:r>
        <w:t xml:space="preserve"> </w:t>
      </w:r>
      <w:ins w:id="1277" w:author="Fukuda Takuya" w:date="2021-07-22T14:40:00Z">
        <w:r w:rsidR="00645CFF">
          <w:t xml:space="preserve">of </w:t>
        </w:r>
      </w:ins>
      <w:del w:id="1278" w:author="Fukuda Takuya" w:date="2021-07-22T14:14:00Z">
        <w:r w:rsidDel="004D138E">
          <w:delText xml:space="preserve">of </w:delText>
        </w:r>
      </w:del>
      <w:r>
        <w:t xml:space="preserve">all </w:t>
      </w:r>
      <w:ins w:id="1279" w:author="Fukuda Takuya" w:date="2021-08-03T13:28:00Z">
        <w:r w:rsidR="005D4C3D" w:rsidRPr="005D4C3D">
          <w:t>VTS Equipment</w:t>
        </w:r>
      </w:ins>
      <w:del w:id="1280" w:author="Fukuda Takuya" w:date="2021-08-03T13:28:00Z">
        <w:r w:rsidDel="005D4C3D">
          <w:delText>functional part of the VTS System</w:delText>
        </w:r>
      </w:del>
      <w:r>
        <w:t xml:space="preserve"> </w:t>
      </w:r>
      <w:r w:rsidRPr="001D7BFD">
        <w:t xml:space="preserve">is </w:t>
      </w:r>
      <w:r>
        <w:t>working</w:t>
      </w:r>
      <w:r w:rsidRPr="001D7BFD">
        <w:t>;</w:t>
      </w:r>
      <w:del w:id="1281" w:author="Fukuda Takuya" w:date="2021-07-22T14:03:00Z">
        <w:r w:rsidDel="00543300">
          <w:delText xml:space="preserve"> and</w:delText>
        </w:r>
      </w:del>
    </w:p>
    <w:p w14:paraId="7DE03D43" w14:textId="5F76B07C" w:rsidR="00543300" w:rsidRPr="001D7BFD" w:rsidRDefault="00BE4C72" w:rsidP="009C6BE4">
      <w:pPr>
        <w:pStyle w:val="Bullet1"/>
        <w:rPr>
          <w:moveTo w:id="1282" w:author="Fukuda Takuya" w:date="2021-07-22T14:06:00Z"/>
        </w:rPr>
      </w:pPr>
      <w:del w:id="1283" w:author="Fukuda Takuya" w:date="2021-07-22T14:40:00Z">
        <w:r w:rsidRPr="001D7BFD" w:rsidDel="00645CFF">
          <w:delText xml:space="preserve">all </w:delText>
        </w:r>
        <w:r w:rsidDel="00645CFF">
          <w:delText>Overa</w:delText>
        </w:r>
      </w:del>
      <w:del w:id="1284" w:author="Fukuda Takuya" w:date="2021-07-22T14:42:00Z">
        <w:r w:rsidDel="00645CFF">
          <w:delText xml:space="preserve">ll Acceptance </w:delText>
        </w:r>
        <w:r w:rsidRPr="001D7BFD" w:rsidDel="00645CFF">
          <w:delText xml:space="preserve">test result </w:delText>
        </w:r>
        <w:r w:rsidDel="00645CFF">
          <w:delText xml:space="preserve">and documentations </w:delText>
        </w:r>
        <w:r w:rsidR="008661E7" w:rsidDel="00645CFF">
          <w:delText>are</w:delText>
        </w:r>
        <w:r w:rsidRPr="001D7BFD" w:rsidDel="00645CFF">
          <w:delText xml:space="preserve"> available</w:delText>
        </w:r>
        <w:r w:rsidDel="00645CFF">
          <w:delText>.</w:delText>
        </w:r>
      </w:del>
      <w:moveToRangeStart w:id="1285" w:author="Fukuda Takuya" w:date="2021-07-22T14:06:00Z" w:name="move77855185"/>
      <w:moveTo w:id="1286" w:author="Fukuda Takuya" w:date="2021-07-22T14:06:00Z">
        <w:r w:rsidR="00543300" w:rsidRPr="001D7BFD">
          <w:t>Completeness of delivery</w:t>
        </w:r>
      </w:moveTo>
      <w:ins w:id="1287" w:author="Fukuda Takuya" w:date="2021-08-04T11:27:00Z">
        <w:r w:rsidR="00D4020C">
          <w:t>,</w:t>
        </w:r>
      </w:ins>
      <w:ins w:id="1288" w:author="Fukuda Takuya" w:date="2021-07-22T14:41:00Z">
        <w:r w:rsidR="00645CFF">
          <w:t xml:space="preserve"> including </w:t>
        </w:r>
      </w:ins>
      <w:ins w:id="1289" w:author="Fukuda Takuya" w:date="2021-08-04T11:27:00Z">
        <w:r w:rsidR="00D4020C">
          <w:t>a</w:t>
        </w:r>
      </w:ins>
      <w:ins w:id="1290" w:author="Fukuda Takuya" w:date="2021-07-22T14:42:00Z">
        <w:r w:rsidR="00645CFF" w:rsidRPr="001D7BFD">
          <w:t xml:space="preserve"> </w:t>
        </w:r>
        <w:r w:rsidR="00645CFF">
          <w:t xml:space="preserve">VTS </w:t>
        </w:r>
      </w:ins>
      <w:ins w:id="1291" w:author="Fukuda Takuya" w:date="2021-08-04T11:27:00Z">
        <w:r w:rsidR="00D4020C">
          <w:t>S</w:t>
        </w:r>
      </w:ins>
      <w:ins w:id="1292" w:author="Fukuda Takuya" w:date="2021-07-22T14:42:00Z">
        <w:r w:rsidR="00645CFF" w:rsidRPr="001D7BFD">
          <w:t>ystem</w:t>
        </w:r>
        <w:r w:rsidR="00645CFF">
          <w:t xml:space="preserve"> is handover to the </w:t>
        </w:r>
        <w:proofErr w:type="gramStart"/>
        <w:r w:rsidR="00645CFF">
          <w:t>Customer</w:t>
        </w:r>
      </w:ins>
      <w:moveTo w:id="1293" w:author="Fukuda Takuya" w:date="2021-07-22T14:06:00Z">
        <w:r w:rsidR="00543300" w:rsidRPr="001D7BFD">
          <w:t>;</w:t>
        </w:r>
        <w:proofErr w:type="gramEnd"/>
      </w:moveTo>
    </w:p>
    <w:p w14:paraId="1E9B1E44" w14:textId="69294CAF" w:rsidR="00543300" w:rsidRPr="001D7BFD" w:rsidRDefault="00543300" w:rsidP="00543300">
      <w:pPr>
        <w:pStyle w:val="Bullet1"/>
        <w:rPr>
          <w:moveTo w:id="1294" w:author="Fukuda Takuya" w:date="2021-07-22T14:06:00Z"/>
        </w:rPr>
      </w:pPr>
      <w:moveTo w:id="1295" w:author="Fukuda Takuya" w:date="2021-07-22T14:06:00Z">
        <w:r w:rsidRPr="001D7BFD">
          <w:t>Completeness of documentation</w:t>
        </w:r>
        <w:del w:id="1296" w:author="Fukuda Takuya" w:date="2021-08-04T11:27:00Z">
          <w:r w:rsidDel="00D4020C">
            <w:delText>s</w:delText>
          </w:r>
        </w:del>
        <w:r w:rsidRPr="001D7BFD">
          <w:t>;</w:t>
        </w:r>
      </w:moveTo>
    </w:p>
    <w:p w14:paraId="3FE4D1F9" w14:textId="77777777" w:rsidR="00543300" w:rsidRPr="001D7BFD" w:rsidRDefault="00543300" w:rsidP="00543300">
      <w:pPr>
        <w:pStyle w:val="Bullet2"/>
        <w:rPr>
          <w:moveTo w:id="1297" w:author="Fukuda Takuya" w:date="2021-07-22T14:06:00Z"/>
        </w:rPr>
      </w:pPr>
      <w:moveTo w:id="1298" w:author="Fukuda Takuya" w:date="2021-07-22T14:06:00Z">
        <w:r w:rsidRPr="001D7BFD">
          <w:t>user manuals</w:t>
        </w:r>
      </w:moveTo>
    </w:p>
    <w:p w14:paraId="48580AEF" w14:textId="77777777" w:rsidR="00543300" w:rsidRPr="001D7BFD" w:rsidRDefault="00543300" w:rsidP="00543300">
      <w:pPr>
        <w:pStyle w:val="Bullet2"/>
        <w:rPr>
          <w:moveTo w:id="1299" w:author="Fukuda Takuya" w:date="2021-07-22T14:06:00Z"/>
        </w:rPr>
      </w:pPr>
      <w:moveTo w:id="1300" w:author="Fukuda Takuya" w:date="2021-07-22T14:06:00Z">
        <w:r w:rsidRPr="001D7BFD">
          <w:t>technical manuals</w:t>
        </w:r>
      </w:moveTo>
    </w:p>
    <w:p w14:paraId="74A8459E" w14:textId="77777777" w:rsidR="00543300" w:rsidRPr="001D7BFD" w:rsidRDefault="00543300" w:rsidP="00543300">
      <w:pPr>
        <w:pStyle w:val="Bullet2"/>
        <w:rPr>
          <w:moveTo w:id="1301" w:author="Fukuda Takuya" w:date="2021-07-22T14:06:00Z"/>
        </w:rPr>
      </w:pPr>
      <w:moveTo w:id="1302" w:author="Fukuda Takuya" w:date="2021-07-22T14:06:00Z">
        <w:r w:rsidRPr="001D7BFD">
          <w:t xml:space="preserve">training </w:t>
        </w:r>
      </w:moveTo>
    </w:p>
    <w:p w14:paraId="7683B395" w14:textId="77777777" w:rsidR="00543300" w:rsidRPr="001D7BFD" w:rsidRDefault="00543300" w:rsidP="00543300">
      <w:pPr>
        <w:pStyle w:val="Bullet2"/>
        <w:rPr>
          <w:moveTo w:id="1303" w:author="Fukuda Takuya" w:date="2021-07-22T14:06:00Z"/>
        </w:rPr>
      </w:pPr>
      <w:moveTo w:id="1304" w:author="Fukuda Takuya" w:date="2021-07-22T14:06:00Z">
        <w:r w:rsidRPr="001D7BFD">
          <w:t xml:space="preserve">warranty certificates </w:t>
        </w:r>
      </w:moveTo>
    </w:p>
    <w:p w14:paraId="358D5EA1" w14:textId="30B2C4C4" w:rsidR="00543300" w:rsidRPr="001D7BFD" w:rsidDel="00645CFF" w:rsidRDefault="00543300" w:rsidP="00543300">
      <w:pPr>
        <w:pStyle w:val="Bullet2"/>
        <w:rPr>
          <w:del w:id="1305" w:author="Fukuda Takuya" w:date="2021-07-22T14:43:00Z"/>
          <w:moveTo w:id="1306" w:author="Fukuda Takuya" w:date="2021-07-22T14:06:00Z"/>
        </w:rPr>
      </w:pPr>
      <w:moveTo w:id="1307" w:author="Fukuda Takuya" w:date="2021-07-22T14:06:00Z">
        <w:r w:rsidRPr="001D7BFD">
          <w:t>project documentation (</w:t>
        </w:r>
        <w:proofErr w:type="gramStart"/>
        <w:r w:rsidRPr="001D7BFD">
          <w:t>e.g.</w:t>
        </w:r>
        <w:proofErr w:type="gramEnd"/>
        <w:r w:rsidRPr="001D7BFD">
          <w:t xml:space="preserve"> </w:t>
        </w:r>
        <w:del w:id="1308" w:author="Fukuda Takuya" w:date="2021-08-04T11:27:00Z">
          <w:r w:rsidRPr="001D7BFD" w:rsidDel="00D4020C">
            <w:delText xml:space="preserve"> </w:delText>
          </w:r>
        </w:del>
        <w:r w:rsidRPr="001D7BFD">
          <w:t>test documentation and test results)</w:t>
        </w:r>
        <w:r>
          <w:t>.</w:t>
        </w:r>
        <w:commentRangeStart w:id="1309"/>
        <w:commentRangeEnd w:id="1309"/>
        <w:r>
          <w:rPr>
            <w:rStyle w:val="CommentReference"/>
            <w:color w:val="auto"/>
          </w:rPr>
          <w:commentReference w:id="1309"/>
        </w:r>
      </w:moveTo>
    </w:p>
    <w:moveToRangeEnd w:id="1285"/>
    <w:p w14:paraId="698A1BD7" w14:textId="25781D49" w:rsidR="00BE4C72" w:rsidRPr="001D7BFD" w:rsidDel="00645CFF" w:rsidRDefault="00BE4C72">
      <w:pPr>
        <w:pStyle w:val="Bullet2"/>
        <w:rPr>
          <w:del w:id="1310" w:author="Fukuda Takuya" w:date="2021-07-22T14:43:00Z"/>
        </w:rPr>
        <w:pPrChange w:id="1311" w:author="Fukuda Takuya" w:date="2021-07-22T14:43:00Z">
          <w:pPr>
            <w:pStyle w:val="Bullet1"/>
          </w:pPr>
        </w:pPrChange>
      </w:pPr>
    </w:p>
    <w:p w14:paraId="6FAE5374" w14:textId="0C083DDC" w:rsidR="00BE4C72" w:rsidRPr="00645CFF" w:rsidDel="00645CFF" w:rsidRDefault="00BE4C72">
      <w:pPr>
        <w:pStyle w:val="Bullet2"/>
        <w:rPr>
          <w:del w:id="1312" w:author="Fukuda Takuya" w:date="2021-07-22T14:43:00Z"/>
        </w:rPr>
        <w:pPrChange w:id="1313" w:author="Fukuda Takuya" w:date="2021-07-22T14:43:00Z">
          <w:pPr>
            <w:pStyle w:val="BodyText"/>
          </w:pPr>
        </w:pPrChange>
      </w:pPr>
    </w:p>
    <w:p w14:paraId="71630648" w14:textId="7DCAA50F" w:rsidR="001D7BFD" w:rsidRPr="001D7BFD" w:rsidDel="00645CFF" w:rsidRDefault="001D7BFD">
      <w:pPr>
        <w:pStyle w:val="Bullet2"/>
        <w:rPr>
          <w:del w:id="1314" w:author="Fukuda Takuya" w:date="2021-07-22T14:43:00Z"/>
        </w:rPr>
        <w:pPrChange w:id="1315" w:author="Fukuda Takuya" w:date="2021-07-22T14:43:00Z">
          <w:pPr>
            <w:pStyle w:val="BodyText"/>
          </w:pPr>
        </w:pPrChange>
      </w:pPr>
      <w:commentRangeStart w:id="1316"/>
      <w:del w:id="1317" w:author="Fukuda Takuya" w:date="2021-07-22T14:43:00Z">
        <w:r w:rsidRPr="001D7BFD" w:rsidDel="00645CFF">
          <w:delText xml:space="preserve">In this stage, the system is accepted by Customer and </w:delText>
        </w:r>
        <w:r w:rsidR="00C92FD8" w:rsidDel="00645CFF">
          <w:delText xml:space="preserve">all tests </w:delText>
        </w:r>
        <w:r w:rsidRPr="001D7BFD" w:rsidDel="00645CFF">
          <w:delText>should be perform</w:delText>
        </w:r>
        <w:r w:rsidR="009A6513" w:rsidDel="00645CFF">
          <w:delText>ed</w:delText>
        </w:r>
        <w:r w:rsidRPr="001D7BFD" w:rsidDel="00645CFF">
          <w:delText xml:space="preserve"> according to </w:delText>
        </w:r>
        <w:r w:rsidR="00C92FD8" w:rsidDel="00645CFF">
          <w:delText xml:space="preserve">evaluate the fulfilment of </w:delText>
        </w:r>
        <w:r w:rsidRPr="001D7BFD" w:rsidDel="00645CFF">
          <w:delText xml:space="preserve">the </w:delText>
        </w:r>
        <w:r w:rsidR="00C92FD8" w:rsidDel="00645CFF">
          <w:delText xml:space="preserve">all agreed </w:delText>
        </w:r>
        <w:r w:rsidRPr="001D7BFD" w:rsidDel="00645CFF">
          <w:delText>requirements</w:delText>
        </w:r>
        <w:r w:rsidR="00C92FD8" w:rsidDel="00645CFF">
          <w:delText>, which meaning</w:delText>
        </w:r>
        <w:r w:rsidR="00BE4C72" w:rsidDel="00645CFF">
          <w:delText>:</w:delText>
        </w:r>
        <w:r w:rsidRPr="001D7BFD" w:rsidDel="00645CFF">
          <w:delText xml:space="preserve"> </w:delText>
        </w:r>
      </w:del>
    </w:p>
    <w:p w14:paraId="7EF4EEFD" w14:textId="0F0B81E6" w:rsidR="001D7BFD" w:rsidRPr="001D7BFD" w:rsidDel="00543300" w:rsidRDefault="001D7BFD">
      <w:pPr>
        <w:pStyle w:val="Bullet2"/>
        <w:rPr>
          <w:moveFrom w:id="1318" w:author="Fukuda Takuya" w:date="2021-07-22T14:06:00Z"/>
        </w:rPr>
        <w:pPrChange w:id="1319" w:author="Fukuda Takuya" w:date="2021-07-22T14:43:00Z">
          <w:pPr>
            <w:pStyle w:val="Bullet1"/>
          </w:pPr>
        </w:pPrChange>
      </w:pPr>
      <w:moveFromRangeStart w:id="1320" w:author="Fukuda Takuya" w:date="2021-07-22T14:06:00Z" w:name="move77855185"/>
      <w:moveFrom w:id="1321" w:author="Fukuda Takuya" w:date="2021-07-22T14:06:00Z">
        <w:r w:rsidRPr="001D7BFD" w:rsidDel="00543300">
          <w:t>Completeness of delivery;</w:t>
        </w:r>
      </w:moveFrom>
    </w:p>
    <w:p w14:paraId="1581636A" w14:textId="2B241529" w:rsidR="001D7BFD" w:rsidRPr="001D7BFD" w:rsidDel="00543300" w:rsidRDefault="001D7BFD">
      <w:pPr>
        <w:pStyle w:val="Bullet2"/>
        <w:rPr>
          <w:moveFrom w:id="1322" w:author="Fukuda Takuya" w:date="2021-07-22T14:06:00Z"/>
        </w:rPr>
        <w:pPrChange w:id="1323" w:author="Fukuda Takuya" w:date="2021-07-22T14:43:00Z">
          <w:pPr>
            <w:pStyle w:val="Bullet1"/>
          </w:pPr>
        </w:pPrChange>
      </w:pPr>
      <w:moveFrom w:id="1324" w:author="Fukuda Takuya" w:date="2021-07-22T14:06:00Z">
        <w:r w:rsidRPr="001D7BFD" w:rsidDel="00543300">
          <w:t>Completeness of documentation</w:t>
        </w:r>
        <w:r w:rsidR="00BE4C72" w:rsidDel="00543300">
          <w:t>s</w:t>
        </w:r>
        <w:r w:rsidRPr="001D7BFD" w:rsidDel="00543300">
          <w:t>;</w:t>
        </w:r>
      </w:moveFrom>
    </w:p>
    <w:p w14:paraId="1FCF8498" w14:textId="6C3D7325" w:rsidR="001D7BFD" w:rsidRPr="001D7BFD" w:rsidDel="00543300" w:rsidRDefault="001D7BFD">
      <w:pPr>
        <w:pStyle w:val="Bullet2"/>
        <w:rPr>
          <w:moveFrom w:id="1325" w:author="Fukuda Takuya" w:date="2021-07-22T14:06:00Z"/>
        </w:rPr>
      </w:pPr>
      <w:moveFrom w:id="1326" w:author="Fukuda Takuya" w:date="2021-07-22T14:06:00Z">
        <w:r w:rsidRPr="001D7BFD" w:rsidDel="00543300">
          <w:t>user manuals</w:t>
        </w:r>
      </w:moveFrom>
    </w:p>
    <w:p w14:paraId="771E7FB3" w14:textId="5EE3CFE2" w:rsidR="001D7BFD" w:rsidRPr="001D7BFD" w:rsidDel="00543300" w:rsidRDefault="001D7BFD">
      <w:pPr>
        <w:pStyle w:val="Bullet2"/>
        <w:rPr>
          <w:moveFrom w:id="1327" w:author="Fukuda Takuya" w:date="2021-07-22T14:06:00Z"/>
        </w:rPr>
      </w:pPr>
      <w:moveFrom w:id="1328" w:author="Fukuda Takuya" w:date="2021-07-22T14:06:00Z">
        <w:r w:rsidRPr="001D7BFD" w:rsidDel="00543300">
          <w:t>technical manuals</w:t>
        </w:r>
      </w:moveFrom>
    </w:p>
    <w:p w14:paraId="6815F6FA" w14:textId="0B9C75E2" w:rsidR="001D7BFD" w:rsidRPr="001D7BFD" w:rsidDel="00543300" w:rsidRDefault="001D7BFD">
      <w:pPr>
        <w:pStyle w:val="Bullet2"/>
        <w:rPr>
          <w:moveFrom w:id="1329" w:author="Fukuda Takuya" w:date="2021-07-22T14:06:00Z"/>
        </w:rPr>
      </w:pPr>
      <w:moveFrom w:id="1330" w:author="Fukuda Takuya" w:date="2021-07-22T14:06:00Z">
        <w:r w:rsidRPr="001D7BFD" w:rsidDel="00543300">
          <w:t xml:space="preserve">training </w:t>
        </w:r>
      </w:moveFrom>
    </w:p>
    <w:p w14:paraId="2DB0C5E3" w14:textId="4EF7D302" w:rsidR="001D7BFD" w:rsidRPr="001D7BFD" w:rsidDel="00543300" w:rsidRDefault="001D7BFD">
      <w:pPr>
        <w:pStyle w:val="Bullet2"/>
        <w:rPr>
          <w:moveFrom w:id="1331" w:author="Fukuda Takuya" w:date="2021-07-22T14:06:00Z"/>
        </w:rPr>
      </w:pPr>
      <w:moveFrom w:id="1332" w:author="Fukuda Takuya" w:date="2021-07-22T14:06:00Z">
        <w:r w:rsidRPr="001D7BFD" w:rsidDel="00543300">
          <w:t xml:space="preserve">warranty certificates </w:t>
        </w:r>
      </w:moveFrom>
    </w:p>
    <w:p w14:paraId="71A472F9" w14:textId="7AF0AB15" w:rsidR="001D7BFD" w:rsidRPr="001D7BFD" w:rsidDel="00543300" w:rsidRDefault="001D7BFD">
      <w:pPr>
        <w:pStyle w:val="Bullet2"/>
        <w:rPr>
          <w:moveFrom w:id="1333" w:author="Fukuda Takuya" w:date="2021-07-22T14:06:00Z"/>
        </w:rPr>
      </w:pPr>
      <w:moveFrom w:id="1334" w:author="Fukuda Takuya" w:date="2021-07-22T14:06:00Z">
        <w:r w:rsidRPr="001D7BFD" w:rsidDel="00543300">
          <w:t>project documentation (e.g.  test documentation and test results)</w:t>
        </w:r>
        <w:r w:rsidR="00BA71EA" w:rsidDel="00543300">
          <w:t>.</w:t>
        </w:r>
        <w:commentRangeEnd w:id="1316"/>
        <w:r w:rsidR="00BE4C72" w:rsidDel="00543300">
          <w:rPr>
            <w:rStyle w:val="CommentReference"/>
            <w:color w:val="auto"/>
          </w:rPr>
          <w:commentReference w:id="1316"/>
        </w:r>
      </w:moveFrom>
    </w:p>
    <w:moveFromRangeEnd w:id="1320"/>
    <w:p w14:paraId="69E42932" w14:textId="3669E2A2" w:rsidR="00E4138F" w:rsidRPr="001D7BFD" w:rsidRDefault="001D7BFD">
      <w:pPr>
        <w:pStyle w:val="Bullet2"/>
        <w:pPrChange w:id="1335" w:author="Fukuda Takuya" w:date="2021-07-22T14:43:00Z">
          <w:pPr>
            <w:spacing w:after="200" w:line="276" w:lineRule="auto"/>
          </w:pPr>
        </w:pPrChange>
      </w:pPr>
      <w:r>
        <w:br w:type="page"/>
      </w:r>
    </w:p>
    <w:p w14:paraId="27091F5A" w14:textId="77777777" w:rsidR="00267947" w:rsidRPr="00267947" w:rsidRDefault="00267947" w:rsidP="00267947">
      <w:pPr>
        <w:pStyle w:val="Heading1"/>
      </w:pPr>
      <w:bookmarkStart w:id="1336" w:name="_Toc66289169"/>
      <w:r w:rsidRPr="00267947">
        <w:lastRenderedPageBreak/>
        <w:t>references</w:t>
      </w:r>
      <w:bookmarkEnd w:id="1336"/>
    </w:p>
    <w:p w14:paraId="24048289" w14:textId="77777777" w:rsidR="00267947" w:rsidRDefault="00267947" w:rsidP="00267947">
      <w:pPr>
        <w:pStyle w:val="Heading1separationline"/>
      </w:pPr>
    </w:p>
    <w:p w14:paraId="5C107625" w14:textId="77777777" w:rsidR="00267947" w:rsidRPr="00267947" w:rsidRDefault="00267947" w:rsidP="00267947">
      <w:pPr>
        <w:pStyle w:val="Referencelist"/>
      </w:pPr>
      <w:r w:rsidRPr="00267947">
        <w:t>IALA Recommendation V-119 The Implementation of Vessel Traffic Services</w:t>
      </w:r>
    </w:p>
    <w:p w14:paraId="7E914201" w14:textId="77777777" w:rsidR="00267947" w:rsidRPr="00267947" w:rsidRDefault="00267947" w:rsidP="00267947">
      <w:pPr>
        <w:pStyle w:val="Referencelist"/>
      </w:pPr>
      <w:r w:rsidRPr="00267947">
        <w:t>IALA Recommendation V-128 Preparation of Operational and Technical Performance Requirements for VTS Systems</w:t>
      </w:r>
    </w:p>
    <w:p w14:paraId="259E1507" w14:textId="77777777" w:rsidR="00267947" w:rsidRPr="00267947" w:rsidRDefault="00267947" w:rsidP="00267947">
      <w:pPr>
        <w:pStyle w:val="Referencelist"/>
      </w:pPr>
      <w:r w:rsidRPr="00267947">
        <w:t>IALA Guideline 1111 Preparation of Operational and Technical Performance Requirements for VTS Systems</w:t>
      </w:r>
    </w:p>
    <w:p w14:paraId="3C998057" w14:textId="77777777" w:rsidR="00267947" w:rsidRPr="00267947" w:rsidRDefault="00267947" w:rsidP="00267947">
      <w:pPr>
        <w:pStyle w:val="Referencelist"/>
      </w:pPr>
      <w:r w:rsidRPr="00267947">
        <w:rPr>
          <w:rFonts w:hint="eastAsia"/>
        </w:rPr>
        <w:t>I</w:t>
      </w:r>
      <w:r w:rsidRPr="00267947">
        <w:t>ALA Guideline 1150</w:t>
      </w:r>
      <w:r w:rsidRPr="00267947">
        <w:rPr>
          <w:rFonts w:hint="eastAsia"/>
        </w:rPr>
        <w:t xml:space="preserve"> Establishing, </w:t>
      </w:r>
      <w:proofErr w:type="gramStart"/>
      <w:r w:rsidRPr="00267947">
        <w:rPr>
          <w:rFonts w:hint="eastAsia"/>
        </w:rPr>
        <w:t>Planning</w:t>
      </w:r>
      <w:proofErr w:type="gramEnd"/>
      <w:r w:rsidRPr="00267947">
        <w:rPr>
          <w:rFonts w:hint="eastAsia"/>
        </w:rPr>
        <w:t xml:space="preserve"> and Implementing </w:t>
      </w:r>
      <w:r w:rsidRPr="00267947">
        <w:t>VTS</w:t>
      </w:r>
    </w:p>
    <w:p w14:paraId="67DD586E" w14:textId="77777777" w:rsidR="00267947" w:rsidRPr="00267947" w:rsidRDefault="00267947" w:rsidP="00267947">
      <w:pPr>
        <w:pStyle w:val="Referencelist"/>
      </w:pPr>
      <w:r w:rsidRPr="00267947">
        <w:t>IEEE 1012-2016 IEEE Standard for System, Software, and Hardware Verification and Validation</w:t>
      </w:r>
    </w:p>
    <w:p w14:paraId="31965119" w14:textId="77777777" w:rsidR="00267947" w:rsidRPr="00267947" w:rsidRDefault="00267947" w:rsidP="00267947">
      <w:pPr>
        <w:pStyle w:val="Referencelist"/>
      </w:pPr>
      <w:r w:rsidRPr="00267947">
        <w:t>ISO 9000-2005 Quality Management Systems</w:t>
      </w:r>
    </w:p>
    <w:p w14:paraId="6EB1FD74" w14:textId="77777777" w:rsidR="00267947" w:rsidRPr="00267947" w:rsidRDefault="00267947" w:rsidP="00267947">
      <w:pPr>
        <w:pStyle w:val="Referencelist"/>
      </w:pPr>
      <w:r w:rsidRPr="00267947">
        <w:t>ISO 15288-2008 Systems and Software Engineering – System life cycle processes</w:t>
      </w:r>
    </w:p>
    <w:p w14:paraId="3D552F05" w14:textId="77777777" w:rsidR="00267947" w:rsidRPr="00267947" w:rsidRDefault="00267947" w:rsidP="00267947">
      <w:pPr>
        <w:pStyle w:val="Referencelist"/>
      </w:pPr>
      <w:r w:rsidRPr="00267947">
        <w:t>INCOSE-TP-2003-002-03.2.2 INCOSE Systems Engineering Handbook. A Guide for System Life Cycle Processes and Activities, Ver. 3.2.2 October 2011</w:t>
      </w:r>
    </w:p>
    <w:p w14:paraId="12B0D8C0" w14:textId="494CBA50" w:rsidR="001D7BFD" w:rsidDel="00885CDD" w:rsidRDefault="001D7BFD">
      <w:pPr>
        <w:spacing w:after="200" w:line="276" w:lineRule="auto"/>
        <w:rPr>
          <w:del w:id="1337" w:author="Fukuda Takuya" w:date="2021-08-03T17:58:00Z"/>
          <w:sz w:val="22"/>
        </w:rPr>
      </w:pPr>
      <w:del w:id="1338" w:author="Fukuda Takuya" w:date="2021-08-03T17:58:00Z">
        <w:r w:rsidDel="00885CDD">
          <w:br w:type="page"/>
        </w:r>
      </w:del>
    </w:p>
    <w:p w14:paraId="267C40E1" w14:textId="518544AE" w:rsidR="00E5035D" w:rsidDel="00885CDD" w:rsidRDefault="00E76B2C" w:rsidP="00E5035D">
      <w:pPr>
        <w:pStyle w:val="AnnextitleHead1"/>
        <w:rPr>
          <w:del w:id="1339" w:author="Fukuda Takuya" w:date="2021-08-03T17:58:00Z"/>
          <w:lang w:eastAsia="en-GB"/>
        </w:rPr>
      </w:pPr>
      <w:bookmarkStart w:id="1340" w:name="_Toc66289170"/>
      <w:del w:id="1341" w:author="Fukuda Takuya" w:date="2021-08-03T17:58:00Z">
        <w:r w:rsidDel="00885CDD">
          <w:rPr>
            <w:lang w:eastAsia="en-GB"/>
          </w:rPr>
          <w:lastRenderedPageBreak/>
          <w:delText xml:space="preserve">Example of </w:delText>
        </w:r>
        <w:r w:rsidR="001D7BFD" w:rsidDel="00885CDD">
          <w:rPr>
            <w:rFonts w:hint="eastAsia"/>
            <w:lang w:eastAsia="ja-JP"/>
          </w:rPr>
          <w:delText>Acceptance</w:delText>
        </w:r>
        <w:r w:rsidR="001D7BFD" w:rsidDel="00885CDD">
          <w:rPr>
            <w:lang w:eastAsia="en-GB"/>
          </w:rPr>
          <w:delText xml:space="preserve"> </w:delText>
        </w:r>
        <w:r w:rsidR="001D7BFD" w:rsidDel="00885CDD">
          <w:rPr>
            <w:rFonts w:hint="eastAsia"/>
            <w:lang w:eastAsia="ja-JP"/>
          </w:rPr>
          <w:delText>documentation</w:delText>
        </w:r>
        <w:r w:rsidR="001D7BFD" w:rsidDel="00885CDD">
          <w:rPr>
            <w:lang w:eastAsia="ja-JP"/>
          </w:rPr>
          <w:delText>s</w:delText>
        </w:r>
        <w:bookmarkEnd w:id="1340"/>
      </w:del>
    </w:p>
    <w:p w14:paraId="2156B6E8" w14:textId="0B256129" w:rsidR="001D7BFD" w:rsidDel="00885CDD" w:rsidRDefault="001D7BFD" w:rsidP="001D7BFD">
      <w:pPr>
        <w:pStyle w:val="BodyText"/>
        <w:rPr>
          <w:del w:id="1342" w:author="Fukuda Takuya" w:date="2021-08-03T17:58:00Z"/>
          <w:lang w:eastAsia="en-GB"/>
        </w:rPr>
      </w:pPr>
      <w:del w:id="1343" w:author="Fukuda Takuya" w:date="2021-08-03T17:58:00Z">
        <w:r w:rsidDel="00885CDD">
          <w:rPr>
            <w:lang w:eastAsia="en-GB"/>
          </w:rPr>
          <w:delText>Example of different test procedures / reports for single system and complex system.</w:delText>
        </w:r>
      </w:del>
    </w:p>
    <w:p w14:paraId="16B398C2" w14:textId="340D0F87" w:rsidR="001D7BFD" w:rsidDel="00885CDD" w:rsidRDefault="001D7BFD" w:rsidP="001D7BFD">
      <w:pPr>
        <w:pStyle w:val="BodyText"/>
        <w:rPr>
          <w:del w:id="1344" w:author="Fukuda Takuya" w:date="2021-08-03T17:58:00Z"/>
        </w:rPr>
      </w:pPr>
    </w:p>
    <w:tbl>
      <w:tblPr>
        <w:tblStyle w:val="TableGrid"/>
        <w:tblW w:w="0" w:type="auto"/>
        <w:jc w:val="center"/>
        <w:tblLook w:val="04A0" w:firstRow="1" w:lastRow="0" w:firstColumn="1" w:lastColumn="0" w:noHBand="0" w:noVBand="1"/>
      </w:tblPr>
      <w:tblGrid>
        <w:gridCol w:w="1908"/>
        <w:gridCol w:w="2907"/>
        <w:gridCol w:w="2551"/>
        <w:gridCol w:w="2210"/>
      </w:tblGrid>
      <w:tr w:rsidR="001D7BFD" w:rsidRPr="00F55AD7" w:rsidDel="00885CDD" w14:paraId="328DDCAD" w14:textId="04A39F24" w:rsidTr="00BA3F30">
        <w:trPr>
          <w:cantSplit/>
          <w:tblHeader/>
          <w:jc w:val="center"/>
          <w:del w:id="1345" w:author="Fukuda Takuya" w:date="2021-08-03T17:58:00Z"/>
        </w:trPr>
        <w:tc>
          <w:tcPr>
            <w:tcW w:w="1908" w:type="dxa"/>
            <w:shd w:val="clear" w:color="auto" w:fill="auto"/>
          </w:tcPr>
          <w:p w14:paraId="12457595" w14:textId="104E33FF" w:rsidR="001D7BFD" w:rsidRPr="00F55AD7" w:rsidDel="00885CDD" w:rsidRDefault="001D7BFD" w:rsidP="00BA3F30">
            <w:pPr>
              <w:pStyle w:val="Tableheading"/>
              <w:rPr>
                <w:del w:id="1346" w:author="Fukuda Takuya" w:date="2021-08-03T17:58:00Z"/>
              </w:rPr>
            </w:pPr>
            <w:del w:id="1347" w:author="Fukuda Takuya" w:date="2021-08-03T17:58:00Z">
              <w:r w:rsidDel="00885CDD">
                <w:delText>Table heading</w:delText>
              </w:r>
            </w:del>
          </w:p>
        </w:tc>
        <w:tc>
          <w:tcPr>
            <w:tcW w:w="2907" w:type="dxa"/>
            <w:shd w:val="clear" w:color="auto" w:fill="auto"/>
          </w:tcPr>
          <w:p w14:paraId="0DBC9F89" w14:textId="20FD3B59" w:rsidR="001D7BFD" w:rsidRPr="00F55AD7" w:rsidDel="00885CDD" w:rsidRDefault="001D7BFD" w:rsidP="00BA3F30">
            <w:pPr>
              <w:pStyle w:val="Tableheading"/>
              <w:rPr>
                <w:del w:id="1348" w:author="Fukuda Takuya" w:date="2021-08-03T17:58:00Z"/>
              </w:rPr>
            </w:pPr>
            <w:del w:id="1349" w:author="Fukuda Takuya" w:date="2021-08-03T17:58:00Z">
              <w:r w:rsidRPr="0024784D" w:rsidDel="00885CDD">
                <w:delText>Table heading</w:delText>
              </w:r>
            </w:del>
          </w:p>
        </w:tc>
        <w:tc>
          <w:tcPr>
            <w:tcW w:w="2551" w:type="dxa"/>
            <w:shd w:val="clear" w:color="auto" w:fill="auto"/>
          </w:tcPr>
          <w:p w14:paraId="18410C69" w14:textId="33CC12AE" w:rsidR="001D7BFD" w:rsidRPr="00F55AD7" w:rsidDel="00885CDD" w:rsidRDefault="001D7BFD" w:rsidP="00BA3F30">
            <w:pPr>
              <w:pStyle w:val="Tableheading"/>
              <w:rPr>
                <w:del w:id="1350" w:author="Fukuda Takuya" w:date="2021-08-03T17:58:00Z"/>
              </w:rPr>
            </w:pPr>
            <w:del w:id="1351" w:author="Fukuda Takuya" w:date="2021-08-03T17:58:00Z">
              <w:r w:rsidRPr="0024784D" w:rsidDel="00885CDD">
                <w:delText>Table heading</w:delText>
              </w:r>
            </w:del>
          </w:p>
        </w:tc>
        <w:tc>
          <w:tcPr>
            <w:tcW w:w="2210" w:type="dxa"/>
            <w:shd w:val="clear" w:color="auto" w:fill="auto"/>
          </w:tcPr>
          <w:p w14:paraId="1285D01E" w14:textId="7F6C9BD8" w:rsidR="001D7BFD" w:rsidRPr="00F55AD7" w:rsidDel="00885CDD" w:rsidRDefault="001D7BFD" w:rsidP="00BA3F30">
            <w:pPr>
              <w:pStyle w:val="Tableheading"/>
              <w:rPr>
                <w:del w:id="1352" w:author="Fukuda Takuya" w:date="2021-08-03T17:58:00Z"/>
              </w:rPr>
            </w:pPr>
            <w:del w:id="1353" w:author="Fukuda Takuya" w:date="2021-08-03T17:58:00Z">
              <w:r w:rsidRPr="0024784D" w:rsidDel="00885CDD">
                <w:delText>Table heading</w:delText>
              </w:r>
            </w:del>
          </w:p>
        </w:tc>
      </w:tr>
      <w:tr w:rsidR="001D7BFD" w:rsidRPr="00F55AD7" w:rsidDel="00885CDD" w14:paraId="06CD240B" w14:textId="20E6322C" w:rsidTr="00BA3F30">
        <w:trPr>
          <w:cantSplit/>
          <w:jc w:val="center"/>
          <w:del w:id="1354" w:author="Fukuda Takuya" w:date="2021-08-03T17:58:00Z"/>
        </w:trPr>
        <w:tc>
          <w:tcPr>
            <w:tcW w:w="1908" w:type="dxa"/>
          </w:tcPr>
          <w:p w14:paraId="0757A128" w14:textId="2F8A8601" w:rsidR="001D7BFD" w:rsidRPr="00F55AD7" w:rsidDel="00885CDD" w:rsidRDefault="001D7BFD" w:rsidP="00BA3F30">
            <w:pPr>
              <w:pStyle w:val="Tabletext"/>
              <w:rPr>
                <w:del w:id="1355" w:author="Fukuda Takuya" w:date="2021-08-03T17:58:00Z"/>
              </w:rPr>
            </w:pPr>
            <w:del w:id="1356" w:author="Fukuda Takuya" w:date="2021-08-03T17:58:00Z">
              <w:r w:rsidRPr="006F1A43" w:rsidDel="00885CDD">
                <w:delText>Table text</w:delText>
              </w:r>
            </w:del>
          </w:p>
        </w:tc>
        <w:tc>
          <w:tcPr>
            <w:tcW w:w="2907" w:type="dxa"/>
          </w:tcPr>
          <w:p w14:paraId="47CE39DF" w14:textId="6DBE66BC" w:rsidR="001D7BFD" w:rsidRPr="00F55AD7" w:rsidDel="00885CDD" w:rsidRDefault="001D7BFD" w:rsidP="00BA3F30">
            <w:pPr>
              <w:pStyle w:val="Tabletext"/>
              <w:rPr>
                <w:del w:id="1357" w:author="Fukuda Takuya" w:date="2021-08-03T17:58:00Z"/>
              </w:rPr>
            </w:pPr>
            <w:del w:id="1358" w:author="Fukuda Takuya" w:date="2021-08-03T17:58:00Z">
              <w:r w:rsidRPr="006F1A43" w:rsidDel="00885CDD">
                <w:delText>Table text</w:delText>
              </w:r>
            </w:del>
          </w:p>
        </w:tc>
        <w:tc>
          <w:tcPr>
            <w:tcW w:w="2551" w:type="dxa"/>
          </w:tcPr>
          <w:p w14:paraId="4D8EFEA5" w14:textId="69F922CC" w:rsidR="001D7BFD" w:rsidRPr="00F55AD7" w:rsidDel="00885CDD" w:rsidRDefault="001D7BFD" w:rsidP="00BA3F30">
            <w:pPr>
              <w:pStyle w:val="Tabletext"/>
              <w:rPr>
                <w:del w:id="1359" w:author="Fukuda Takuya" w:date="2021-08-03T17:58:00Z"/>
              </w:rPr>
            </w:pPr>
            <w:del w:id="1360" w:author="Fukuda Takuya" w:date="2021-08-03T17:58:00Z">
              <w:r w:rsidRPr="006F1A43" w:rsidDel="00885CDD">
                <w:delText>Table text</w:delText>
              </w:r>
            </w:del>
          </w:p>
        </w:tc>
        <w:tc>
          <w:tcPr>
            <w:tcW w:w="2210" w:type="dxa"/>
          </w:tcPr>
          <w:p w14:paraId="01CBE998" w14:textId="71D8B009" w:rsidR="001D7BFD" w:rsidRPr="00F55AD7" w:rsidDel="00885CDD" w:rsidRDefault="001D7BFD" w:rsidP="00BA3F30">
            <w:pPr>
              <w:pStyle w:val="Tabletext"/>
              <w:rPr>
                <w:del w:id="1361" w:author="Fukuda Takuya" w:date="2021-08-03T17:58:00Z"/>
              </w:rPr>
            </w:pPr>
            <w:del w:id="1362" w:author="Fukuda Takuya" w:date="2021-08-03T17:58:00Z">
              <w:r w:rsidRPr="006F1A43" w:rsidDel="00885CDD">
                <w:delText>Table text</w:delText>
              </w:r>
            </w:del>
          </w:p>
        </w:tc>
      </w:tr>
      <w:tr w:rsidR="001D7BFD" w:rsidRPr="00F55AD7" w:rsidDel="00885CDD" w14:paraId="14CB2DA7" w14:textId="1E1DA4E8" w:rsidTr="00BA3F30">
        <w:trPr>
          <w:cantSplit/>
          <w:jc w:val="center"/>
          <w:del w:id="1363" w:author="Fukuda Takuya" w:date="2021-08-03T17:58:00Z"/>
        </w:trPr>
        <w:tc>
          <w:tcPr>
            <w:tcW w:w="1908" w:type="dxa"/>
          </w:tcPr>
          <w:p w14:paraId="06EC79D7" w14:textId="659EEDE1" w:rsidR="001D7BFD" w:rsidDel="00885CDD" w:rsidRDefault="001D7BFD" w:rsidP="00BA3F30">
            <w:pPr>
              <w:pStyle w:val="Tabletext"/>
              <w:rPr>
                <w:del w:id="1364" w:author="Fukuda Takuya" w:date="2021-08-03T17:58:00Z"/>
                <w:color w:val="000000"/>
              </w:rPr>
            </w:pPr>
            <w:del w:id="1365" w:author="Fukuda Takuya" w:date="2021-08-03T17:58:00Z">
              <w:r w:rsidRPr="006F1A43" w:rsidDel="00885CDD">
                <w:delText>Table text</w:delText>
              </w:r>
            </w:del>
          </w:p>
        </w:tc>
        <w:tc>
          <w:tcPr>
            <w:tcW w:w="2907" w:type="dxa"/>
          </w:tcPr>
          <w:p w14:paraId="390AEE49" w14:textId="5A2055B9" w:rsidR="001D7BFD" w:rsidDel="00885CDD" w:rsidRDefault="001D7BFD" w:rsidP="00BA3F30">
            <w:pPr>
              <w:pStyle w:val="Tabletext"/>
              <w:rPr>
                <w:del w:id="1366" w:author="Fukuda Takuya" w:date="2021-08-03T17:58:00Z"/>
                <w:color w:val="000000"/>
              </w:rPr>
            </w:pPr>
            <w:del w:id="1367" w:author="Fukuda Takuya" w:date="2021-08-03T17:58:00Z">
              <w:r w:rsidRPr="006F1A43" w:rsidDel="00885CDD">
                <w:delText>Table text</w:delText>
              </w:r>
            </w:del>
          </w:p>
        </w:tc>
        <w:tc>
          <w:tcPr>
            <w:tcW w:w="2551" w:type="dxa"/>
          </w:tcPr>
          <w:p w14:paraId="73643226" w14:textId="0FAA1507" w:rsidR="001D7BFD" w:rsidDel="00885CDD" w:rsidRDefault="001D7BFD" w:rsidP="00BA3F30">
            <w:pPr>
              <w:pStyle w:val="Tabletext"/>
              <w:rPr>
                <w:del w:id="1368" w:author="Fukuda Takuya" w:date="2021-08-03T17:58:00Z"/>
                <w:color w:val="000000"/>
              </w:rPr>
            </w:pPr>
            <w:del w:id="1369" w:author="Fukuda Takuya" w:date="2021-08-03T17:58:00Z">
              <w:r w:rsidRPr="006F1A43" w:rsidDel="00885CDD">
                <w:delText>Table text</w:delText>
              </w:r>
            </w:del>
          </w:p>
        </w:tc>
        <w:tc>
          <w:tcPr>
            <w:tcW w:w="2210" w:type="dxa"/>
          </w:tcPr>
          <w:p w14:paraId="65E4C7A0" w14:textId="0612E667" w:rsidR="001D7BFD" w:rsidDel="00885CDD" w:rsidRDefault="001D7BFD" w:rsidP="00BA3F30">
            <w:pPr>
              <w:pStyle w:val="Tabletext"/>
              <w:rPr>
                <w:del w:id="1370" w:author="Fukuda Takuya" w:date="2021-08-03T17:58:00Z"/>
                <w:color w:val="000000"/>
              </w:rPr>
            </w:pPr>
            <w:del w:id="1371" w:author="Fukuda Takuya" w:date="2021-08-03T17:58:00Z">
              <w:r w:rsidRPr="006F1A43" w:rsidDel="00885CDD">
                <w:delText>Table text</w:delText>
              </w:r>
            </w:del>
          </w:p>
        </w:tc>
      </w:tr>
      <w:tr w:rsidR="001D7BFD" w:rsidRPr="00F55AD7" w:rsidDel="00885CDD" w14:paraId="3FA855AC" w14:textId="21DCD59F" w:rsidTr="00BA3F30">
        <w:trPr>
          <w:cantSplit/>
          <w:jc w:val="center"/>
          <w:del w:id="1372" w:author="Fukuda Takuya" w:date="2021-08-03T17:58:00Z"/>
        </w:trPr>
        <w:tc>
          <w:tcPr>
            <w:tcW w:w="1908" w:type="dxa"/>
          </w:tcPr>
          <w:p w14:paraId="51A3220E" w14:textId="6E96532A" w:rsidR="001D7BFD" w:rsidRPr="00F55AD7" w:rsidDel="00885CDD" w:rsidRDefault="001D7BFD" w:rsidP="00BA3F30">
            <w:pPr>
              <w:pStyle w:val="Tabletext"/>
              <w:rPr>
                <w:del w:id="1373" w:author="Fukuda Takuya" w:date="2021-08-03T17:58:00Z"/>
              </w:rPr>
            </w:pPr>
            <w:del w:id="1374" w:author="Fukuda Takuya" w:date="2021-08-03T17:58:00Z">
              <w:r w:rsidRPr="006F1A43" w:rsidDel="00885CDD">
                <w:delText>Table text</w:delText>
              </w:r>
            </w:del>
          </w:p>
        </w:tc>
        <w:tc>
          <w:tcPr>
            <w:tcW w:w="2907" w:type="dxa"/>
          </w:tcPr>
          <w:p w14:paraId="7A5E4A60" w14:textId="1BC65DBE" w:rsidR="001D7BFD" w:rsidDel="00885CDD" w:rsidRDefault="001D7BFD" w:rsidP="00BA3F30">
            <w:pPr>
              <w:pStyle w:val="Tableinsetlist"/>
              <w:jc w:val="left"/>
              <w:rPr>
                <w:del w:id="1375" w:author="Fukuda Takuya" w:date="2021-08-03T17:58:00Z"/>
              </w:rPr>
            </w:pPr>
            <w:del w:id="1376" w:author="Fukuda Takuya" w:date="2021-08-03T17:58:00Z">
              <w:r w:rsidRPr="006F1A43" w:rsidDel="00885CDD">
                <w:delText xml:space="preserve">Table </w:delText>
              </w:r>
              <w:r w:rsidDel="00885CDD">
                <w:delText>inset list</w:delText>
              </w:r>
            </w:del>
          </w:p>
          <w:p w14:paraId="0E58362C" w14:textId="3B976F11" w:rsidR="001D7BFD" w:rsidDel="00885CDD" w:rsidRDefault="001D7BFD" w:rsidP="00BA3F30">
            <w:pPr>
              <w:pStyle w:val="Tableinsetlist"/>
              <w:jc w:val="left"/>
              <w:rPr>
                <w:del w:id="1377" w:author="Fukuda Takuya" w:date="2021-08-03T17:58:00Z"/>
              </w:rPr>
            </w:pPr>
            <w:del w:id="1378" w:author="Fukuda Takuya" w:date="2021-08-03T17:58:00Z">
              <w:r w:rsidDel="00885CDD">
                <w:delText>Table inset list</w:delText>
              </w:r>
            </w:del>
          </w:p>
          <w:p w14:paraId="6922DBAC" w14:textId="2057E37D" w:rsidR="001D7BFD" w:rsidRPr="00F55AD7" w:rsidDel="00885CDD" w:rsidRDefault="001D7BFD" w:rsidP="00BA3F30">
            <w:pPr>
              <w:pStyle w:val="Tableinsetlist"/>
              <w:jc w:val="left"/>
              <w:rPr>
                <w:del w:id="1379" w:author="Fukuda Takuya" w:date="2021-08-03T17:58:00Z"/>
              </w:rPr>
            </w:pPr>
            <w:del w:id="1380" w:author="Fukuda Takuya" w:date="2021-08-03T17:58:00Z">
              <w:r w:rsidDel="00885CDD">
                <w:delText>Table inset list</w:delText>
              </w:r>
            </w:del>
          </w:p>
        </w:tc>
        <w:tc>
          <w:tcPr>
            <w:tcW w:w="2551" w:type="dxa"/>
          </w:tcPr>
          <w:p w14:paraId="79523D55" w14:textId="4903D368" w:rsidR="001D7BFD" w:rsidRPr="00F55AD7" w:rsidDel="00885CDD" w:rsidRDefault="001D7BFD" w:rsidP="00BA3F30">
            <w:pPr>
              <w:pStyle w:val="Tabletext"/>
              <w:rPr>
                <w:del w:id="1381" w:author="Fukuda Takuya" w:date="2021-08-03T17:58:00Z"/>
              </w:rPr>
            </w:pPr>
            <w:del w:id="1382" w:author="Fukuda Takuya" w:date="2021-08-03T17:58:00Z">
              <w:r w:rsidRPr="006F1A43" w:rsidDel="00885CDD">
                <w:delText>Table text</w:delText>
              </w:r>
            </w:del>
          </w:p>
        </w:tc>
        <w:tc>
          <w:tcPr>
            <w:tcW w:w="2210" w:type="dxa"/>
          </w:tcPr>
          <w:p w14:paraId="6307DCA3" w14:textId="40D76224" w:rsidR="001D7BFD" w:rsidRPr="00F55AD7" w:rsidDel="00885CDD" w:rsidRDefault="001D7BFD" w:rsidP="00BA3F30">
            <w:pPr>
              <w:pStyle w:val="Tabletext"/>
              <w:rPr>
                <w:del w:id="1383" w:author="Fukuda Takuya" w:date="2021-08-03T17:58:00Z"/>
              </w:rPr>
            </w:pPr>
            <w:del w:id="1384" w:author="Fukuda Takuya" w:date="2021-08-03T17:58:00Z">
              <w:r w:rsidRPr="006F1A43" w:rsidDel="00885CDD">
                <w:delText>Table text</w:delText>
              </w:r>
            </w:del>
          </w:p>
        </w:tc>
      </w:tr>
    </w:tbl>
    <w:p w14:paraId="3C125CBD" w14:textId="2FFC06BC" w:rsidR="001D7BFD" w:rsidDel="00885CDD" w:rsidRDefault="001D7BFD" w:rsidP="001D7BFD">
      <w:pPr>
        <w:pStyle w:val="BodyText"/>
        <w:rPr>
          <w:del w:id="1385" w:author="Fukuda Takuya" w:date="2021-08-03T17:58:00Z"/>
        </w:rPr>
      </w:pPr>
    </w:p>
    <w:p w14:paraId="47CED098" w14:textId="729B2932" w:rsidR="001D7BFD" w:rsidDel="00885CDD" w:rsidRDefault="001D7BFD" w:rsidP="001D7BFD">
      <w:pPr>
        <w:pStyle w:val="BodyText"/>
        <w:rPr>
          <w:del w:id="1386" w:author="Fukuda Takuya" w:date="2021-08-03T17:58:00Z"/>
        </w:rPr>
      </w:pPr>
    </w:p>
    <w:p w14:paraId="483FD3A3" w14:textId="0F43DAAF" w:rsidR="001D7BFD" w:rsidDel="00885CDD" w:rsidRDefault="001D7BFD" w:rsidP="001D7BFD">
      <w:pPr>
        <w:pStyle w:val="AnnexHead2"/>
        <w:rPr>
          <w:del w:id="1387" w:author="Fukuda Takuya" w:date="2021-08-03T17:58:00Z"/>
        </w:rPr>
      </w:pPr>
      <w:del w:id="1388" w:author="Fukuda Takuya" w:date="2021-08-03T17:58:00Z">
        <w:r w:rsidDel="00885CDD">
          <w:delText xml:space="preserve">Example of </w:delText>
        </w:r>
      </w:del>
      <w:del w:id="1389" w:author="Fukuda Takuya" w:date="2021-08-03T16:14:00Z">
        <w:r w:rsidDel="00E60E62">
          <w:delText>Annex Head 2 style</w:delText>
        </w:r>
      </w:del>
    </w:p>
    <w:p w14:paraId="53A6DEB1" w14:textId="39292066" w:rsidR="001D7BFD" w:rsidDel="00885CDD" w:rsidRDefault="001D7BFD" w:rsidP="001D7BFD">
      <w:pPr>
        <w:pStyle w:val="Heading1separationline"/>
        <w:rPr>
          <w:del w:id="1390" w:author="Fukuda Takuya" w:date="2021-08-03T17:58:00Z"/>
          <w:lang w:eastAsia="en-GB"/>
        </w:rPr>
      </w:pPr>
    </w:p>
    <w:p w14:paraId="066653D5" w14:textId="72C5F823" w:rsidR="001D7BFD" w:rsidDel="00E60E62" w:rsidRDefault="001D7BFD" w:rsidP="001D7BFD">
      <w:pPr>
        <w:pStyle w:val="BodyText"/>
        <w:rPr>
          <w:del w:id="1391" w:author="Fukuda Takuya" w:date="2021-08-03T16:17:00Z"/>
        </w:rPr>
      </w:pPr>
    </w:p>
    <w:p w14:paraId="02F7FFFB" w14:textId="78964D6A" w:rsidR="001D7BFD" w:rsidRPr="001D7BFD" w:rsidDel="00E60E62" w:rsidRDefault="001D7BFD" w:rsidP="001D7BFD">
      <w:pPr>
        <w:pStyle w:val="AnnexTablecaption"/>
        <w:rPr>
          <w:del w:id="1392" w:author="Fukuda Takuya" w:date="2021-08-03T16:17:00Z"/>
        </w:rPr>
      </w:pPr>
      <w:del w:id="1393" w:author="Fukuda Takuya" w:date="2021-08-03T16:17:00Z">
        <w:r w:rsidRPr="001D7BFD" w:rsidDel="00E60E62">
          <w:delText xml:space="preserve">Requirement Traceability Matrix </w:delText>
        </w:r>
      </w:del>
    </w:p>
    <w:tbl>
      <w:tblPr>
        <w:tblStyle w:val="Tabelraster11"/>
        <w:tblW w:w="10627" w:type="dxa"/>
        <w:tblLook w:val="04A0" w:firstRow="1" w:lastRow="0" w:firstColumn="1" w:lastColumn="0" w:noHBand="0" w:noVBand="1"/>
      </w:tblPr>
      <w:tblGrid>
        <w:gridCol w:w="934"/>
        <w:gridCol w:w="54"/>
        <w:gridCol w:w="1210"/>
        <w:gridCol w:w="2333"/>
        <w:gridCol w:w="993"/>
        <w:gridCol w:w="860"/>
        <w:gridCol w:w="1408"/>
        <w:gridCol w:w="962"/>
        <w:gridCol w:w="883"/>
        <w:gridCol w:w="990"/>
      </w:tblGrid>
      <w:tr w:rsidR="001D7BFD" w:rsidRPr="001D7BFD" w:rsidDel="00911E8F" w14:paraId="16D8C24F" w14:textId="17551D62" w:rsidTr="00BA3F30">
        <w:trPr>
          <w:del w:id="1394" w:author="Fukuda Takuya" w:date="2021-08-03T16:00:00Z"/>
        </w:trPr>
        <w:tc>
          <w:tcPr>
            <w:tcW w:w="934" w:type="dxa"/>
          </w:tcPr>
          <w:p w14:paraId="1A00E323" w14:textId="2FD75C82" w:rsidR="001D7BFD" w:rsidRPr="001D7BFD" w:rsidDel="00911E8F" w:rsidRDefault="001D7BFD" w:rsidP="001D7BFD">
            <w:pPr>
              <w:spacing w:line="240" w:lineRule="auto"/>
              <w:rPr>
                <w:del w:id="1395" w:author="Fukuda Takuya" w:date="2021-08-03T16:00:00Z"/>
              </w:rPr>
            </w:pPr>
          </w:p>
        </w:tc>
        <w:tc>
          <w:tcPr>
            <w:tcW w:w="5450" w:type="dxa"/>
            <w:gridSpan w:val="5"/>
          </w:tcPr>
          <w:p w14:paraId="2F166C90" w14:textId="711FAC82" w:rsidR="001D7BFD" w:rsidRPr="001D7BFD" w:rsidDel="00911E8F" w:rsidRDefault="001D7BFD" w:rsidP="001D7BFD">
            <w:pPr>
              <w:spacing w:line="240" w:lineRule="auto"/>
              <w:rPr>
                <w:del w:id="1396" w:author="Fukuda Takuya" w:date="2021-08-03T16:00:00Z"/>
              </w:rPr>
            </w:pPr>
            <w:del w:id="1397" w:author="Fukuda Takuya" w:date="2021-08-03T16:00:00Z">
              <w:r w:rsidRPr="001D7BFD" w:rsidDel="00911E8F">
                <w:delText xml:space="preserve">Factory Acceptance Test  </w:delText>
              </w:r>
            </w:del>
          </w:p>
        </w:tc>
        <w:tc>
          <w:tcPr>
            <w:tcW w:w="1408" w:type="dxa"/>
          </w:tcPr>
          <w:p w14:paraId="0A4FA8A8" w14:textId="6729DA5B" w:rsidR="001D7BFD" w:rsidRPr="001D7BFD" w:rsidDel="00911E8F" w:rsidRDefault="001D7BFD" w:rsidP="001D7BFD">
            <w:pPr>
              <w:spacing w:line="240" w:lineRule="auto"/>
              <w:rPr>
                <w:del w:id="1398" w:author="Fukuda Takuya" w:date="2021-08-03T16:00:00Z"/>
              </w:rPr>
            </w:pPr>
          </w:p>
        </w:tc>
        <w:tc>
          <w:tcPr>
            <w:tcW w:w="962" w:type="dxa"/>
          </w:tcPr>
          <w:p w14:paraId="2D05EE6E" w14:textId="6FD06A88" w:rsidR="001D7BFD" w:rsidRPr="001D7BFD" w:rsidDel="00911E8F" w:rsidRDefault="001D7BFD" w:rsidP="001D7BFD">
            <w:pPr>
              <w:spacing w:line="240" w:lineRule="auto"/>
              <w:rPr>
                <w:del w:id="1399" w:author="Fukuda Takuya" w:date="2021-08-03T16:00:00Z"/>
              </w:rPr>
            </w:pPr>
            <w:del w:id="1400" w:author="Fukuda Takuya" w:date="2021-08-03T16:00:00Z">
              <w:r w:rsidRPr="001D7BFD" w:rsidDel="00911E8F">
                <w:delText xml:space="preserve">Date </w:delText>
              </w:r>
            </w:del>
          </w:p>
        </w:tc>
        <w:tc>
          <w:tcPr>
            <w:tcW w:w="1873" w:type="dxa"/>
            <w:gridSpan w:val="2"/>
          </w:tcPr>
          <w:p w14:paraId="5798AAAE" w14:textId="286A769D" w:rsidR="001D7BFD" w:rsidRPr="001D7BFD" w:rsidDel="00911E8F" w:rsidRDefault="001D7BFD" w:rsidP="001D7BFD">
            <w:pPr>
              <w:rPr>
                <w:del w:id="1401" w:author="Fukuda Takuya" w:date="2021-08-03T16:00:00Z"/>
              </w:rPr>
            </w:pPr>
            <w:del w:id="1402" w:author="Fukuda Takuya" w:date="2021-08-03T16:00:00Z">
              <w:r w:rsidRPr="001D7BFD" w:rsidDel="00911E8F">
                <w:delText xml:space="preserve">Time </w:delText>
              </w:r>
            </w:del>
          </w:p>
        </w:tc>
      </w:tr>
      <w:tr w:rsidR="001D7BFD" w:rsidRPr="001D7BFD" w:rsidDel="00911E8F" w14:paraId="1B02BAFF" w14:textId="51F68527" w:rsidTr="00BA3F30">
        <w:trPr>
          <w:del w:id="1403" w:author="Fukuda Takuya" w:date="2021-08-03T16:00:00Z"/>
        </w:trPr>
        <w:tc>
          <w:tcPr>
            <w:tcW w:w="934" w:type="dxa"/>
          </w:tcPr>
          <w:p w14:paraId="14A31629" w14:textId="375502DB" w:rsidR="001D7BFD" w:rsidRPr="001D7BFD" w:rsidDel="00911E8F" w:rsidRDefault="001D7BFD" w:rsidP="001D7BFD">
            <w:pPr>
              <w:rPr>
                <w:del w:id="1404" w:author="Fukuda Takuya" w:date="2021-08-03T16:00:00Z"/>
              </w:rPr>
            </w:pPr>
          </w:p>
        </w:tc>
        <w:tc>
          <w:tcPr>
            <w:tcW w:w="5450" w:type="dxa"/>
            <w:gridSpan w:val="5"/>
          </w:tcPr>
          <w:p w14:paraId="4F95E4FB" w14:textId="74566B56" w:rsidR="001D7BFD" w:rsidRPr="001D7BFD" w:rsidDel="00911E8F" w:rsidRDefault="001D7BFD" w:rsidP="001D7BFD">
            <w:pPr>
              <w:rPr>
                <w:del w:id="1405" w:author="Fukuda Takuya" w:date="2021-08-03T16:00:00Z"/>
              </w:rPr>
            </w:pPr>
            <w:del w:id="1406" w:author="Fukuda Takuya" w:date="2021-08-03T16:00:00Z">
              <w:r w:rsidRPr="001D7BFD" w:rsidDel="00911E8F">
                <w:delText xml:space="preserve">Customer Company </w:delText>
              </w:r>
            </w:del>
          </w:p>
        </w:tc>
        <w:tc>
          <w:tcPr>
            <w:tcW w:w="1408" w:type="dxa"/>
          </w:tcPr>
          <w:p w14:paraId="447E52F7" w14:textId="3260B5A2" w:rsidR="001D7BFD" w:rsidRPr="001D7BFD" w:rsidDel="00911E8F" w:rsidRDefault="001D7BFD" w:rsidP="001D7BFD">
            <w:pPr>
              <w:rPr>
                <w:del w:id="1407" w:author="Fukuda Takuya" w:date="2021-08-03T16:00:00Z"/>
              </w:rPr>
            </w:pPr>
          </w:p>
        </w:tc>
        <w:tc>
          <w:tcPr>
            <w:tcW w:w="2835" w:type="dxa"/>
            <w:gridSpan w:val="3"/>
          </w:tcPr>
          <w:p w14:paraId="3D41A925" w14:textId="7760A713" w:rsidR="001D7BFD" w:rsidRPr="001D7BFD" w:rsidDel="00911E8F" w:rsidRDefault="001D7BFD" w:rsidP="001D7BFD">
            <w:pPr>
              <w:rPr>
                <w:del w:id="1408" w:author="Fukuda Takuya" w:date="2021-08-03T16:00:00Z"/>
              </w:rPr>
            </w:pPr>
            <w:del w:id="1409" w:author="Fukuda Takuya" w:date="2021-08-03T16:00:00Z">
              <w:r w:rsidRPr="001D7BFD" w:rsidDel="00911E8F">
                <w:delText>Customer Representative</w:delText>
              </w:r>
            </w:del>
          </w:p>
        </w:tc>
      </w:tr>
      <w:tr w:rsidR="001D7BFD" w:rsidRPr="001D7BFD" w:rsidDel="00911E8F" w14:paraId="7EF0C8BE" w14:textId="21CBA3F4" w:rsidTr="00BA3F30">
        <w:trPr>
          <w:del w:id="1410" w:author="Fukuda Takuya" w:date="2021-08-03T16:00:00Z"/>
        </w:trPr>
        <w:tc>
          <w:tcPr>
            <w:tcW w:w="934" w:type="dxa"/>
          </w:tcPr>
          <w:p w14:paraId="52CC9836" w14:textId="795F0FBE" w:rsidR="001D7BFD" w:rsidRPr="001D7BFD" w:rsidDel="00911E8F" w:rsidRDefault="001D7BFD" w:rsidP="001D7BFD">
            <w:pPr>
              <w:rPr>
                <w:del w:id="1411" w:author="Fukuda Takuya" w:date="2021-08-03T16:00:00Z"/>
              </w:rPr>
            </w:pPr>
          </w:p>
        </w:tc>
        <w:tc>
          <w:tcPr>
            <w:tcW w:w="5450" w:type="dxa"/>
            <w:gridSpan w:val="5"/>
          </w:tcPr>
          <w:p w14:paraId="0DF825B7" w14:textId="49E6B4DB" w:rsidR="001D7BFD" w:rsidRPr="001D7BFD" w:rsidDel="00911E8F" w:rsidRDefault="001D7BFD" w:rsidP="001D7BFD">
            <w:pPr>
              <w:rPr>
                <w:del w:id="1412" w:author="Fukuda Takuya" w:date="2021-08-03T16:00:00Z"/>
              </w:rPr>
            </w:pPr>
            <w:del w:id="1413" w:author="Fukuda Takuya" w:date="2021-08-03T16:00:00Z">
              <w:r w:rsidRPr="001D7BFD" w:rsidDel="00911E8F">
                <w:delText>Subject/Equipment</w:delText>
              </w:r>
            </w:del>
          </w:p>
        </w:tc>
        <w:tc>
          <w:tcPr>
            <w:tcW w:w="1408" w:type="dxa"/>
          </w:tcPr>
          <w:p w14:paraId="03CB85A5" w14:textId="32B51D1C" w:rsidR="001D7BFD" w:rsidRPr="001D7BFD" w:rsidDel="00911E8F" w:rsidRDefault="001D7BFD" w:rsidP="001D7BFD">
            <w:pPr>
              <w:rPr>
                <w:del w:id="1414" w:author="Fukuda Takuya" w:date="2021-08-03T16:00:00Z"/>
              </w:rPr>
            </w:pPr>
          </w:p>
        </w:tc>
        <w:tc>
          <w:tcPr>
            <w:tcW w:w="2835" w:type="dxa"/>
            <w:gridSpan w:val="3"/>
          </w:tcPr>
          <w:p w14:paraId="31D2CC35" w14:textId="692A960F" w:rsidR="001D7BFD" w:rsidRPr="001D7BFD" w:rsidDel="00911E8F" w:rsidRDefault="001D7BFD" w:rsidP="001D7BFD">
            <w:pPr>
              <w:rPr>
                <w:del w:id="1415" w:author="Fukuda Takuya" w:date="2021-08-03T16:00:00Z"/>
              </w:rPr>
            </w:pPr>
          </w:p>
        </w:tc>
      </w:tr>
      <w:tr w:rsidR="001D7BFD" w:rsidRPr="001D7BFD" w:rsidDel="00911E8F" w14:paraId="50D0329C" w14:textId="7FD7C578" w:rsidTr="00BA3F30">
        <w:trPr>
          <w:del w:id="1416" w:author="Fukuda Takuya" w:date="2021-08-03T16:00:00Z"/>
        </w:trPr>
        <w:tc>
          <w:tcPr>
            <w:tcW w:w="934" w:type="dxa"/>
          </w:tcPr>
          <w:p w14:paraId="765229C4" w14:textId="1C5D8DB3" w:rsidR="001D7BFD" w:rsidRPr="001D7BFD" w:rsidDel="00911E8F" w:rsidRDefault="001D7BFD" w:rsidP="001D7BFD">
            <w:pPr>
              <w:rPr>
                <w:del w:id="1417" w:author="Fukuda Takuya" w:date="2021-08-03T16:00:00Z"/>
              </w:rPr>
            </w:pPr>
          </w:p>
        </w:tc>
        <w:tc>
          <w:tcPr>
            <w:tcW w:w="3597" w:type="dxa"/>
            <w:gridSpan w:val="3"/>
          </w:tcPr>
          <w:p w14:paraId="49193113" w14:textId="4C11DF7F" w:rsidR="001D7BFD" w:rsidRPr="001D7BFD" w:rsidDel="00911E8F" w:rsidRDefault="001D7BFD" w:rsidP="001D7BFD">
            <w:pPr>
              <w:rPr>
                <w:del w:id="1418" w:author="Fukuda Takuya" w:date="2021-08-03T16:00:00Z"/>
              </w:rPr>
            </w:pPr>
          </w:p>
        </w:tc>
        <w:tc>
          <w:tcPr>
            <w:tcW w:w="6096" w:type="dxa"/>
            <w:gridSpan w:val="6"/>
          </w:tcPr>
          <w:p w14:paraId="667C7CE4" w14:textId="64B7F250" w:rsidR="001D7BFD" w:rsidRPr="001D7BFD" w:rsidDel="00911E8F" w:rsidRDefault="001D7BFD" w:rsidP="001D7BFD">
            <w:pPr>
              <w:rPr>
                <w:del w:id="1419" w:author="Fukuda Takuya" w:date="2021-08-03T16:00:00Z"/>
              </w:rPr>
            </w:pPr>
          </w:p>
        </w:tc>
      </w:tr>
      <w:tr w:rsidR="001D7BFD" w:rsidRPr="001D7BFD" w:rsidDel="00911E8F" w14:paraId="5A119446" w14:textId="2B706A5A" w:rsidTr="00BA3F30">
        <w:trPr>
          <w:del w:id="1420" w:author="Fukuda Takuya" w:date="2021-08-03T16:00:00Z"/>
        </w:trPr>
        <w:tc>
          <w:tcPr>
            <w:tcW w:w="934" w:type="dxa"/>
          </w:tcPr>
          <w:p w14:paraId="5E326735" w14:textId="35C5C8A7" w:rsidR="001D7BFD" w:rsidRPr="001D7BFD" w:rsidDel="00911E8F" w:rsidRDefault="001D7BFD" w:rsidP="001D7BFD">
            <w:pPr>
              <w:rPr>
                <w:del w:id="1421" w:author="Fukuda Takuya" w:date="2021-08-03T16:00:00Z"/>
              </w:rPr>
            </w:pPr>
            <w:del w:id="1422" w:author="Fukuda Takuya" w:date="2021-08-03T16:00:00Z">
              <w:r w:rsidRPr="001D7BFD" w:rsidDel="00911E8F">
                <w:delText>Test ID</w:delText>
              </w:r>
            </w:del>
          </w:p>
        </w:tc>
        <w:tc>
          <w:tcPr>
            <w:tcW w:w="1264" w:type="dxa"/>
            <w:gridSpan w:val="2"/>
          </w:tcPr>
          <w:p w14:paraId="4EAE429B" w14:textId="090F77B1" w:rsidR="001D7BFD" w:rsidRPr="001D7BFD" w:rsidDel="00911E8F" w:rsidRDefault="001D7BFD" w:rsidP="001D7BFD">
            <w:pPr>
              <w:rPr>
                <w:del w:id="1423" w:author="Fukuda Takuya" w:date="2021-08-03T16:00:00Z"/>
              </w:rPr>
            </w:pPr>
            <w:del w:id="1424" w:author="Fukuda Takuya" w:date="2021-08-03T16:00:00Z">
              <w:r w:rsidRPr="001D7BFD" w:rsidDel="00911E8F">
                <w:delText>Requirement ID</w:delText>
              </w:r>
            </w:del>
          </w:p>
        </w:tc>
        <w:tc>
          <w:tcPr>
            <w:tcW w:w="2333" w:type="dxa"/>
          </w:tcPr>
          <w:p w14:paraId="0E3E12CC" w14:textId="1B390F78" w:rsidR="001D7BFD" w:rsidRPr="001D7BFD" w:rsidDel="00911E8F" w:rsidRDefault="001D7BFD" w:rsidP="001D7BFD">
            <w:pPr>
              <w:rPr>
                <w:del w:id="1425" w:author="Fukuda Takuya" w:date="2021-08-03T16:00:00Z"/>
              </w:rPr>
            </w:pPr>
            <w:del w:id="1426" w:author="Fukuda Takuya" w:date="2021-08-03T16:00:00Z">
              <w:r w:rsidRPr="001D7BFD" w:rsidDel="00911E8F">
                <w:delText>Requirement Description</w:delText>
              </w:r>
            </w:del>
          </w:p>
        </w:tc>
        <w:tc>
          <w:tcPr>
            <w:tcW w:w="993" w:type="dxa"/>
          </w:tcPr>
          <w:p w14:paraId="7E63D174" w14:textId="3550CFBA" w:rsidR="001D7BFD" w:rsidRPr="001D7BFD" w:rsidDel="00911E8F" w:rsidRDefault="001D7BFD" w:rsidP="001D7BFD">
            <w:pPr>
              <w:rPr>
                <w:del w:id="1427" w:author="Fukuda Takuya" w:date="2021-08-03T16:00:00Z"/>
              </w:rPr>
            </w:pPr>
            <w:del w:id="1428" w:author="Fukuda Takuya" w:date="2021-08-03T16:00:00Z">
              <w:r w:rsidRPr="001D7BFD" w:rsidDel="00911E8F">
                <w:delText>TC ID</w:delText>
              </w:r>
            </w:del>
          </w:p>
        </w:tc>
        <w:tc>
          <w:tcPr>
            <w:tcW w:w="2268" w:type="dxa"/>
            <w:gridSpan w:val="2"/>
          </w:tcPr>
          <w:p w14:paraId="56675BEE" w14:textId="7A69CC66" w:rsidR="001D7BFD" w:rsidRPr="001D7BFD" w:rsidDel="00911E8F" w:rsidRDefault="001D7BFD" w:rsidP="001D7BFD">
            <w:pPr>
              <w:rPr>
                <w:del w:id="1429" w:author="Fukuda Takuya" w:date="2021-08-03T16:00:00Z"/>
              </w:rPr>
            </w:pPr>
            <w:del w:id="1430" w:author="Fukuda Takuya" w:date="2021-08-03T16:00:00Z">
              <w:r w:rsidRPr="001D7BFD" w:rsidDel="00911E8F">
                <w:delText>TC-Description</w:delText>
              </w:r>
            </w:del>
          </w:p>
        </w:tc>
        <w:tc>
          <w:tcPr>
            <w:tcW w:w="1845" w:type="dxa"/>
            <w:gridSpan w:val="2"/>
          </w:tcPr>
          <w:p w14:paraId="563E9EFD" w14:textId="14AF5D6A" w:rsidR="001D7BFD" w:rsidRPr="001D7BFD" w:rsidDel="00911E8F" w:rsidRDefault="001D7BFD" w:rsidP="001D7BFD">
            <w:pPr>
              <w:rPr>
                <w:del w:id="1431" w:author="Fukuda Takuya" w:date="2021-08-03T16:00:00Z"/>
              </w:rPr>
            </w:pPr>
            <w:del w:id="1432" w:author="Fukuda Takuya" w:date="2021-08-03T16:00:00Z">
              <w:r w:rsidRPr="001D7BFD" w:rsidDel="00911E8F">
                <w:delText xml:space="preserve">TC-Result </w:delText>
              </w:r>
            </w:del>
          </w:p>
        </w:tc>
        <w:tc>
          <w:tcPr>
            <w:tcW w:w="990" w:type="dxa"/>
          </w:tcPr>
          <w:p w14:paraId="3B662E78" w14:textId="4D8CBE61" w:rsidR="001D7BFD" w:rsidRPr="001D7BFD" w:rsidDel="00911E8F" w:rsidRDefault="001D7BFD" w:rsidP="001D7BFD">
            <w:pPr>
              <w:rPr>
                <w:del w:id="1433" w:author="Fukuda Takuya" w:date="2021-08-03T16:00:00Z"/>
              </w:rPr>
            </w:pPr>
            <w:del w:id="1434" w:author="Fukuda Takuya" w:date="2021-08-03T16:00:00Z">
              <w:r w:rsidRPr="001D7BFD" w:rsidDel="00911E8F">
                <w:delText xml:space="preserve">Pass/Fail </w:delText>
              </w:r>
            </w:del>
          </w:p>
        </w:tc>
      </w:tr>
      <w:tr w:rsidR="001D7BFD" w:rsidRPr="001D7BFD" w:rsidDel="00911E8F" w14:paraId="5520ECB0" w14:textId="2A8ABC62" w:rsidTr="00BA3F30">
        <w:trPr>
          <w:del w:id="1435" w:author="Fukuda Takuya" w:date="2021-08-03T16:00:00Z"/>
        </w:trPr>
        <w:tc>
          <w:tcPr>
            <w:tcW w:w="934" w:type="dxa"/>
          </w:tcPr>
          <w:p w14:paraId="6F7223BC" w14:textId="12ACD3BE" w:rsidR="001D7BFD" w:rsidRPr="001D7BFD" w:rsidDel="00911E8F" w:rsidRDefault="001D7BFD" w:rsidP="001D7BFD">
            <w:pPr>
              <w:rPr>
                <w:del w:id="1436" w:author="Fukuda Takuya" w:date="2021-08-03T16:00:00Z"/>
              </w:rPr>
            </w:pPr>
          </w:p>
        </w:tc>
        <w:tc>
          <w:tcPr>
            <w:tcW w:w="1264" w:type="dxa"/>
            <w:gridSpan w:val="2"/>
          </w:tcPr>
          <w:p w14:paraId="08D1C921" w14:textId="0B43D9B9" w:rsidR="001D7BFD" w:rsidRPr="001D7BFD" w:rsidDel="00911E8F" w:rsidRDefault="001D7BFD" w:rsidP="001D7BFD">
            <w:pPr>
              <w:rPr>
                <w:del w:id="1437" w:author="Fukuda Takuya" w:date="2021-08-03T16:00:00Z"/>
              </w:rPr>
            </w:pPr>
          </w:p>
        </w:tc>
        <w:tc>
          <w:tcPr>
            <w:tcW w:w="2333" w:type="dxa"/>
          </w:tcPr>
          <w:p w14:paraId="731DA4C4" w14:textId="45043C70" w:rsidR="001D7BFD" w:rsidRPr="001D7BFD" w:rsidDel="00911E8F" w:rsidRDefault="001D7BFD" w:rsidP="001D7BFD">
            <w:pPr>
              <w:rPr>
                <w:del w:id="1438" w:author="Fukuda Takuya" w:date="2021-08-03T16:00:00Z"/>
              </w:rPr>
            </w:pPr>
          </w:p>
        </w:tc>
        <w:tc>
          <w:tcPr>
            <w:tcW w:w="993" w:type="dxa"/>
          </w:tcPr>
          <w:p w14:paraId="5346F2BB" w14:textId="4E8F714C" w:rsidR="001D7BFD" w:rsidRPr="001D7BFD" w:rsidDel="00911E8F" w:rsidRDefault="001D7BFD" w:rsidP="001D7BFD">
            <w:pPr>
              <w:rPr>
                <w:del w:id="1439" w:author="Fukuda Takuya" w:date="2021-08-03T16:00:00Z"/>
              </w:rPr>
            </w:pPr>
          </w:p>
        </w:tc>
        <w:tc>
          <w:tcPr>
            <w:tcW w:w="2268" w:type="dxa"/>
            <w:gridSpan w:val="2"/>
          </w:tcPr>
          <w:p w14:paraId="63DACFC4" w14:textId="6FFA5DED" w:rsidR="001D7BFD" w:rsidRPr="001D7BFD" w:rsidDel="00911E8F" w:rsidRDefault="001D7BFD" w:rsidP="001D7BFD">
            <w:pPr>
              <w:rPr>
                <w:del w:id="1440" w:author="Fukuda Takuya" w:date="2021-08-03T16:00:00Z"/>
              </w:rPr>
            </w:pPr>
          </w:p>
        </w:tc>
        <w:tc>
          <w:tcPr>
            <w:tcW w:w="1845" w:type="dxa"/>
            <w:gridSpan w:val="2"/>
          </w:tcPr>
          <w:p w14:paraId="5C617841" w14:textId="72F24DD2" w:rsidR="001D7BFD" w:rsidRPr="001D7BFD" w:rsidDel="00911E8F" w:rsidRDefault="001D7BFD" w:rsidP="001D7BFD">
            <w:pPr>
              <w:rPr>
                <w:del w:id="1441" w:author="Fukuda Takuya" w:date="2021-08-03T16:00:00Z"/>
              </w:rPr>
            </w:pPr>
          </w:p>
        </w:tc>
        <w:tc>
          <w:tcPr>
            <w:tcW w:w="990" w:type="dxa"/>
          </w:tcPr>
          <w:p w14:paraId="224F3E97" w14:textId="54A073E3" w:rsidR="001D7BFD" w:rsidRPr="001D7BFD" w:rsidDel="00911E8F" w:rsidRDefault="001D7BFD" w:rsidP="001D7BFD">
            <w:pPr>
              <w:rPr>
                <w:del w:id="1442" w:author="Fukuda Takuya" w:date="2021-08-03T16:00:00Z"/>
              </w:rPr>
            </w:pPr>
          </w:p>
        </w:tc>
      </w:tr>
      <w:tr w:rsidR="001D7BFD" w:rsidRPr="001D7BFD" w:rsidDel="00911E8F" w14:paraId="442D3E2A" w14:textId="2B463B38" w:rsidTr="00BA3F30">
        <w:trPr>
          <w:del w:id="1443" w:author="Fukuda Takuya" w:date="2021-08-03T16:00:00Z"/>
        </w:trPr>
        <w:tc>
          <w:tcPr>
            <w:tcW w:w="934" w:type="dxa"/>
          </w:tcPr>
          <w:p w14:paraId="6B2500DD" w14:textId="2769CB2D" w:rsidR="001D7BFD" w:rsidRPr="001D7BFD" w:rsidDel="00911E8F" w:rsidRDefault="001D7BFD" w:rsidP="001D7BFD">
            <w:pPr>
              <w:rPr>
                <w:del w:id="1444" w:author="Fukuda Takuya" w:date="2021-08-03T16:00:00Z"/>
              </w:rPr>
            </w:pPr>
          </w:p>
        </w:tc>
        <w:tc>
          <w:tcPr>
            <w:tcW w:w="1264" w:type="dxa"/>
            <w:gridSpan w:val="2"/>
          </w:tcPr>
          <w:p w14:paraId="059F11D4" w14:textId="5B21E493" w:rsidR="001D7BFD" w:rsidRPr="001D7BFD" w:rsidDel="00911E8F" w:rsidRDefault="001D7BFD" w:rsidP="001D7BFD">
            <w:pPr>
              <w:rPr>
                <w:del w:id="1445" w:author="Fukuda Takuya" w:date="2021-08-03T16:00:00Z"/>
              </w:rPr>
            </w:pPr>
            <w:del w:id="1446" w:author="Fukuda Takuya" w:date="2021-08-03T16:00:00Z">
              <w:r w:rsidRPr="001D7BFD" w:rsidDel="00911E8F">
                <w:delText>R-0265</w:delText>
              </w:r>
            </w:del>
          </w:p>
        </w:tc>
        <w:tc>
          <w:tcPr>
            <w:tcW w:w="2333" w:type="dxa"/>
          </w:tcPr>
          <w:p w14:paraId="427BA917" w14:textId="5528C566" w:rsidR="001D7BFD" w:rsidRPr="001D7BFD" w:rsidDel="00911E8F" w:rsidRDefault="001D7BFD" w:rsidP="001D7BFD">
            <w:pPr>
              <w:rPr>
                <w:del w:id="1447" w:author="Fukuda Takuya" w:date="2021-08-03T16:00:00Z"/>
              </w:rPr>
            </w:pPr>
            <w:del w:id="1448" w:author="Fukuda Takuya" w:date="2021-08-03T16:00:00Z">
              <w:r w:rsidRPr="001D7BFD" w:rsidDel="00911E8F">
                <w:delText>User protected login</w:delText>
              </w:r>
            </w:del>
          </w:p>
        </w:tc>
        <w:tc>
          <w:tcPr>
            <w:tcW w:w="993" w:type="dxa"/>
          </w:tcPr>
          <w:p w14:paraId="1D129E3D" w14:textId="142EDB20" w:rsidR="001D7BFD" w:rsidRPr="001D7BFD" w:rsidDel="00911E8F" w:rsidRDefault="001D7BFD" w:rsidP="001D7BFD">
            <w:pPr>
              <w:rPr>
                <w:del w:id="1449" w:author="Fukuda Takuya" w:date="2021-08-03T16:00:00Z"/>
              </w:rPr>
            </w:pPr>
            <w:del w:id="1450" w:author="Fukuda Takuya" w:date="2021-08-03T16:00:00Z">
              <w:r w:rsidRPr="001D7BFD" w:rsidDel="00911E8F">
                <w:delText>TC-01</w:delText>
              </w:r>
            </w:del>
          </w:p>
        </w:tc>
        <w:tc>
          <w:tcPr>
            <w:tcW w:w="2268" w:type="dxa"/>
            <w:gridSpan w:val="2"/>
          </w:tcPr>
          <w:p w14:paraId="6E4D5D8E" w14:textId="5D435E30" w:rsidR="001D7BFD" w:rsidRPr="001D7BFD" w:rsidDel="00911E8F" w:rsidRDefault="001D7BFD" w:rsidP="001D7BFD">
            <w:pPr>
              <w:rPr>
                <w:del w:id="1451" w:author="Fukuda Takuya" w:date="2021-08-03T16:00:00Z"/>
              </w:rPr>
            </w:pPr>
            <w:del w:id="1452" w:author="Fukuda Takuya" w:date="2021-08-03T16:00:00Z">
              <w:r w:rsidRPr="001D7BFD" w:rsidDel="00911E8F">
                <w:delText>Login with valid username/password</w:delText>
              </w:r>
            </w:del>
          </w:p>
        </w:tc>
        <w:tc>
          <w:tcPr>
            <w:tcW w:w="1845" w:type="dxa"/>
            <w:gridSpan w:val="2"/>
          </w:tcPr>
          <w:p w14:paraId="290AF0CC" w14:textId="7C8137B8" w:rsidR="001D7BFD" w:rsidRPr="001D7BFD" w:rsidDel="00911E8F" w:rsidRDefault="001D7BFD" w:rsidP="001D7BFD">
            <w:pPr>
              <w:rPr>
                <w:del w:id="1453" w:author="Fukuda Takuya" w:date="2021-08-03T16:00:00Z"/>
              </w:rPr>
            </w:pPr>
          </w:p>
        </w:tc>
        <w:tc>
          <w:tcPr>
            <w:tcW w:w="990" w:type="dxa"/>
          </w:tcPr>
          <w:p w14:paraId="23C47E47" w14:textId="04437759" w:rsidR="001D7BFD" w:rsidRPr="001D7BFD" w:rsidDel="00911E8F" w:rsidRDefault="001D7BFD" w:rsidP="001D7BFD">
            <w:pPr>
              <w:rPr>
                <w:del w:id="1454" w:author="Fukuda Takuya" w:date="2021-08-03T16:00:00Z"/>
              </w:rPr>
            </w:pPr>
          </w:p>
        </w:tc>
      </w:tr>
      <w:tr w:rsidR="001D7BFD" w:rsidRPr="001D7BFD" w:rsidDel="00911E8F" w14:paraId="38549DA3" w14:textId="0A017FF5" w:rsidTr="00BA3F30">
        <w:trPr>
          <w:del w:id="1455" w:author="Fukuda Takuya" w:date="2021-08-03T16:00:00Z"/>
        </w:trPr>
        <w:tc>
          <w:tcPr>
            <w:tcW w:w="934" w:type="dxa"/>
          </w:tcPr>
          <w:p w14:paraId="16B698F8" w14:textId="405A9B6D" w:rsidR="001D7BFD" w:rsidRPr="001D7BFD" w:rsidDel="00911E8F" w:rsidRDefault="001D7BFD" w:rsidP="001D7BFD">
            <w:pPr>
              <w:rPr>
                <w:del w:id="1456" w:author="Fukuda Takuya" w:date="2021-08-03T16:00:00Z"/>
              </w:rPr>
            </w:pPr>
          </w:p>
        </w:tc>
        <w:tc>
          <w:tcPr>
            <w:tcW w:w="1264" w:type="dxa"/>
            <w:gridSpan w:val="2"/>
          </w:tcPr>
          <w:p w14:paraId="76170F0C" w14:textId="6F097465" w:rsidR="001D7BFD" w:rsidRPr="001D7BFD" w:rsidDel="00911E8F" w:rsidRDefault="001D7BFD" w:rsidP="001D7BFD">
            <w:pPr>
              <w:rPr>
                <w:del w:id="1457" w:author="Fukuda Takuya" w:date="2021-08-03T16:00:00Z"/>
              </w:rPr>
            </w:pPr>
          </w:p>
        </w:tc>
        <w:tc>
          <w:tcPr>
            <w:tcW w:w="2333" w:type="dxa"/>
          </w:tcPr>
          <w:p w14:paraId="6DA93EF6" w14:textId="58C331B0" w:rsidR="001D7BFD" w:rsidRPr="001D7BFD" w:rsidDel="00911E8F" w:rsidRDefault="001D7BFD" w:rsidP="001D7BFD">
            <w:pPr>
              <w:rPr>
                <w:del w:id="1458" w:author="Fukuda Takuya" w:date="2021-08-03T16:00:00Z"/>
              </w:rPr>
            </w:pPr>
          </w:p>
        </w:tc>
        <w:tc>
          <w:tcPr>
            <w:tcW w:w="993" w:type="dxa"/>
          </w:tcPr>
          <w:p w14:paraId="10E14A19" w14:textId="2882389E" w:rsidR="001D7BFD" w:rsidRPr="001D7BFD" w:rsidDel="00911E8F" w:rsidRDefault="001D7BFD" w:rsidP="001D7BFD">
            <w:pPr>
              <w:rPr>
                <w:del w:id="1459" w:author="Fukuda Takuya" w:date="2021-08-03T16:00:00Z"/>
              </w:rPr>
            </w:pPr>
            <w:del w:id="1460" w:author="Fukuda Takuya" w:date="2021-08-03T16:00:00Z">
              <w:r w:rsidRPr="001D7BFD" w:rsidDel="00911E8F">
                <w:delText>TC-02</w:delText>
              </w:r>
            </w:del>
          </w:p>
        </w:tc>
        <w:tc>
          <w:tcPr>
            <w:tcW w:w="2268" w:type="dxa"/>
            <w:gridSpan w:val="2"/>
          </w:tcPr>
          <w:p w14:paraId="2DE455C2" w14:textId="1C993D3B" w:rsidR="001D7BFD" w:rsidRPr="001D7BFD" w:rsidDel="00911E8F" w:rsidRDefault="001D7BFD" w:rsidP="001D7BFD">
            <w:pPr>
              <w:rPr>
                <w:del w:id="1461" w:author="Fukuda Takuya" w:date="2021-08-03T16:00:00Z"/>
              </w:rPr>
            </w:pPr>
            <w:del w:id="1462" w:author="Fukuda Takuya" w:date="2021-08-03T16:00:00Z">
              <w:r w:rsidRPr="001D7BFD" w:rsidDel="00911E8F">
                <w:delText>Login with invalid Username</w:delText>
              </w:r>
            </w:del>
          </w:p>
        </w:tc>
        <w:tc>
          <w:tcPr>
            <w:tcW w:w="1845" w:type="dxa"/>
            <w:gridSpan w:val="2"/>
          </w:tcPr>
          <w:p w14:paraId="2BBAC18E" w14:textId="3DCECC7C" w:rsidR="001D7BFD" w:rsidRPr="001D7BFD" w:rsidDel="00911E8F" w:rsidRDefault="001D7BFD" w:rsidP="001D7BFD">
            <w:pPr>
              <w:rPr>
                <w:del w:id="1463" w:author="Fukuda Takuya" w:date="2021-08-03T16:00:00Z"/>
              </w:rPr>
            </w:pPr>
          </w:p>
        </w:tc>
        <w:tc>
          <w:tcPr>
            <w:tcW w:w="990" w:type="dxa"/>
          </w:tcPr>
          <w:p w14:paraId="36A02267" w14:textId="418798E6" w:rsidR="001D7BFD" w:rsidRPr="001D7BFD" w:rsidDel="00911E8F" w:rsidRDefault="001D7BFD" w:rsidP="001D7BFD">
            <w:pPr>
              <w:rPr>
                <w:del w:id="1464" w:author="Fukuda Takuya" w:date="2021-08-03T16:00:00Z"/>
              </w:rPr>
            </w:pPr>
          </w:p>
        </w:tc>
      </w:tr>
      <w:tr w:rsidR="001D7BFD" w:rsidRPr="001D7BFD" w:rsidDel="00911E8F" w14:paraId="500637FC" w14:textId="3A1239C8" w:rsidTr="00BA3F30">
        <w:trPr>
          <w:del w:id="1465" w:author="Fukuda Takuya" w:date="2021-08-03T16:00:00Z"/>
        </w:trPr>
        <w:tc>
          <w:tcPr>
            <w:tcW w:w="934" w:type="dxa"/>
          </w:tcPr>
          <w:p w14:paraId="2130565A" w14:textId="769689A8" w:rsidR="001D7BFD" w:rsidRPr="001D7BFD" w:rsidDel="00911E8F" w:rsidRDefault="001D7BFD" w:rsidP="001D7BFD">
            <w:pPr>
              <w:rPr>
                <w:del w:id="1466" w:author="Fukuda Takuya" w:date="2021-08-03T16:00:00Z"/>
              </w:rPr>
            </w:pPr>
          </w:p>
        </w:tc>
        <w:tc>
          <w:tcPr>
            <w:tcW w:w="1264" w:type="dxa"/>
            <w:gridSpan w:val="2"/>
          </w:tcPr>
          <w:p w14:paraId="566D6FE5" w14:textId="082BDFF4" w:rsidR="001D7BFD" w:rsidRPr="001D7BFD" w:rsidDel="00911E8F" w:rsidRDefault="001D7BFD" w:rsidP="001D7BFD">
            <w:pPr>
              <w:rPr>
                <w:del w:id="1467" w:author="Fukuda Takuya" w:date="2021-08-03T16:00:00Z"/>
              </w:rPr>
            </w:pPr>
          </w:p>
        </w:tc>
        <w:tc>
          <w:tcPr>
            <w:tcW w:w="2333" w:type="dxa"/>
          </w:tcPr>
          <w:p w14:paraId="3F6A7CAF" w14:textId="163B591A" w:rsidR="001D7BFD" w:rsidRPr="001D7BFD" w:rsidDel="00911E8F" w:rsidRDefault="001D7BFD" w:rsidP="001D7BFD">
            <w:pPr>
              <w:rPr>
                <w:del w:id="1468" w:author="Fukuda Takuya" w:date="2021-08-03T16:00:00Z"/>
              </w:rPr>
            </w:pPr>
          </w:p>
        </w:tc>
        <w:tc>
          <w:tcPr>
            <w:tcW w:w="993" w:type="dxa"/>
          </w:tcPr>
          <w:p w14:paraId="733E0CE7" w14:textId="1545CF31" w:rsidR="001D7BFD" w:rsidRPr="001D7BFD" w:rsidDel="00911E8F" w:rsidRDefault="001D7BFD" w:rsidP="001D7BFD">
            <w:pPr>
              <w:rPr>
                <w:del w:id="1469" w:author="Fukuda Takuya" w:date="2021-08-03T16:00:00Z"/>
              </w:rPr>
            </w:pPr>
            <w:del w:id="1470" w:author="Fukuda Takuya" w:date="2021-08-03T16:00:00Z">
              <w:r w:rsidRPr="001D7BFD" w:rsidDel="00911E8F">
                <w:delText>TC-03</w:delText>
              </w:r>
            </w:del>
          </w:p>
        </w:tc>
        <w:tc>
          <w:tcPr>
            <w:tcW w:w="2268" w:type="dxa"/>
            <w:gridSpan w:val="2"/>
          </w:tcPr>
          <w:p w14:paraId="2E81F720" w14:textId="19E3389F" w:rsidR="001D7BFD" w:rsidRPr="001D7BFD" w:rsidDel="00911E8F" w:rsidRDefault="001D7BFD" w:rsidP="001D7BFD">
            <w:pPr>
              <w:rPr>
                <w:del w:id="1471" w:author="Fukuda Takuya" w:date="2021-08-03T16:00:00Z"/>
              </w:rPr>
            </w:pPr>
            <w:del w:id="1472" w:author="Fukuda Takuya" w:date="2021-08-03T16:00:00Z">
              <w:r w:rsidRPr="001D7BFD" w:rsidDel="00911E8F">
                <w:delText>Login with invalid Password</w:delText>
              </w:r>
            </w:del>
          </w:p>
        </w:tc>
        <w:tc>
          <w:tcPr>
            <w:tcW w:w="1845" w:type="dxa"/>
            <w:gridSpan w:val="2"/>
          </w:tcPr>
          <w:p w14:paraId="4AF24E2E" w14:textId="3CFFF737" w:rsidR="001D7BFD" w:rsidRPr="001D7BFD" w:rsidDel="00911E8F" w:rsidRDefault="001D7BFD" w:rsidP="001D7BFD">
            <w:pPr>
              <w:rPr>
                <w:del w:id="1473" w:author="Fukuda Takuya" w:date="2021-08-03T16:00:00Z"/>
              </w:rPr>
            </w:pPr>
          </w:p>
        </w:tc>
        <w:tc>
          <w:tcPr>
            <w:tcW w:w="990" w:type="dxa"/>
          </w:tcPr>
          <w:p w14:paraId="4CAE2675" w14:textId="42BBCF73" w:rsidR="001D7BFD" w:rsidRPr="001D7BFD" w:rsidDel="00911E8F" w:rsidRDefault="001D7BFD" w:rsidP="001D7BFD">
            <w:pPr>
              <w:rPr>
                <w:del w:id="1474" w:author="Fukuda Takuya" w:date="2021-08-03T16:00:00Z"/>
              </w:rPr>
            </w:pPr>
          </w:p>
        </w:tc>
      </w:tr>
      <w:tr w:rsidR="001D7BFD" w:rsidRPr="001D7BFD" w:rsidDel="00911E8F" w14:paraId="3396A9E3" w14:textId="5B76BDEA" w:rsidTr="00BA3F30">
        <w:trPr>
          <w:del w:id="1475" w:author="Fukuda Takuya" w:date="2021-08-03T16:00:00Z"/>
        </w:trPr>
        <w:tc>
          <w:tcPr>
            <w:tcW w:w="934" w:type="dxa"/>
          </w:tcPr>
          <w:p w14:paraId="199EA474" w14:textId="683F80AD" w:rsidR="001D7BFD" w:rsidRPr="001D7BFD" w:rsidDel="00911E8F" w:rsidRDefault="001D7BFD" w:rsidP="001D7BFD">
            <w:pPr>
              <w:rPr>
                <w:del w:id="1476" w:author="Fukuda Takuya" w:date="2021-08-03T16:00:00Z"/>
              </w:rPr>
            </w:pPr>
          </w:p>
        </w:tc>
        <w:tc>
          <w:tcPr>
            <w:tcW w:w="1264" w:type="dxa"/>
            <w:gridSpan w:val="2"/>
          </w:tcPr>
          <w:p w14:paraId="7617AAD0" w14:textId="67385093" w:rsidR="001D7BFD" w:rsidRPr="001D7BFD" w:rsidDel="00911E8F" w:rsidRDefault="001D7BFD" w:rsidP="001D7BFD">
            <w:pPr>
              <w:rPr>
                <w:del w:id="1477" w:author="Fukuda Takuya" w:date="2021-08-03T16:00:00Z"/>
              </w:rPr>
            </w:pPr>
          </w:p>
        </w:tc>
        <w:tc>
          <w:tcPr>
            <w:tcW w:w="2333" w:type="dxa"/>
          </w:tcPr>
          <w:p w14:paraId="0500E201" w14:textId="76780E89" w:rsidR="001D7BFD" w:rsidRPr="001D7BFD" w:rsidDel="00911E8F" w:rsidRDefault="001D7BFD" w:rsidP="001D7BFD">
            <w:pPr>
              <w:rPr>
                <w:del w:id="1478" w:author="Fukuda Takuya" w:date="2021-08-03T16:00:00Z"/>
              </w:rPr>
            </w:pPr>
          </w:p>
        </w:tc>
        <w:tc>
          <w:tcPr>
            <w:tcW w:w="993" w:type="dxa"/>
          </w:tcPr>
          <w:p w14:paraId="0DEAFE55" w14:textId="76D296A0" w:rsidR="001D7BFD" w:rsidRPr="001D7BFD" w:rsidDel="00911E8F" w:rsidRDefault="001D7BFD" w:rsidP="001D7BFD">
            <w:pPr>
              <w:rPr>
                <w:del w:id="1479" w:author="Fukuda Takuya" w:date="2021-08-03T16:00:00Z"/>
              </w:rPr>
            </w:pPr>
          </w:p>
        </w:tc>
        <w:tc>
          <w:tcPr>
            <w:tcW w:w="2268" w:type="dxa"/>
            <w:gridSpan w:val="2"/>
          </w:tcPr>
          <w:p w14:paraId="0B2BBEAD" w14:textId="07E977E2" w:rsidR="001D7BFD" w:rsidRPr="001D7BFD" w:rsidDel="00911E8F" w:rsidRDefault="001D7BFD" w:rsidP="001D7BFD">
            <w:pPr>
              <w:rPr>
                <w:del w:id="1480" w:author="Fukuda Takuya" w:date="2021-08-03T16:00:00Z"/>
              </w:rPr>
            </w:pPr>
          </w:p>
        </w:tc>
        <w:tc>
          <w:tcPr>
            <w:tcW w:w="1845" w:type="dxa"/>
            <w:gridSpan w:val="2"/>
          </w:tcPr>
          <w:p w14:paraId="283EA461" w14:textId="22A8C10A" w:rsidR="001D7BFD" w:rsidRPr="001D7BFD" w:rsidDel="00911E8F" w:rsidRDefault="001D7BFD" w:rsidP="001D7BFD">
            <w:pPr>
              <w:rPr>
                <w:del w:id="1481" w:author="Fukuda Takuya" w:date="2021-08-03T16:00:00Z"/>
              </w:rPr>
            </w:pPr>
          </w:p>
        </w:tc>
        <w:tc>
          <w:tcPr>
            <w:tcW w:w="990" w:type="dxa"/>
          </w:tcPr>
          <w:p w14:paraId="0634D331" w14:textId="3F026F5B" w:rsidR="001D7BFD" w:rsidRPr="001D7BFD" w:rsidDel="00911E8F" w:rsidRDefault="001D7BFD" w:rsidP="001D7BFD">
            <w:pPr>
              <w:rPr>
                <w:del w:id="1482" w:author="Fukuda Takuya" w:date="2021-08-03T16:00:00Z"/>
              </w:rPr>
            </w:pPr>
          </w:p>
        </w:tc>
      </w:tr>
      <w:tr w:rsidR="001D7BFD" w:rsidRPr="001D7BFD" w:rsidDel="00911E8F" w14:paraId="714741B8" w14:textId="6898BB99" w:rsidTr="00BA3F30">
        <w:trPr>
          <w:del w:id="1483" w:author="Fukuda Takuya" w:date="2021-08-03T16:00:00Z"/>
        </w:trPr>
        <w:tc>
          <w:tcPr>
            <w:tcW w:w="988" w:type="dxa"/>
            <w:gridSpan w:val="2"/>
          </w:tcPr>
          <w:p w14:paraId="36002DF3" w14:textId="75609B43" w:rsidR="001D7BFD" w:rsidRPr="001D7BFD" w:rsidDel="00911E8F" w:rsidRDefault="001D7BFD" w:rsidP="001D7BFD">
            <w:pPr>
              <w:rPr>
                <w:del w:id="1484" w:author="Fukuda Takuya" w:date="2021-08-03T16:00:00Z"/>
              </w:rPr>
            </w:pPr>
          </w:p>
        </w:tc>
        <w:tc>
          <w:tcPr>
            <w:tcW w:w="1210" w:type="dxa"/>
          </w:tcPr>
          <w:p w14:paraId="3FEF9DDE" w14:textId="7CF1CA80" w:rsidR="001D7BFD" w:rsidRPr="001D7BFD" w:rsidDel="00911E8F" w:rsidRDefault="001D7BFD" w:rsidP="001D7BFD">
            <w:pPr>
              <w:rPr>
                <w:del w:id="1485" w:author="Fukuda Takuya" w:date="2021-08-03T16:00:00Z"/>
              </w:rPr>
            </w:pPr>
            <w:del w:id="1486" w:author="Fukuda Takuya" w:date="2021-08-03T16:00:00Z">
              <w:r w:rsidRPr="001D7BFD" w:rsidDel="00911E8F">
                <w:delText>R-020</w:delText>
              </w:r>
            </w:del>
          </w:p>
        </w:tc>
        <w:tc>
          <w:tcPr>
            <w:tcW w:w="2333" w:type="dxa"/>
          </w:tcPr>
          <w:p w14:paraId="66881846" w14:textId="0DC30548" w:rsidR="001D7BFD" w:rsidRPr="001D7BFD" w:rsidDel="00911E8F" w:rsidRDefault="001D7BFD" w:rsidP="001D7BFD">
            <w:pPr>
              <w:rPr>
                <w:del w:id="1487" w:author="Fukuda Takuya" w:date="2021-08-03T16:00:00Z"/>
              </w:rPr>
            </w:pPr>
            <w:del w:id="1488" w:author="Fukuda Takuya" w:date="2021-08-03T16:00:00Z">
              <w:r w:rsidRPr="001D7BFD" w:rsidDel="00911E8F">
                <w:delText xml:space="preserve">The system should be log errors </w:delText>
              </w:r>
            </w:del>
          </w:p>
        </w:tc>
        <w:tc>
          <w:tcPr>
            <w:tcW w:w="993" w:type="dxa"/>
          </w:tcPr>
          <w:p w14:paraId="0E183257" w14:textId="75C5EF18" w:rsidR="001D7BFD" w:rsidRPr="001D7BFD" w:rsidDel="00911E8F" w:rsidRDefault="001D7BFD" w:rsidP="001D7BFD">
            <w:pPr>
              <w:rPr>
                <w:del w:id="1489" w:author="Fukuda Takuya" w:date="2021-08-03T16:00:00Z"/>
              </w:rPr>
            </w:pPr>
            <w:del w:id="1490" w:author="Fukuda Takuya" w:date="2021-08-03T16:00:00Z">
              <w:r w:rsidRPr="001D7BFD" w:rsidDel="00911E8F">
                <w:delText>TC-45</w:delText>
              </w:r>
            </w:del>
          </w:p>
        </w:tc>
        <w:tc>
          <w:tcPr>
            <w:tcW w:w="2268" w:type="dxa"/>
            <w:gridSpan w:val="2"/>
          </w:tcPr>
          <w:p w14:paraId="514FDF37" w14:textId="50F97609" w:rsidR="001D7BFD" w:rsidRPr="001D7BFD" w:rsidDel="00911E8F" w:rsidRDefault="001D7BFD" w:rsidP="001D7BFD">
            <w:pPr>
              <w:rPr>
                <w:del w:id="1491" w:author="Fukuda Takuya" w:date="2021-08-03T16:00:00Z"/>
              </w:rPr>
            </w:pPr>
            <w:del w:id="1492" w:author="Fukuda Takuya" w:date="2021-08-03T16:00:00Z">
              <w:r w:rsidRPr="001D7BFD" w:rsidDel="00911E8F">
                <w:delText>Produce Error xyx</w:delText>
              </w:r>
            </w:del>
          </w:p>
        </w:tc>
        <w:tc>
          <w:tcPr>
            <w:tcW w:w="1845" w:type="dxa"/>
            <w:gridSpan w:val="2"/>
          </w:tcPr>
          <w:p w14:paraId="00330FE2" w14:textId="0D321DA0" w:rsidR="001D7BFD" w:rsidRPr="001D7BFD" w:rsidDel="00911E8F" w:rsidRDefault="001D7BFD" w:rsidP="001D7BFD">
            <w:pPr>
              <w:rPr>
                <w:del w:id="1493" w:author="Fukuda Takuya" w:date="2021-08-03T16:00:00Z"/>
              </w:rPr>
            </w:pPr>
          </w:p>
        </w:tc>
        <w:tc>
          <w:tcPr>
            <w:tcW w:w="990" w:type="dxa"/>
          </w:tcPr>
          <w:p w14:paraId="41F50ED8" w14:textId="56A73B3F" w:rsidR="001D7BFD" w:rsidRPr="001D7BFD" w:rsidDel="00911E8F" w:rsidRDefault="001D7BFD" w:rsidP="001D7BFD">
            <w:pPr>
              <w:rPr>
                <w:del w:id="1494" w:author="Fukuda Takuya" w:date="2021-08-03T16:00:00Z"/>
              </w:rPr>
            </w:pPr>
          </w:p>
        </w:tc>
      </w:tr>
      <w:tr w:rsidR="001D7BFD" w:rsidRPr="001D7BFD" w:rsidDel="00911E8F" w14:paraId="65610F9E" w14:textId="4C06B747" w:rsidTr="00BA3F30">
        <w:trPr>
          <w:del w:id="1495" w:author="Fukuda Takuya" w:date="2021-08-03T16:00:00Z"/>
        </w:trPr>
        <w:tc>
          <w:tcPr>
            <w:tcW w:w="988" w:type="dxa"/>
            <w:gridSpan w:val="2"/>
          </w:tcPr>
          <w:p w14:paraId="55B1227C" w14:textId="4661C302" w:rsidR="001D7BFD" w:rsidRPr="001D7BFD" w:rsidDel="00911E8F" w:rsidRDefault="001D7BFD" w:rsidP="001D7BFD">
            <w:pPr>
              <w:rPr>
                <w:del w:id="1496" w:author="Fukuda Takuya" w:date="2021-08-03T16:00:00Z"/>
              </w:rPr>
            </w:pPr>
          </w:p>
        </w:tc>
        <w:tc>
          <w:tcPr>
            <w:tcW w:w="1210" w:type="dxa"/>
          </w:tcPr>
          <w:p w14:paraId="0784C598" w14:textId="2F83092E" w:rsidR="001D7BFD" w:rsidRPr="001D7BFD" w:rsidDel="00911E8F" w:rsidRDefault="001D7BFD" w:rsidP="001D7BFD">
            <w:pPr>
              <w:rPr>
                <w:del w:id="1497" w:author="Fukuda Takuya" w:date="2021-08-03T16:00:00Z"/>
              </w:rPr>
            </w:pPr>
          </w:p>
        </w:tc>
        <w:tc>
          <w:tcPr>
            <w:tcW w:w="2333" w:type="dxa"/>
          </w:tcPr>
          <w:p w14:paraId="0B9D03D5" w14:textId="5104014D" w:rsidR="001D7BFD" w:rsidRPr="001D7BFD" w:rsidDel="00911E8F" w:rsidRDefault="001D7BFD" w:rsidP="001D7BFD">
            <w:pPr>
              <w:rPr>
                <w:del w:id="1498" w:author="Fukuda Takuya" w:date="2021-08-03T16:00:00Z"/>
              </w:rPr>
            </w:pPr>
          </w:p>
        </w:tc>
        <w:tc>
          <w:tcPr>
            <w:tcW w:w="993" w:type="dxa"/>
          </w:tcPr>
          <w:p w14:paraId="21A8AAEB" w14:textId="638D06DC" w:rsidR="001D7BFD" w:rsidRPr="001D7BFD" w:rsidDel="00911E8F" w:rsidRDefault="001D7BFD" w:rsidP="001D7BFD">
            <w:pPr>
              <w:rPr>
                <w:del w:id="1499" w:author="Fukuda Takuya" w:date="2021-08-03T16:00:00Z"/>
              </w:rPr>
            </w:pPr>
            <w:del w:id="1500" w:author="Fukuda Takuya" w:date="2021-08-03T16:00:00Z">
              <w:r w:rsidRPr="001D7BFD" w:rsidDel="00911E8F">
                <w:delText>TC-98</w:delText>
              </w:r>
            </w:del>
          </w:p>
        </w:tc>
        <w:tc>
          <w:tcPr>
            <w:tcW w:w="2268" w:type="dxa"/>
            <w:gridSpan w:val="2"/>
          </w:tcPr>
          <w:p w14:paraId="5EB1B71C" w14:textId="0B4FB2BF" w:rsidR="001D7BFD" w:rsidRPr="001D7BFD" w:rsidDel="00911E8F" w:rsidRDefault="001D7BFD" w:rsidP="001D7BFD">
            <w:pPr>
              <w:rPr>
                <w:del w:id="1501" w:author="Fukuda Takuya" w:date="2021-08-03T16:00:00Z"/>
              </w:rPr>
            </w:pPr>
            <w:del w:id="1502" w:author="Fukuda Takuya" w:date="2021-08-03T16:00:00Z">
              <w:r w:rsidRPr="001D7BFD" w:rsidDel="00911E8F">
                <w:delText xml:space="preserve">Produce Error vwx </w:delText>
              </w:r>
            </w:del>
          </w:p>
        </w:tc>
        <w:tc>
          <w:tcPr>
            <w:tcW w:w="1845" w:type="dxa"/>
            <w:gridSpan w:val="2"/>
          </w:tcPr>
          <w:p w14:paraId="62CAA0C9" w14:textId="0B88F35A" w:rsidR="001D7BFD" w:rsidRPr="001D7BFD" w:rsidDel="00911E8F" w:rsidRDefault="001D7BFD" w:rsidP="001D7BFD">
            <w:pPr>
              <w:rPr>
                <w:del w:id="1503" w:author="Fukuda Takuya" w:date="2021-08-03T16:00:00Z"/>
              </w:rPr>
            </w:pPr>
          </w:p>
        </w:tc>
        <w:tc>
          <w:tcPr>
            <w:tcW w:w="990" w:type="dxa"/>
          </w:tcPr>
          <w:p w14:paraId="12872347" w14:textId="1FEC6C62" w:rsidR="001D7BFD" w:rsidRPr="001D7BFD" w:rsidDel="00911E8F" w:rsidRDefault="001D7BFD" w:rsidP="001D7BFD">
            <w:pPr>
              <w:rPr>
                <w:del w:id="1504" w:author="Fukuda Takuya" w:date="2021-08-03T16:00:00Z"/>
              </w:rPr>
            </w:pPr>
          </w:p>
        </w:tc>
      </w:tr>
      <w:tr w:rsidR="001D7BFD" w:rsidRPr="001D7BFD" w:rsidDel="00911E8F" w14:paraId="7B33FFC3" w14:textId="5A4B4316" w:rsidTr="00BA3F30">
        <w:trPr>
          <w:del w:id="1505" w:author="Fukuda Takuya" w:date="2021-08-03T16:00:00Z"/>
        </w:trPr>
        <w:tc>
          <w:tcPr>
            <w:tcW w:w="2198" w:type="dxa"/>
            <w:gridSpan w:val="3"/>
          </w:tcPr>
          <w:p w14:paraId="57A0FC69" w14:textId="38B20A2A" w:rsidR="001D7BFD" w:rsidRPr="001D7BFD" w:rsidDel="00911E8F" w:rsidRDefault="001D7BFD" w:rsidP="001D7BFD">
            <w:pPr>
              <w:rPr>
                <w:del w:id="1506" w:author="Fukuda Takuya" w:date="2021-08-03T16:00:00Z"/>
              </w:rPr>
            </w:pPr>
          </w:p>
        </w:tc>
        <w:tc>
          <w:tcPr>
            <w:tcW w:w="2333" w:type="dxa"/>
          </w:tcPr>
          <w:p w14:paraId="56002415" w14:textId="213CD243" w:rsidR="001D7BFD" w:rsidRPr="001D7BFD" w:rsidDel="00911E8F" w:rsidRDefault="001D7BFD" w:rsidP="001D7BFD">
            <w:pPr>
              <w:rPr>
                <w:del w:id="1507" w:author="Fukuda Takuya" w:date="2021-08-03T16:00:00Z"/>
              </w:rPr>
            </w:pPr>
          </w:p>
        </w:tc>
        <w:tc>
          <w:tcPr>
            <w:tcW w:w="3261" w:type="dxa"/>
            <w:gridSpan w:val="3"/>
          </w:tcPr>
          <w:p w14:paraId="5E750E99" w14:textId="355B287C" w:rsidR="001D7BFD" w:rsidRPr="001D7BFD" w:rsidDel="00911E8F" w:rsidRDefault="001D7BFD" w:rsidP="001D7BFD">
            <w:pPr>
              <w:rPr>
                <w:del w:id="1508" w:author="Fukuda Takuya" w:date="2021-08-03T16:00:00Z"/>
              </w:rPr>
            </w:pPr>
          </w:p>
        </w:tc>
        <w:tc>
          <w:tcPr>
            <w:tcW w:w="1845" w:type="dxa"/>
            <w:gridSpan w:val="2"/>
          </w:tcPr>
          <w:p w14:paraId="4BBDDCAC" w14:textId="052CF637" w:rsidR="001D7BFD" w:rsidRPr="001D7BFD" w:rsidDel="00911E8F" w:rsidRDefault="001D7BFD" w:rsidP="001D7BFD">
            <w:pPr>
              <w:rPr>
                <w:del w:id="1509" w:author="Fukuda Takuya" w:date="2021-08-03T16:00:00Z"/>
              </w:rPr>
            </w:pPr>
          </w:p>
        </w:tc>
        <w:tc>
          <w:tcPr>
            <w:tcW w:w="990" w:type="dxa"/>
          </w:tcPr>
          <w:p w14:paraId="4DC78B33" w14:textId="28EE554D" w:rsidR="001D7BFD" w:rsidRPr="001D7BFD" w:rsidDel="00911E8F" w:rsidRDefault="001D7BFD" w:rsidP="001D7BFD">
            <w:pPr>
              <w:rPr>
                <w:del w:id="1510" w:author="Fukuda Takuya" w:date="2021-08-03T16:00:00Z"/>
              </w:rPr>
            </w:pPr>
          </w:p>
        </w:tc>
      </w:tr>
      <w:tr w:rsidR="001D7BFD" w:rsidRPr="001D7BFD" w:rsidDel="00911E8F" w14:paraId="6B72F12E" w14:textId="16487D02" w:rsidTr="00BA3F30">
        <w:trPr>
          <w:del w:id="1511" w:author="Fukuda Takuya" w:date="2021-08-03T16:00:00Z"/>
        </w:trPr>
        <w:tc>
          <w:tcPr>
            <w:tcW w:w="2198" w:type="dxa"/>
            <w:gridSpan w:val="3"/>
          </w:tcPr>
          <w:p w14:paraId="14E7CCAF" w14:textId="14599436" w:rsidR="001D7BFD" w:rsidRPr="001D7BFD" w:rsidDel="00911E8F" w:rsidRDefault="001D7BFD" w:rsidP="001D7BFD">
            <w:pPr>
              <w:rPr>
                <w:del w:id="1512" w:author="Fukuda Takuya" w:date="2021-08-03T16:00:00Z"/>
              </w:rPr>
            </w:pPr>
          </w:p>
        </w:tc>
        <w:tc>
          <w:tcPr>
            <w:tcW w:w="2333" w:type="dxa"/>
          </w:tcPr>
          <w:p w14:paraId="1BA41E55" w14:textId="4B97A0B3" w:rsidR="001D7BFD" w:rsidRPr="001D7BFD" w:rsidDel="00911E8F" w:rsidRDefault="001D7BFD" w:rsidP="001D7BFD">
            <w:pPr>
              <w:rPr>
                <w:del w:id="1513" w:author="Fukuda Takuya" w:date="2021-08-03T16:00:00Z"/>
              </w:rPr>
            </w:pPr>
          </w:p>
        </w:tc>
        <w:tc>
          <w:tcPr>
            <w:tcW w:w="3261" w:type="dxa"/>
            <w:gridSpan w:val="3"/>
          </w:tcPr>
          <w:p w14:paraId="022C64AC" w14:textId="12FCDF01" w:rsidR="001D7BFD" w:rsidRPr="001D7BFD" w:rsidDel="00911E8F" w:rsidRDefault="001D7BFD" w:rsidP="001D7BFD">
            <w:pPr>
              <w:rPr>
                <w:del w:id="1514" w:author="Fukuda Takuya" w:date="2021-08-03T16:00:00Z"/>
              </w:rPr>
            </w:pPr>
          </w:p>
        </w:tc>
        <w:tc>
          <w:tcPr>
            <w:tcW w:w="1845" w:type="dxa"/>
            <w:gridSpan w:val="2"/>
          </w:tcPr>
          <w:p w14:paraId="7C1EBA07" w14:textId="0A03D307" w:rsidR="001D7BFD" w:rsidRPr="001D7BFD" w:rsidDel="00911E8F" w:rsidRDefault="001D7BFD" w:rsidP="001D7BFD">
            <w:pPr>
              <w:rPr>
                <w:del w:id="1515" w:author="Fukuda Takuya" w:date="2021-08-03T16:00:00Z"/>
              </w:rPr>
            </w:pPr>
          </w:p>
        </w:tc>
        <w:tc>
          <w:tcPr>
            <w:tcW w:w="990" w:type="dxa"/>
          </w:tcPr>
          <w:p w14:paraId="41D38A71" w14:textId="4FC366B8" w:rsidR="001D7BFD" w:rsidRPr="001D7BFD" w:rsidDel="00911E8F" w:rsidRDefault="001D7BFD" w:rsidP="001D7BFD">
            <w:pPr>
              <w:rPr>
                <w:del w:id="1516" w:author="Fukuda Takuya" w:date="2021-08-03T16:00:00Z"/>
              </w:rPr>
            </w:pPr>
          </w:p>
        </w:tc>
      </w:tr>
      <w:tr w:rsidR="001D7BFD" w:rsidRPr="001D7BFD" w:rsidDel="00911E8F" w14:paraId="0DF6C802" w14:textId="2FBCE6DE" w:rsidTr="00BA3F30">
        <w:trPr>
          <w:del w:id="1517" w:author="Fukuda Takuya" w:date="2021-08-03T16:00:00Z"/>
        </w:trPr>
        <w:tc>
          <w:tcPr>
            <w:tcW w:w="2198" w:type="dxa"/>
            <w:gridSpan w:val="3"/>
          </w:tcPr>
          <w:p w14:paraId="339B73A3" w14:textId="2567E5E4" w:rsidR="001D7BFD" w:rsidRPr="001D7BFD" w:rsidDel="00911E8F" w:rsidRDefault="001D7BFD" w:rsidP="001D7BFD">
            <w:pPr>
              <w:rPr>
                <w:del w:id="1518" w:author="Fukuda Takuya" w:date="2021-08-03T16:00:00Z"/>
              </w:rPr>
            </w:pPr>
            <w:del w:id="1519" w:author="Fukuda Takuya" w:date="2021-08-03T16:00:00Z">
              <w:r w:rsidRPr="001D7BFD" w:rsidDel="00911E8F">
                <w:delText>Approved</w:delText>
              </w:r>
            </w:del>
          </w:p>
        </w:tc>
        <w:tc>
          <w:tcPr>
            <w:tcW w:w="2333" w:type="dxa"/>
          </w:tcPr>
          <w:p w14:paraId="6DB00CDA" w14:textId="5DB6F502" w:rsidR="001D7BFD" w:rsidRPr="001D7BFD" w:rsidDel="00911E8F" w:rsidRDefault="001D7BFD" w:rsidP="001D7BFD">
            <w:pPr>
              <w:rPr>
                <w:del w:id="1520" w:author="Fukuda Takuya" w:date="2021-08-03T16:00:00Z"/>
              </w:rPr>
            </w:pPr>
            <w:del w:id="1521" w:author="Fukuda Takuya" w:date="2021-08-03T16:00:00Z">
              <w:r w:rsidRPr="001D7BFD" w:rsidDel="00911E8F">
                <w:delText xml:space="preserve">Supplier </w:delText>
              </w:r>
            </w:del>
          </w:p>
        </w:tc>
        <w:tc>
          <w:tcPr>
            <w:tcW w:w="3261" w:type="dxa"/>
            <w:gridSpan w:val="3"/>
          </w:tcPr>
          <w:p w14:paraId="15EA02D4" w14:textId="5503781F" w:rsidR="001D7BFD" w:rsidRPr="001D7BFD" w:rsidDel="00911E8F" w:rsidRDefault="001D7BFD" w:rsidP="001D7BFD">
            <w:pPr>
              <w:rPr>
                <w:del w:id="1522" w:author="Fukuda Takuya" w:date="2021-08-03T16:00:00Z"/>
              </w:rPr>
            </w:pPr>
            <w:del w:id="1523" w:author="Fukuda Takuya" w:date="2021-08-03T16:00:00Z">
              <w:r w:rsidRPr="001D7BFD" w:rsidDel="00911E8F">
                <w:delText xml:space="preserve">Customer </w:delText>
              </w:r>
            </w:del>
          </w:p>
        </w:tc>
        <w:tc>
          <w:tcPr>
            <w:tcW w:w="1845" w:type="dxa"/>
            <w:gridSpan w:val="2"/>
          </w:tcPr>
          <w:p w14:paraId="4D7B4DC4" w14:textId="01242F62" w:rsidR="001D7BFD" w:rsidRPr="001D7BFD" w:rsidDel="00911E8F" w:rsidRDefault="001D7BFD" w:rsidP="001D7BFD">
            <w:pPr>
              <w:rPr>
                <w:del w:id="1524" w:author="Fukuda Takuya" w:date="2021-08-03T16:00:00Z"/>
              </w:rPr>
            </w:pPr>
          </w:p>
        </w:tc>
        <w:tc>
          <w:tcPr>
            <w:tcW w:w="990" w:type="dxa"/>
          </w:tcPr>
          <w:p w14:paraId="0E632E60" w14:textId="643A6837" w:rsidR="001D7BFD" w:rsidRPr="001D7BFD" w:rsidDel="00911E8F" w:rsidRDefault="001D7BFD" w:rsidP="001D7BFD">
            <w:pPr>
              <w:rPr>
                <w:del w:id="1525" w:author="Fukuda Takuya" w:date="2021-08-03T16:00:00Z"/>
              </w:rPr>
            </w:pPr>
          </w:p>
        </w:tc>
      </w:tr>
    </w:tbl>
    <w:tbl>
      <w:tblPr>
        <w:tblStyle w:val="TableGrid"/>
        <w:tblW w:w="10485" w:type="dxa"/>
        <w:jc w:val="center"/>
        <w:tblLayout w:type="fixed"/>
        <w:tblLook w:val="04A0" w:firstRow="1" w:lastRow="0" w:firstColumn="1" w:lastColumn="0" w:noHBand="0" w:noVBand="1"/>
      </w:tblPr>
      <w:tblGrid>
        <w:gridCol w:w="1466"/>
        <w:gridCol w:w="1841"/>
        <w:gridCol w:w="406"/>
        <w:gridCol w:w="698"/>
        <w:gridCol w:w="1104"/>
        <w:gridCol w:w="1773"/>
        <w:gridCol w:w="435"/>
        <w:gridCol w:w="1353"/>
        <w:gridCol w:w="304"/>
        <w:gridCol w:w="1105"/>
      </w:tblGrid>
      <w:tr w:rsidR="005D4E13" w:rsidRPr="00F55AD7" w:rsidDel="00E60E62" w14:paraId="5F1688F4" w14:textId="57268543" w:rsidTr="005D4E13">
        <w:trPr>
          <w:cantSplit/>
          <w:tblHeader/>
          <w:jc w:val="center"/>
          <w:del w:id="1526" w:author="Fukuda Takuya" w:date="2021-08-03T16:17:00Z"/>
        </w:trPr>
        <w:tc>
          <w:tcPr>
            <w:tcW w:w="2547" w:type="dxa"/>
            <w:gridSpan w:val="2"/>
            <w:shd w:val="clear" w:color="auto" w:fill="auto"/>
          </w:tcPr>
          <w:p w14:paraId="1BB3CE16" w14:textId="16839E2B" w:rsidR="005D4E13" w:rsidRPr="00F55AD7" w:rsidDel="00E60E62" w:rsidRDefault="005D4E13" w:rsidP="00BC6D14">
            <w:pPr>
              <w:pStyle w:val="Tableheading"/>
              <w:rPr>
                <w:del w:id="1527" w:author="Fukuda Takuya" w:date="2021-08-03T16:17:00Z"/>
                <w:lang w:eastAsia="ja-JP"/>
              </w:rPr>
            </w:pPr>
            <w:del w:id="1528" w:author="Fukuda Takuya" w:date="2021-08-03T16:17:00Z">
              <w:r w:rsidDel="00E60E62">
                <w:rPr>
                  <w:rFonts w:hint="eastAsia"/>
                  <w:lang w:eastAsia="ja-JP"/>
                </w:rPr>
                <w:delText>R</w:delText>
              </w:r>
              <w:r w:rsidDel="00E60E62">
                <w:rPr>
                  <w:lang w:eastAsia="ja-JP"/>
                </w:rPr>
                <w:delText>equirement</w:delText>
              </w:r>
            </w:del>
          </w:p>
        </w:tc>
        <w:tc>
          <w:tcPr>
            <w:tcW w:w="3402" w:type="dxa"/>
            <w:gridSpan w:val="5"/>
            <w:shd w:val="clear" w:color="auto" w:fill="auto"/>
          </w:tcPr>
          <w:p w14:paraId="1CF7573F" w14:textId="0B27E378" w:rsidR="005D4E13" w:rsidRPr="00F55AD7" w:rsidDel="00C70997" w:rsidRDefault="005D4E13" w:rsidP="00BC6D14">
            <w:pPr>
              <w:pStyle w:val="Tableheading"/>
              <w:rPr>
                <w:del w:id="1529" w:author="Fukuda Takuya" w:date="2021-08-03T14:40:00Z"/>
                <w:lang w:eastAsia="ja-JP"/>
              </w:rPr>
            </w:pPr>
            <w:del w:id="1530" w:author="Fukuda Takuya" w:date="2021-08-03T14:39:00Z">
              <w:r w:rsidDel="00C70997">
                <w:rPr>
                  <w:lang w:eastAsia="ja-JP"/>
                </w:rPr>
                <w:delText xml:space="preserve">Type </w:delText>
              </w:r>
            </w:del>
            <w:del w:id="1531" w:author="Fukuda Takuya" w:date="2021-08-03T14:40:00Z">
              <w:r w:rsidDel="00C70997">
                <w:rPr>
                  <w:lang w:eastAsia="ja-JP"/>
                </w:rPr>
                <w:delText>of Test</w:delText>
              </w:r>
            </w:del>
          </w:p>
          <w:p w14:paraId="6D453230" w14:textId="3557FA36" w:rsidR="005D4E13" w:rsidRPr="00F55AD7" w:rsidDel="00C70997" w:rsidRDefault="005D4E13">
            <w:pPr>
              <w:pStyle w:val="Tableheading"/>
              <w:rPr>
                <w:del w:id="1532" w:author="Fukuda Takuya" w:date="2021-08-03T14:40:00Z"/>
                <w:lang w:eastAsia="ja-JP"/>
              </w:rPr>
            </w:pPr>
            <w:del w:id="1533" w:author="Fukuda Takuya" w:date="2021-08-03T14:40:00Z">
              <w:r w:rsidDel="00C70997">
                <w:rPr>
                  <w:lang w:eastAsia="ja-JP"/>
                </w:rPr>
                <w:delText xml:space="preserve">Test </w:delText>
              </w:r>
            </w:del>
            <w:del w:id="1534" w:author="Fukuda Takuya" w:date="2021-08-03T14:39:00Z">
              <w:r w:rsidDel="00C70997">
                <w:rPr>
                  <w:lang w:eastAsia="ja-JP"/>
                </w:rPr>
                <w:delText>ID</w:delText>
              </w:r>
            </w:del>
          </w:p>
          <w:p w14:paraId="03C82F29" w14:textId="51076463" w:rsidR="005D4E13" w:rsidRPr="00F55AD7" w:rsidDel="00E60E62" w:rsidRDefault="005D4E13">
            <w:pPr>
              <w:pStyle w:val="Tableheading"/>
              <w:rPr>
                <w:del w:id="1535" w:author="Fukuda Takuya" w:date="2021-08-03T16:17:00Z"/>
                <w:lang w:eastAsia="ja-JP"/>
              </w:rPr>
            </w:pPr>
            <w:del w:id="1536" w:author="Fukuda Takuya" w:date="2021-08-03T16:17:00Z">
              <w:r w:rsidDel="00E60E62">
                <w:rPr>
                  <w:lang w:eastAsia="ja-JP"/>
                </w:rPr>
                <w:delText xml:space="preserve">Test </w:delText>
              </w:r>
            </w:del>
            <w:del w:id="1537" w:author="Fukuda Takuya" w:date="2021-08-03T14:40:00Z">
              <w:r w:rsidDel="00C70997">
                <w:rPr>
                  <w:lang w:eastAsia="ja-JP"/>
                </w:rPr>
                <w:delText>Description</w:delText>
              </w:r>
            </w:del>
          </w:p>
        </w:tc>
        <w:tc>
          <w:tcPr>
            <w:tcW w:w="1276" w:type="dxa"/>
            <w:gridSpan w:val="2"/>
            <w:vMerge w:val="restart"/>
            <w:shd w:val="clear" w:color="auto" w:fill="auto"/>
          </w:tcPr>
          <w:p w14:paraId="20920D30" w14:textId="6958BA77" w:rsidR="005D4E13" w:rsidRPr="00F55AD7" w:rsidDel="00E60E62" w:rsidRDefault="005D4E13">
            <w:pPr>
              <w:pStyle w:val="Tableheading"/>
              <w:rPr>
                <w:del w:id="1538" w:author="Fukuda Takuya" w:date="2021-08-03T16:17:00Z"/>
                <w:lang w:eastAsia="ja-JP"/>
              </w:rPr>
            </w:pPr>
            <w:del w:id="1539" w:author="Fukuda Takuya" w:date="2021-08-03T15:49:00Z">
              <w:r w:rsidDel="005D4E13">
                <w:delText>Status</w:delText>
              </w:r>
            </w:del>
            <w:del w:id="1540" w:author="Fukuda Takuya" w:date="2021-08-03T14:41:00Z">
              <w:r w:rsidDel="00C70997">
                <w:delText xml:space="preserve">/ </w:delText>
              </w:r>
            </w:del>
          </w:p>
        </w:tc>
        <w:tc>
          <w:tcPr>
            <w:tcW w:w="851" w:type="dxa"/>
            <w:vMerge w:val="restart"/>
            <w:shd w:val="clear" w:color="auto" w:fill="auto"/>
          </w:tcPr>
          <w:p w14:paraId="09269806" w14:textId="1AE9CB40" w:rsidR="005D4E13" w:rsidDel="005D4E13" w:rsidRDefault="005D4E13" w:rsidP="00112FD9">
            <w:pPr>
              <w:pStyle w:val="Tableheading"/>
              <w:rPr>
                <w:del w:id="1541" w:author="Fukuda Takuya" w:date="2021-08-03T15:49:00Z"/>
              </w:rPr>
            </w:pPr>
          </w:p>
          <w:p w14:paraId="6C0035A2" w14:textId="16271963" w:rsidR="005D4E13" w:rsidRPr="00F55AD7" w:rsidDel="00E60E62" w:rsidRDefault="005D4E13" w:rsidP="00112FD9">
            <w:pPr>
              <w:pStyle w:val="Tableheading"/>
              <w:rPr>
                <w:del w:id="1542" w:author="Fukuda Takuya" w:date="2021-08-03T16:17:00Z"/>
              </w:rPr>
            </w:pPr>
          </w:p>
        </w:tc>
      </w:tr>
      <w:tr w:rsidR="005D4E13" w:rsidRPr="00F55AD7" w:rsidDel="00E60E62" w14:paraId="54C2F1CB" w14:textId="0D621A55" w:rsidTr="005D4E13">
        <w:trPr>
          <w:cantSplit/>
          <w:tblHeader/>
          <w:jc w:val="center"/>
          <w:del w:id="1543" w:author="Fukuda Takuya" w:date="2021-08-03T16:17:00Z"/>
        </w:trPr>
        <w:tc>
          <w:tcPr>
            <w:tcW w:w="1129" w:type="dxa"/>
            <w:shd w:val="clear" w:color="auto" w:fill="auto"/>
          </w:tcPr>
          <w:p w14:paraId="7590567F" w14:textId="4345E81E" w:rsidR="005D4E13" w:rsidDel="00E60E62" w:rsidRDefault="005D4E13" w:rsidP="00BC6D14">
            <w:pPr>
              <w:pStyle w:val="Tableheading"/>
              <w:rPr>
                <w:del w:id="1544" w:author="Fukuda Takuya" w:date="2021-08-03T16:17:00Z"/>
              </w:rPr>
            </w:pPr>
            <w:del w:id="1545" w:author="Fukuda Takuya" w:date="2021-08-03T16:17:00Z">
              <w:r w:rsidDel="00E60E62">
                <w:rPr>
                  <w:rFonts w:hint="eastAsia"/>
                  <w:lang w:eastAsia="ja-JP"/>
                </w:rPr>
                <w:delText>I</w:delText>
              </w:r>
              <w:r w:rsidDel="00E60E62">
                <w:rPr>
                  <w:lang w:eastAsia="ja-JP"/>
                </w:rPr>
                <w:delText>D</w:delText>
              </w:r>
            </w:del>
          </w:p>
        </w:tc>
        <w:tc>
          <w:tcPr>
            <w:tcW w:w="1418" w:type="dxa"/>
            <w:shd w:val="clear" w:color="auto" w:fill="auto"/>
          </w:tcPr>
          <w:p w14:paraId="3D53424B" w14:textId="1C227B2C" w:rsidR="005D4E13" w:rsidDel="00E60E62" w:rsidRDefault="005D4E13" w:rsidP="00BC6D14">
            <w:pPr>
              <w:pStyle w:val="Tableheading"/>
              <w:rPr>
                <w:del w:id="1546" w:author="Fukuda Takuya" w:date="2021-08-03T16:17:00Z"/>
                <w:lang w:eastAsia="ja-JP"/>
              </w:rPr>
            </w:pPr>
            <w:del w:id="1547" w:author="Fukuda Takuya" w:date="2021-08-03T16:17:00Z">
              <w:r w:rsidDel="00E60E62">
                <w:rPr>
                  <w:rFonts w:hint="eastAsia"/>
                  <w:lang w:eastAsia="ja-JP"/>
                </w:rPr>
                <w:delText>D</w:delText>
              </w:r>
              <w:r w:rsidDel="00E60E62">
                <w:rPr>
                  <w:lang w:eastAsia="ja-JP"/>
                </w:rPr>
                <w:delText>escription</w:delText>
              </w:r>
            </w:del>
          </w:p>
        </w:tc>
        <w:tc>
          <w:tcPr>
            <w:tcW w:w="851" w:type="dxa"/>
            <w:gridSpan w:val="2"/>
            <w:shd w:val="clear" w:color="auto" w:fill="auto"/>
          </w:tcPr>
          <w:p w14:paraId="3E231056" w14:textId="22464E76" w:rsidR="005D4E13" w:rsidRPr="00F55AD7" w:rsidDel="00E60E62" w:rsidRDefault="005D4E13" w:rsidP="00BC6D14">
            <w:pPr>
              <w:pStyle w:val="Tableheading"/>
              <w:rPr>
                <w:del w:id="1548" w:author="Fukuda Takuya" w:date="2021-08-03T16:17:00Z"/>
                <w:lang w:eastAsia="ja-JP"/>
              </w:rPr>
            </w:pPr>
          </w:p>
        </w:tc>
        <w:tc>
          <w:tcPr>
            <w:tcW w:w="850" w:type="dxa"/>
            <w:shd w:val="clear" w:color="auto" w:fill="auto"/>
          </w:tcPr>
          <w:p w14:paraId="62368BF5" w14:textId="7A959858" w:rsidR="005D4E13" w:rsidDel="00E60E62" w:rsidRDefault="005D4E13" w:rsidP="00BC6D14">
            <w:pPr>
              <w:pStyle w:val="Tableheading"/>
              <w:rPr>
                <w:del w:id="1549" w:author="Fukuda Takuya" w:date="2021-08-03T16:17:00Z"/>
                <w:lang w:eastAsia="ja-JP"/>
              </w:rPr>
            </w:pPr>
          </w:p>
        </w:tc>
        <w:tc>
          <w:tcPr>
            <w:tcW w:w="1701" w:type="dxa"/>
            <w:gridSpan w:val="2"/>
            <w:shd w:val="clear" w:color="auto" w:fill="auto"/>
          </w:tcPr>
          <w:p w14:paraId="61A4123D" w14:textId="6EE4B76B" w:rsidR="005D4E13" w:rsidRPr="00F55AD7" w:rsidDel="00E60E62" w:rsidRDefault="005D4E13" w:rsidP="00BC6D14">
            <w:pPr>
              <w:pStyle w:val="Tableheading"/>
              <w:rPr>
                <w:del w:id="1550" w:author="Fukuda Takuya" w:date="2021-08-03T16:17:00Z"/>
              </w:rPr>
            </w:pPr>
          </w:p>
        </w:tc>
        <w:tc>
          <w:tcPr>
            <w:tcW w:w="1276" w:type="dxa"/>
            <w:gridSpan w:val="2"/>
            <w:vMerge/>
            <w:shd w:val="clear" w:color="auto" w:fill="auto"/>
          </w:tcPr>
          <w:p w14:paraId="724CB1F7" w14:textId="575D801A" w:rsidR="005D4E13" w:rsidRPr="00FC4C37" w:rsidDel="00E60E62" w:rsidRDefault="005D4E13" w:rsidP="00BC6D14">
            <w:pPr>
              <w:pStyle w:val="Tableheading"/>
              <w:rPr>
                <w:del w:id="1551" w:author="Fukuda Takuya" w:date="2021-08-03T16:17:00Z"/>
              </w:rPr>
            </w:pPr>
          </w:p>
        </w:tc>
        <w:tc>
          <w:tcPr>
            <w:tcW w:w="851" w:type="dxa"/>
            <w:vMerge/>
            <w:shd w:val="clear" w:color="auto" w:fill="auto"/>
          </w:tcPr>
          <w:p w14:paraId="03545163" w14:textId="39084594" w:rsidR="005D4E13" w:rsidRPr="00FC4C37" w:rsidDel="00E60E62" w:rsidRDefault="005D4E13" w:rsidP="00BC6D14">
            <w:pPr>
              <w:pStyle w:val="Tableheading"/>
              <w:rPr>
                <w:del w:id="1552" w:author="Fukuda Takuya" w:date="2021-08-03T16:17:00Z"/>
              </w:rPr>
            </w:pPr>
          </w:p>
        </w:tc>
      </w:tr>
      <w:tr w:rsidR="005D4E13" w:rsidRPr="00F55AD7" w:rsidDel="00E60E62" w14:paraId="394086D7" w14:textId="57260799" w:rsidTr="005D4E13">
        <w:trPr>
          <w:cantSplit/>
          <w:jc w:val="center"/>
          <w:del w:id="1553" w:author="Fukuda Takuya" w:date="2021-08-03T16:17:00Z"/>
        </w:trPr>
        <w:tc>
          <w:tcPr>
            <w:tcW w:w="1129" w:type="dxa"/>
          </w:tcPr>
          <w:p w14:paraId="5125BC14" w14:textId="177C905B" w:rsidR="005D4E13" w:rsidRPr="00F55AD7" w:rsidDel="00E60E62" w:rsidRDefault="005D4E13">
            <w:pPr>
              <w:pStyle w:val="Tabletext"/>
              <w:jc w:val="center"/>
              <w:rPr>
                <w:del w:id="1554" w:author="Fukuda Takuya" w:date="2021-08-03T16:17:00Z"/>
              </w:rPr>
              <w:pPrChange w:id="1555" w:author="Fukuda Takuya" w:date="2021-08-03T14:29:00Z">
                <w:pPr>
                  <w:pStyle w:val="Tabletext"/>
                </w:pPr>
              </w:pPrChange>
            </w:pPr>
          </w:p>
        </w:tc>
        <w:tc>
          <w:tcPr>
            <w:tcW w:w="1418" w:type="dxa"/>
          </w:tcPr>
          <w:p w14:paraId="7E90DFAA" w14:textId="3448BF4B" w:rsidR="005D4E13" w:rsidRPr="00F55AD7" w:rsidDel="00E60E62" w:rsidRDefault="005D4E13">
            <w:pPr>
              <w:pStyle w:val="Tabletext"/>
              <w:jc w:val="center"/>
              <w:rPr>
                <w:del w:id="1556" w:author="Fukuda Takuya" w:date="2021-08-03T16:17:00Z"/>
              </w:rPr>
              <w:pPrChange w:id="1557" w:author="Fukuda Takuya" w:date="2021-08-03T14:29:00Z">
                <w:pPr>
                  <w:pStyle w:val="Tabletext"/>
                </w:pPr>
              </w:pPrChange>
            </w:pPr>
          </w:p>
        </w:tc>
        <w:tc>
          <w:tcPr>
            <w:tcW w:w="851" w:type="dxa"/>
            <w:gridSpan w:val="2"/>
          </w:tcPr>
          <w:p w14:paraId="10556CCA" w14:textId="27601F8A" w:rsidR="005D4E13" w:rsidRPr="00F55AD7" w:rsidDel="00E60E62" w:rsidRDefault="005D4E13">
            <w:pPr>
              <w:pStyle w:val="Tabletext"/>
              <w:jc w:val="center"/>
              <w:rPr>
                <w:del w:id="1558" w:author="Fukuda Takuya" w:date="2021-08-03T16:17:00Z"/>
                <w:lang w:eastAsia="ja-JP"/>
              </w:rPr>
              <w:pPrChange w:id="1559" w:author="Fukuda Takuya" w:date="2021-08-03T14:29:00Z">
                <w:pPr>
                  <w:pStyle w:val="Tabletext"/>
                </w:pPr>
              </w:pPrChange>
            </w:pPr>
          </w:p>
        </w:tc>
        <w:tc>
          <w:tcPr>
            <w:tcW w:w="850" w:type="dxa"/>
          </w:tcPr>
          <w:p w14:paraId="16E17399" w14:textId="2479862E" w:rsidR="005D4E13" w:rsidRPr="00F55AD7" w:rsidDel="00E60E62" w:rsidRDefault="005D4E13">
            <w:pPr>
              <w:pStyle w:val="Tabletext"/>
              <w:jc w:val="center"/>
              <w:rPr>
                <w:del w:id="1560" w:author="Fukuda Takuya" w:date="2021-08-03T16:17:00Z"/>
                <w:lang w:eastAsia="ja-JP"/>
              </w:rPr>
              <w:pPrChange w:id="1561" w:author="Fukuda Takuya" w:date="2021-08-03T14:29:00Z">
                <w:pPr>
                  <w:pStyle w:val="Tabletext"/>
                </w:pPr>
              </w:pPrChange>
            </w:pPr>
          </w:p>
        </w:tc>
        <w:tc>
          <w:tcPr>
            <w:tcW w:w="1701" w:type="dxa"/>
            <w:gridSpan w:val="2"/>
          </w:tcPr>
          <w:p w14:paraId="6AB763FC" w14:textId="3450351A" w:rsidR="005D4E13" w:rsidRPr="00F55AD7" w:rsidDel="00E60E62" w:rsidRDefault="005D4E13">
            <w:pPr>
              <w:pStyle w:val="Tabletext"/>
              <w:jc w:val="center"/>
              <w:rPr>
                <w:del w:id="1562" w:author="Fukuda Takuya" w:date="2021-08-03T16:17:00Z"/>
              </w:rPr>
              <w:pPrChange w:id="1563" w:author="Fukuda Takuya" w:date="2021-08-03T14:29:00Z">
                <w:pPr>
                  <w:pStyle w:val="Tabletext"/>
                </w:pPr>
              </w:pPrChange>
            </w:pPr>
          </w:p>
        </w:tc>
        <w:tc>
          <w:tcPr>
            <w:tcW w:w="1276" w:type="dxa"/>
            <w:gridSpan w:val="2"/>
          </w:tcPr>
          <w:p w14:paraId="133F23D4" w14:textId="76C47126" w:rsidR="005D4E13" w:rsidRPr="00D31C42" w:rsidDel="00E60E62" w:rsidRDefault="005D4E13">
            <w:pPr>
              <w:pStyle w:val="Tabletext"/>
              <w:ind w:left="0"/>
              <w:jc w:val="center"/>
              <w:rPr>
                <w:del w:id="1564" w:author="Fukuda Takuya" w:date="2021-08-03T16:17:00Z"/>
              </w:rPr>
              <w:pPrChange w:id="1565" w:author="Fukuda Takuya" w:date="2021-08-03T14:41:00Z">
                <w:pPr>
                  <w:pStyle w:val="Tabletext"/>
                </w:pPr>
              </w:pPrChange>
            </w:pPr>
          </w:p>
        </w:tc>
        <w:tc>
          <w:tcPr>
            <w:tcW w:w="851" w:type="dxa"/>
          </w:tcPr>
          <w:p w14:paraId="774F536D" w14:textId="2FF2D562" w:rsidR="005D4E13" w:rsidRPr="00F55AD7" w:rsidDel="00E60E62" w:rsidRDefault="005D4E13">
            <w:pPr>
              <w:pStyle w:val="Tabletext"/>
              <w:jc w:val="center"/>
              <w:rPr>
                <w:del w:id="1566" w:author="Fukuda Takuya" w:date="2021-08-03T16:17:00Z"/>
                <w:lang w:eastAsia="ja-JP"/>
              </w:rPr>
              <w:pPrChange w:id="1567" w:author="Fukuda Takuya" w:date="2021-08-03T14:29:00Z">
                <w:pPr>
                  <w:pStyle w:val="Tabletext"/>
                </w:pPr>
              </w:pPrChange>
            </w:pPr>
          </w:p>
        </w:tc>
      </w:tr>
      <w:tr w:rsidR="005D4E13" w:rsidRPr="00F55AD7" w:rsidDel="00E60E62" w14:paraId="0633E7C7" w14:textId="69DB2793" w:rsidTr="005D4E13">
        <w:trPr>
          <w:cantSplit/>
          <w:jc w:val="center"/>
          <w:del w:id="1568" w:author="Fukuda Takuya" w:date="2021-08-03T16:17:00Z"/>
        </w:trPr>
        <w:tc>
          <w:tcPr>
            <w:tcW w:w="1129" w:type="dxa"/>
          </w:tcPr>
          <w:p w14:paraId="74B79248" w14:textId="20864DFD" w:rsidR="005D4E13" w:rsidDel="00E60E62" w:rsidRDefault="005D4E13" w:rsidP="00D31C42">
            <w:pPr>
              <w:pStyle w:val="Tabletext"/>
              <w:rPr>
                <w:del w:id="1569" w:author="Fukuda Takuya" w:date="2021-08-03T16:17:00Z"/>
                <w:color w:val="000000"/>
                <w:lang w:eastAsia="ja-JP"/>
              </w:rPr>
            </w:pPr>
          </w:p>
        </w:tc>
        <w:tc>
          <w:tcPr>
            <w:tcW w:w="1418" w:type="dxa"/>
          </w:tcPr>
          <w:p w14:paraId="7B81C4E3" w14:textId="279BB1A6" w:rsidR="005D4E13" w:rsidDel="00E60E62" w:rsidRDefault="005D4E13" w:rsidP="00D31C42">
            <w:pPr>
              <w:pStyle w:val="Tabletext"/>
              <w:rPr>
                <w:del w:id="1570" w:author="Fukuda Takuya" w:date="2021-08-03T16:17:00Z"/>
                <w:color w:val="000000"/>
              </w:rPr>
            </w:pPr>
          </w:p>
        </w:tc>
        <w:tc>
          <w:tcPr>
            <w:tcW w:w="851" w:type="dxa"/>
            <w:gridSpan w:val="2"/>
          </w:tcPr>
          <w:p w14:paraId="643B1C96" w14:textId="39DB86F3" w:rsidR="005D4E13" w:rsidDel="00E60E62" w:rsidRDefault="005D4E13" w:rsidP="00D31C42">
            <w:pPr>
              <w:pStyle w:val="Tabletext"/>
              <w:rPr>
                <w:del w:id="1571" w:author="Fukuda Takuya" w:date="2021-08-03T16:17:00Z"/>
                <w:color w:val="000000"/>
              </w:rPr>
            </w:pPr>
          </w:p>
        </w:tc>
        <w:tc>
          <w:tcPr>
            <w:tcW w:w="850" w:type="dxa"/>
          </w:tcPr>
          <w:p w14:paraId="3C6B300D" w14:textId="6BDBBAD8" w:rsidR="005D4E13" w:rsidDel="00E60E62" w:rsidRDefault="005D4E13" w:rsidP="00D31C42">
            <w:pPr>
              <w:pStyle w:val="Tabletext"/>
              <w:rPr>
                <w:del w:id="1572" w:author="Fukuda Takuya" w:date="2021-08-03T16:17:00Z"/>
                <w:color w:val="000000"/>
              </w:rPr>
            </w:pPr>
          </w:p>
        </w:tc>
        <w:tc>
          <w:tcPr>
            <w:tcW w:w="1701" w:type="dxa"/>
            <w:gridSpan w:val="2"/>
          </w:tcPr>
          <w:p w14:paraId="16EFDCD7" w14:textId="61C0A702" w:rsidR="005D4E13" w:rsidDel="00E60E62" w:rsidRDefault="005D4E13" w:rsidP="00D31C42">
            <w:pPr>
              <w:pStyle w:val="Tabletext"/>
              <w:rPr>
                <w:del w:id="1573" w:author="Fukuda Takuya" w:date="2021-08-03T16:17:00Z"/>
                <w:color w:val="000000"/>
              </w:rPr>
            </w:pPr>
          </w:p>
        </w:tc>
        <w:tc>
          <w:tcPr>
            <w:tcW w:w="1276" w:type="dxa"/>
            <w:gridSpan w:val="2"/>
          </w:tcPr>
          <w:p w14:paraId="3DC4F32F" w14:textId="4FD653EB" w:rsidR="005D4E13" w:rsidDel="00E60E62" w:rsidRDefault="005D4E13" w:rsidP="00D31C42">
            <w:pPr>
              <w:pStyle w:val="Tabletext"/>
              <w:rPr>
                <w:del w:id="1574" w:author="Fukuda Takuya" w:date="2021-08-03T16:17:00Z"/>
                <w:color w:val="000000"/>
                <w:lang w:eastAsia="ja-JP"/>
              </w:rPr>
            </w:pPr>
          </w:p>
        </w:tc>
        <w:tc>
          <w:tcPr>
            <w:tcW w:w="851" w:type="dxa"/>
          </w:tcPr>
          <w:p w14:paraId="03CDB8B7" w14:textId="556BD77E" w:rsidR="005D4E13" w:rsidDel="00E60E62" w:rsidRDefault="005D4E13">
            <w:pPr>
              <w:pStyle w:val="Tabletext"/>
              <w:rPr>
                <w:del w:id="1575" w:author="Fukuda Takuya" w:date="2021-08-03T16:17:00Z"/>
                <w:color w:val="000000"/>
                <w:lang w:eastAsia="ja-JP"/>
              </w:rPr>
            </w:pPr>
          </w:p>
        </w:tc>
      </w:tr>
      <w:tr w:rsidR="005D4E13" w:rsidRPr="00F55AD7" w:rsidDel="00D31C42" w14:paraId="0C59F068" w14:textId="77777777" w:rsidTr="005D4E13">
        <w:trPr>
          <w:cantSplit/>
          <w:jc w:val="center"/>
          <w:del w:id="1576" w:author="Fukuda Takuya" w:date="2021-08-03T14:19:00Z"/>
        </w:trPr>
        <w:tc>
          <w:tcPr>
            <w:tcW w:w="1129" w:type="dxa"/>
          </w:tcPr>
          <w:p w14:paraId="4E93CAF0" w14:textId="125E78E9" w:rsidR="005D4E13" w:rsidRPr="00F55AD7" w:rsidDel="00D31C42" w:rsidRDefault="005D4E13" w:rsidP="00D31C42">
            <w:pPr>
              <w:pStyle w:val="Tabletext"/>
              <w:rPr>
                <w:del w:id="1577" w:author="Fukuda Takuya" w:date="2021-08-03T14:19:00Z"/>
              </w:rPr>
            </w:pPr>
          </w:p>
        </w:tc>
        <w:tc>
          <w:tcPr>
            <w:tcW w:w="1418" w:type="dxa"/>
          </w:tcPr>
          <w:p w14:paraId="104F5F9D" w14:textId="4D513A04" w:rsidR="005D4E13" w:rsidRPr="00F55AD7" w:rsidDel="00D31C42" w:rsidRDefault="005D4E13" w:rsidP="00D31C42">
            <w:pPr>
              <w:pStyle w:val="Tabletext"/>
              <w:rPr>
                <w:del w:id="1578" w:author="Fukuda Takuya" w:date="2021-08-03T14:19:00Z"/>
              </w:rPr>
            </w:pPr>
          </w:p>
        </w:tc>
        <w:tc>
          <w:tcPr>
            <w:tcW w:w="313" w:type="dxa"/>
          </w:tcPr>
          <w:p w14:paraId="5013C4DA" w14:textId="59390012" w:rsidR="005D4E13" w:rsidDel="00D31C42" w:rsidRDefault="005D4E13" w:rsidP="00D31C42">
            <w:pPr>
              <w:pStyle w:val="Tableinsetlist"/>
              <w:jc w:val="left"/>
              <w:rPr>
                <w:del w:id="1579" w:author="Fukuda Takuya" w:date="2021-08-03T14:18:00Z"/>
              </w:rPr>
            </w:pPr>
            <w:del w:id="1580" w:author="Fukuda Takuya" w:date="2021-08-03T14:18:00Z">
              <w:r w:rsidRPr="006F1A43" w:rsidDel="00D31C42">
                <w:delText xml:space="preserve">Table </w:delText>
              </w:r>
              <w:r w:rsidDel="00D31C42">
                <w:delText>inset list</w:delText>
              </w:r>
            </w:del>
          </w:p>
          <w:p w14:paraId="17820E46" w14:textId="402B8E35" w:rsidR="005D4E13" w:rsidDel="00D31C42" w:rsidRDefault="005D4E13" w:rsidP="00D31C42">
            <w:pPr>
              <w:pStyle w:val="Tableinsetlist"/>
              <w:jc w:val="left"/>
              <w:rPr>
                <w:del w:id="1581" w:author="Fukuda Takuya" w:date="2021-08-03T14:19:00Z"/>
              </w:rPr>
            </w:pPr>
            <w:del w:id="1582" w:author="Fukuda Takuya" w:date="2021-08-03T14:18:00Z">
              <w:r w:rsidDel="00D31C42">
                <w:delText>Table inset list</w:delText>
              </w:r>
            </w:del>
          </w:p>
        </w:tc>
        <w:tc>
          <w:tcPr>
            <w:tcW w:w="1388" w:type="dxa"/>
            <w:gridSpan w:val="2"/>
          </w:tcPr>
          <w:p w14:paraId="72EF9903" w14:textId="61FB7087" w:rsidR="005D4E13" w:rsidRPr="00F55AD7" w:rsidDel="00D31C42" w:rsidRDefault="005D4E13" w:rsidP="00D31C42">
            <w:pPr>
              <w:pStyle w:val="Tableinsetlist"/>
              <w:jc w:val="left"/>
              <w:rPr>
                <w:del w:id="1583" w:author="Fukuda Takuya" w:date="2021-08-03T14:19:00Z"/>
              </w:rPr>
            </w:pPr>
            <w:del w:id="1584" w:author="Fukuda Takuya" w:date="2021-08-03T14:18:00Z">
              <w:r w:rsidDel="00D31C42">
                <w:delText>Table inset list</w:delText>
              </w:r>
            </w:del>
          </w:p>
        </w:tc>
        <w:tc>
          <w:tcPr>
            <w:tcW w:w="1366" w:type="dxa"/>
          </w:tcPr>
          <w:p w14:paraId="44D41463" w14:textId="0618CCC1" w:rsidR="005D4E13" w:rsidRPr="00F55AD7" w:rsidDel="00D31C42" w:rsidRDefault="005D4E13" w:rsidP="00D31C42">
            <w:pPr>
              <w:pStyle w:val="Tabletext"/>
              <w:rPr>
                <w:del w:id="1585" w:author="Fukuda Takuya" w:date="2021-08-03T14:19:00Z"/>
              </w:rPr>
            </w:pPr>
            <w:del w:id="1586" w:author="Fukuda Takuya" w:date="2021-08-03T14:18:00Z">
              <w:r w:rsidRPr="006F1A43" w:rsidDel="00D31C42">
                <w:delText>Table text</w:delText>
              </w:r>
            </w:del>
          </w:p>
        </w:tc>
        <w:tc>
          <w:tcPr>
            <w:tcW w:w="1377" w:type="dxa"/>
            <w:gridSpan w:val="2"/>
          </w:tcPr>
          <w:p w14:paraId="1FD73638" w14:textId="0073B633" w:rsidR="005D4E13" w:rsidRPr="00F55AD7" w:rsidDel="00D31C42" w:rsidRDefault="005D4E13" w:rsidP="00D31C42">
            <w:pPr>
              <w:pStyle w:val="Tabletext"/>
              <w:rPr>
                <w:del w:id="1587" w:author="Fukuda Takuya" w:date="2021-08-03T14:19:00Z"/>
              </w:rPr>
            </w:pPr>
            <w:del w:id="1588" w:author="Fukuda Takuya" w:date="2021-08-03T14:18:00Z">
              <w:r w:rsidRPr="006F1A43" w:rsidDel="00D31C42">
                <w:delText>Table text</w:delText>
              </w:r>
            </w:del>
          </w:p>
        </w:tc>
        <w:tc>
          <w:tcPr>
            <w:tcW w:w="1085" w:type="dxa"/>
            <w:gridSpan w:val="2"/>
          </w:tcPr>
          <w:p w14:paraId="35242DF6" w14:textId="72216AD6" w:rsidR="005D4E13" w:rsidRPr="00F55AD7" w:rsidDel="00D31C42" w:rsidRDefault="005D4E13" w:rsidP="00D31C42">
            <w:pPr>
              <w:pStyle w:val="Tabletext"/>
              <w:rPr>
                <w:del w:id="1589" w:author="Fukuda Takuya" w:date="2021-08-03T14:19:00Z"/>
              </w:rPr>
            </w:pPr>
          </w:p>
        </w:tc>
      </w:tr>
    </w:tbl>
    <w:p w14:paraId="7F160434" w14:textId="2B1793BD" w:rsidR="0028182F" w:rsidDel="00E60E62" w:rsidRDefault="0028182F" w:rsidP="001D7BFD">
      <w:pPr>
        <w:pStyle w:val="BodyText"/>
        <w:rPr>
          <w:del w:id="1590" w:author="Fukuda Takuya" w:date="2021-08-03T16:17:00Z"/>
        </w:rPr>
      </w:pPr>
    </w:p>
    <w:p w14:paraId="47E5566B" w14:textId="79CCC510" w:rsidR="00112FD9" w:rsidRPr="00E60E62" w:rsidDel="00885CDD" w:rsidRDefault="00112FD9" w:rsidP="001D7BFD">
      <w:pPr>
        <w:pStyle w:val="BodyText"/>
        <w:rPr>
          <w:del w:id="1591" w:author="Fukuda Takuya" w:date="2021-08-03T17:58:00Z"/>
        </w:rPr>
      </w:pPr>
    </w:p>
    <w:p w14:paraId="4731F72E" w14:textId="3FB0F91D" w:rsidR="00211002" w:rsidDel="00885CDD" w:rsidRDefault="00211002" w:rsidP="001D7BFD">
      <w:pPr>
        <w:pStyle w:val="BodyText"/>
        <w:rPr>
          <w:del w:id="1592" w:author="Fukuda Takuya" w:date="2021-08-03T17:58:00Z"/>
        </w:rPr>
      </w:pPr>
    </w:p>
    <w:p w14:paraId="677C7E3E" w14:textId="6FA80750" w:rsidR="001D7BFD" w:rsidDel="00911E8F" w:rsidRDefault="001D7BFD" w:rsidP="001D7BFD">
      <w:pPr>
        <w:pStyle w:val="BodyText"/>
        <w:rPr>
          <w:del w:id="1593" w:author="Fukuda Takuya" w:date="2021-08-03T16:00:00Z"/>
        </w:rPr>
      </w:pPr>
    </w:p>
    <w:p w14:paraId="569E6959" w14:textId="6DD6E7D2" w:rsidR="001D7BFD" w:rsidDel="00885CDD" w:rsidRDefault="001D7BFD" w:rsidP="001D7BFD">
      <w:pPr>
        <w:pStyle w:val="AnnexHead2"/>
        <w:rPr>
          <w:del w:id="1594" w:author="Fukuda Takuya" w:date="2021-08-03T17:58:00Z"/>
        </w:rPr>
      </w:pPr>
      <w:del w:id="1595" w:author="Fukuda Takuya" w:date="2021-08-03T17:58:00Z">
        <w:r w:rsidDel="00885CDD">
          <w:delText>Example of Annex Head 2 style</w:delText>
        </w:r>
      </w:del>
    </w:p>
    <w:p w14:paraId="163C522D" w14:textId="68885E3F" w:rsidR="001D7BFD" w:rsidDel="00885CDD" w:rsidRDefault="001D7BFD" w:rsidP="001D7BFD">
      <w:pPr>
        <w:pStyle w:val="Heading1separationline"/>
        <w:rPr>
          <w:del w:id="1596" w:author="Fukuda Takuya" w:date="2021-08-03T17:58:00Z"/>
          <w:lang w:eastAsia="en-GB"/>
        </w:rPr>
      </w:pPr>
    </w:p>
    <w:p w14:paraId="6094AB42" w14:textId="52948A80" w:rsidR="001D7BFD" w:rsidRPr="001D7BFD" w:rsidDel="00885CDD" w:rsidRDefault="001D7BFD" w:rsidP="001D7BFD">
      <w:pPr>
        <w:pStyle w:val="BodyText"/>
        <w:rPr>
          <w:del w:id="1597" w:author="Fukuda Takuya" w:date="2021-08-03T17:58:00Z"/>
        </w:rPr>
      </w:pPr>
    </w:p>
    <w:p w14:paraId="322E14BD" w14:textId="2EFEAB4D" w:rsidR="001D7BFD" w:rsidRPr="001D7BFD" w:rsidDel="00885CDD" w:rsidRDefault="001D7BFD" w:rsidP="001D7BFD">
      <w:pPr>
        <w:pStyle w:val="AnnexTablecaption"/>
        <w:rPr>
          <w:del w:id="1598" w:author="Fukuda Takuya" w:date="2021-08-03T17:58:00Z"/>
        </w:rPr>
      </w:pPr>
      <w:del w:id="1599" w:author="Fukuda Takuya" w:date="2021-08-03T17:58:00Z">
        <w:r w:rsidRPr="001D7BFD" w:rsidDel="00885CDD">
          <w:delText xml:space="preserve">Factory Acceptance Report </w:delText>
        </w:r>
      </w:del>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rsidDel="00885CDD" w14:paraId="1076C11E" w14:textId="7BA70043" w:rsidTr="00BA3F30">
        <w:trPr>
          <w:del w:id="1600" w:author="Fukuda Takuya" w:date="2021-08-03T17:58:00Z"/>
        </w:trPr>
        <w:tc>
          <w:tcPr>
            <w:tcW w:w="934" w:type="dxa"/>
          </w:tcPr>
          <w:p w14:paraId="2CDE766C" w14:textId="7AFE84FB" w:rsidR="001D7BFD" w:rsidDel="00885CDD" w:rsidRDefault="001D7BFD" w:rsidP="00BA3F30">
            <w:pPr>
              <w:spacing w:line="240" w:lineRule="auto"/>
              <w:rPr>
                <w:del w:id="1601" w:author="Fukuda Takuya" w:date="2021-08-03T17:58:00Z"/>
              </w:rPr>
            </w:pPr>
          </w:p>
        </w:tc>
        <w:tc>
          <w:tcPr>
            <w:tcW w:w="5450" w:type="dxa"/>
            <w:gridSpan w:val="5"/>
          </w:tcPr>
          <w:p w14:paraId="6D71C5F4" w14:textId="7566D116" w:rsidR="001D7BFD" w:rsidDel="00885CDD" w:rsidRDefault="001D7BFD" w:rsidP="00BA3F30">
            <w:pPr>
              <w:spacing w:line="240" w:lineRule="auto"/>
              <w:rPr>
                <w:del w:id="1602" w:author="Fukuda Takuya" w:date="2021-08-03T17:58:00Z"/>
              </w:rPr>
            </w:pPr>
            <w:del w:id="1603" w:author="Fukuda Takuya" w:date="2021-08-03T17:58:00Z">
              <w:r w:rsidDel="00885CDD">
                <w:delText xml:space="preserve">Factory Acceptance Test  </w:delText>
              </w:r>
            </w:del>
          </w:p>
        </w:tc>
        <w:tc>
          <w:tcPr>
            <w:tcW w:w="1017" w:type="dxa"/>
          </w:tcPr>
          <w:p w14:paraId="40C40EBD" w14:textId="04703F6B" w:rsidR="001D7BFD" w:rsidDel="00885CDD" w:rsidRDefault="001D7BFD" w:rsidP="00BA3F30">
            <w:pPr>
              <w:spacing w:line="240" w:lineRule="auto"/>
              <w:rPr>
                <w:del w:id="1604" w:author="Fukuda Takuya" w:date="2021-08-03T17:58:00Z"/>
              </w:rPr>
            </w:pPr>
          </w:p>
        </w:tc>
        <w:tc>
          <w:tcPr>
            <w:tcW w:w="1353" w:type="dxa"/>
          </w:tcPr>
          <w:p w14:paraId="3C762E1F" w14:textId="135373CD" w:rsidR="001D7BFD" w:rsidDel="00885CDD" w:rsidRDefault="001D7BFD" w:rsidP="00BA3F30">
            <w:pPr>
              <w:spacing w:line="240" w:lineRule="auto"/>
              <w:rPr>
                <w:del w:id="1605" w:author="Fukuda Takuya" w:date="2021-08-03T17:58:00Z"/>
              </w:rPr>
            </w:pPr>
            <w:del w:id="1606" w:author="Fukuda Takuya" w:date="2021-08-03T17:58:00Z">
              <w:r w:rsidDel="00885CDD">
                <w:delText xml:space="preserve">Date </w:delText>
              </w:r>
            </w:del>
          </w:p>
        </w:tc>
        <w:tc>
          <w:tcPr>
            <w:tcW w:w="1873" w:type="dxa"/>
            <w:gridSpan w:val="2"/>
          </w:tcPr>
          <w:p w14:paraId="1CD41D5A" w14:textId="02F4928E" w:rsidR="001D7BFD" w:rsidDel="00885CDD" w:rsidRDefault="001D7BFD" w:rsidP="00BA3F30">
            <w:pPr>
              <w:rPr>
                <w:del w:id="1607" w:author="Fukuda Takuya" w:date="2021-08-03T17:58:00Z"/>
              </w:rPr>
            </w:pPr>
            <w:del w:id="1608" w:author="Fukuda Takuya" w:date="2021-08-03T17:58:00Z">
              <w:r w:rsidDel="00885CDD">
                <w:delText xml:space="preserve">Time </w:delText>
              </w:r>
            </w:del>
          </w:p>
        </w:tc>
      </w:tr>
      <w:tr w:rsidR="001D7BFD" w:rsidDel="00885CDD" w14:paraId="4D8166E5" w14:textId="78568B90" w:rsidTr="00BA3F30">
        <w:trPr>
          <w:del w:id="1609" w:author="Fukuda Takuya" w:date="2021-08-03T17:58:00Z"/>
        </w:trPr>
        <w:tc>
          <w:tcPr>
            <w:tcW w:w="934" w:type="dxa"/>
          </w:tcPr>
          <w:p w14:paraId="36DB50F3" w14:textId="50C210C3" w:rsidR="001D7BFD" w:rsidDel="00885CDD" w:rsidRDefault="001D7BFD" w:rsidP="00BA3F30">
            <w:pPr>
              <w:rPr>
                <w:del w:id="1610" w:author="Fukuda Takuya" w:date="2021-08-03T17:58:00Z"/>
              </w:rPr>
            </w:pPr>
          </w:p>
        </w:tc>
        <w:tc>
          <w:tcPr>
            <w:tcW w:w="5450" w:type="dxa"/>
            <w:gridSpan w:val="5"/>
          </w:tcPr>
          <w:p w14:paraId="16BD44D5" w14:textId="58F6201A" w:rsidR="001D7BFD" w:rsidDel="00885CDD" w:rsidRDefault="001D7BFD" w:rsidP="00BA3F30">
            <w:pPr>
              <w:rPr>
                <w:del w:id="1611" w:author="Fukuda Takuya" w:date="2021-08-03T17:58:00Z"/>
              </w:rPr>
            </w:pPr>
            <w:del w:id="1612" w:author="Fukuda Takuya" w:date="2021-08-03T17:58:00Z">
              <w:r w:rsidDel="00885CDD">
                <w:delText xml:space="preserve">Customer Company </w:delText>
              </w:r>
            </w:del>
          </w:p>
        </w:tc>
        <w:tc>
          <w:tcPr>
            <w:tcW w:w="1017" w:type="dxa"/>
          </w:tcPr>
          <w:p w14:paraId="76066EF3" w14:textId="753A6F77" w:rsidR="001D7BFD" w:rsidDel="00885CDD" w:rsidRDefault="001D7BFD" w:rsidP="00BA3F30">
            <w:pPr>
              <w:rPr>
                <w:del w:id="1613" w:author="Fukuda Takuya" w:date="2021-08-03T17:58:00Z"/>
              </w:rPr>
            </w:pPr>
          </w:p>
        </w:tc>
        <w:tc>
          <w:tcPr>
            <w:tcW w:w="3226" w:type="dxa"/>
            <w:gridSpan w:val="3"/>
          </w:tcPr>
          <w:p w14:paraId="6FDB5CBB" w14:textId="08E29ABA" w:rsidR="001D7BFD" w:rsidDel="00885CDD" w:rsidRDefault="001D7BFD" w:rsidP="00BA3F30">
            <w:pPr>
              <w:rPr>
                <w:del w:id="1614" w:author="Fukuda Takuya" w:date="2021-08-03T17:58:00Z"/>
              </w:rPr>
            </w:pPr>
            <w:del w:id="1615" w:author="Fukuda Takuya" w:date="2021-08-03T17:58:00Z">
              <w:r w:rsidDel="00885CDD">
                <w:delText>Customer Representative</w:delText>
              </w:r>
            </w:del>
          </w:p>
        </w:tc>
      </w:tr>
      <w:tr w:rsidR="001D7BFD" w:rsidDel="00885CDD" w14:paraId="3F86D6AE" w14:textId="4249EB39" w:rsidTr="00BA3F30">
        <w:trPr>
          <w:del w:id="1616" w:author="Fukuda Takuya" w:date="2021-08-03T17:58:00Z"/>
        </w:trPr>
        <w:tc>
          <w:tcPr>
            <w:tcW w:w="934" w:type="dxa"/>
          </w:tcPr>
          <w:p w14:paraId="78554DDB" w14:textId="2B3503C8" w:rsidR="001D7BFD" w:rsidDel="00885CDD" w:rsidRDefault="001D7BFD" w:rsidP="00BA3F30">
            <w:pPr>
              <w:rPr>
                <w:del w:id="1617" w:author="Fukuda Takuya" w:date="2021-08-03T17:58:00Z"/>
              </w:rPr>
            </w:pPr>
          </w:p>
        </w:tc>
        <w:tc>
          <w:tcPr>
            <w:tcW w:w="5450" w:type="dxa"/>
            <w:gridSpan w:val="5"/>
          </w:tcPr>
          <w:p w14:paraId="7B98D59F" w14:textId="1FA55659" w:rsidR="001D7BFD" w:rsidDel="00885CDD" w:rsidRDefault="001D7BFD" w:rsidP="00BA3F30">
            <w:pPr>
              <w:rPr>
                <w:del w:id="1618" w:author="Fukuda Takuya" w:date="2021-08-03T17:58:00Z"/>
              </w:rPr>
            </w:pPr>
            <w:del w:id="1619" w:author="Fukuda Takuya" w:date="2021-08-03T17:58:00Z">
              <w:r w:rsidDel="00885CDD">
                <w:delText>Subject/Equipment</w:delText>
              </w:r>
            </w:del>
          </w:p>
        </w:tc>
        <w:tc>
          <w:tcPr>
            <w:tcW w:w="1017" w:type="dxa"/>
          </w:tcPr>
          <w:p w14:paraId="314839C3" w14:textId="24EE5C7D" w:rsidR="001D7BFD" w:rsidDel="00885CDD" w:rsidRDefault="001D7BFD" w:rsidP="00BA3F30">
            <w:pPr>
              <w:rPr>
                <w:del w:id="1620" w:author="Fukuda Takuya" w:date="2021-08-03T17:58:00Z"/>
              </w:rPr>
            </w:pPr>
          </w:p>
        </w:tc>
        <w:tc>
          <w:tcPr>
            <w:tcW w:w="3226" w:type="dxa"/>
            <w:gridSpan w:val="3"/>
          </w:tcPr>
          <w:p w14:paraId="3ADCB133" w14:textId="675EFE2D" w:rsidR="001D7BFD" w:rsidDel="00885CDD" w:rsidRDefault="001D7BFD" w:rsidP="00BA3F30">
            <w:pPr>
              <w:rPr>
                <w:del w:id="1621" w:author="Fukuda Takuya" w:date="2021-08-03T17:58:00Z"/>
              </w:rPr>
            </w:pPr>
          </w:p>
        </w:tc>
      </w:tr>
      <w:tr w:rsidR="001D7BFD" w:rsidDel="00885CDD" w14:paraId="0CD23129" w14:textId="565A6617" w:rsidTr="00BA3F30">
        <w:trPr>
          <w:del w:id="1622" w:author="Fukuda Takuya" w:date="2021-08-03T17:58:00Z"/>
        </w:trPr>
        <w:tc>
          <w:tcPr>
            <w:tcW w:w="934" w:type="dxa"/>
          </w:tcPr>
          <w:p w14:paraId="32E6B34B" w14:textId="28D1D29C" w:rsidR="001D7BFD" w:rsidDel="00885CDD" w:rsidRDefault="001D7BFD" w:rsidP="00BA3F30">
            <w:pPr>
              <w:rPr>
                <w:del w:id="1623" w:author="Fukuda Takuya" w:date="2021-08-03T17:58:00Z"/>
              </w:rPr>
            </w:pPr>
          </w:p>
        </w:tc>
        <w:tc>
          <w:tcPr>
            <w:tcW w:w="4107" w:type="dxa"/>
            <w:gridSpan w:val="3"/>
          </w:tcPr>
          <w:p w14:paraId="5779152B" w14:textId="1489698A" w:rsidR="001D7BFD" w:rsidDel="00885CDD" w:rsidRDefault="001D7BFD" w:rsidP="00BA3F30">
            <w:pPr>
              <w:rPr>
                <w:del w:id="1624" w:author="Fukuda Takuya" w:date="2021-08-03T17:58:00Z"/>
              </w:rPr>
            </w:pPr>
          </w:p>
        </w:tc>
        <w:tc>
          <w:tcPr>
            <w:tcW w:w="5586" w:type="dxa"/>
            <w:gridSpan w:val="6"/>
          </w:tcPr>
          <w:p w14:paraId="5B2DF30D" w14:textId="76A295D1" w:rsidR="001D7BFD" w:rsidDel="00885CDD" w:rsidRDefault="001D7BFD" w:rsidP="00BA3F30">
            <w:pPr>
              <w:rPr>
                <w:del w:id="1625" w:author="Fukuda Takuya" w:date="2021-08-03T17:58:00Z"/>
              </w:rPr>
            </w:pPr>
          </w:p>
        </w:tc>
      </w:tr>
      <w:tr w:rsidR="001D7BFD" w:rsidDel="00885CDD" w14:paraId="13112435" w14:textId="0DD44289" w:rsidTr="00BA3F30">
        <w:trPr>
          <w:del w:id="1626" w:author="Fukuda Takuya" w:date="2021-08-03T17:58:00Z"/>
        </w:trPr>
        <w:tc>
          <w:tcPr>
            <w:tcW w:w="934" w:type="dxa"/>
          </w:tcPr>
          <w:p w14:paraId="76B4B9E6" w14:textId="009E35AF" w:rsidR="001D7BFD" w:rsidDel="00885CDD" w:rsidRDefault="001D7BFD" w:rsidP="00BA3F30">
            <w:pPr>
              <w:rPr>
                <w:del w:id="1627" w:author="Fukuda Takuya" w:date="2021-08-03T17:58:00Z"/>
              </w:rPr>
            </w:pPr>
            <w:del w:id="1628" w:author="Fukuda Takuya" w:date="2021-08-03T17:58:00Z">
              <w:r w:rsidDel="00885CDD">
                <w:delText>Test ID</w:delText>
              </w:r>
            </w:del>
          </w:p>
        </w:tc>
        <w:tc>
          <w:tcPr>
            <w:tcW w:w="1264" w:type="dxa"/>
          </w:tcPr>
          <w:p w14:paraId="0E4C9BC0" w14:textId="131881A4" w:rsidR="001D7BFD" w:rsidDel="00885CDD" w:rsidRDefault="001D7BFD" w:rsidP="00BA3F30">
            <w:pPr>
              <w:rPr>
                <w:del w:id="1629" w:author="Fukuda Takuya" w:date="2021-08-03T17:58:00Z"/>
              </w:rPr>
            </w:pPr>
            <w:del w:id="1630" w:author="Fukuda Takuya" w:date="2021-08-03T17:58:00Z">
              <w:r w:rsidDel="00885CDD">
                <w:delText>Requirement ID</w:delText>
              </w:r>
            </w:del>
          </w:p>
        </w:tc>
        <w:tc>
          <w:tcPr>
            <w:tcW w:w="2817" w:type="dxa"/>
          </w:tcPr>
          <w:p w14:paraId="2BFFDD82" w14:textId="565B8AB6" w:rsidR="001D7BFD" w:rsidDel="00885CDD" w:rsidRDefault="001D7BFD" w:rsidP="00BA3F30">
            <w:pPr>
              <w:rPr>
                <w:del w:id="1631" w:author="Fukuda Takuya" w:date="2021-08-03T17:58:00Z"/>
              </w:rPr>
            </w:pPr>
            <w:del w:id="1632" w:author="Fukuda Takuya" w:date="2021-08-03T17:58:00Z">
              <w:r w:rsidDel="00885CDD">
                <w:delText xml:space="preserve">Test Description </w:delText>
              </w:r>
            </w:del>
          </w:p>
        </w:tc>
        <w:tc>
          <w:tcPr>
            <w:tcW w:w="1122" w:type="dxa"/>
            <w:gridSpan w:val="2"/>
          </w:tcPr>
          <w:p w14:paraId="11E18604" w14:textId="48116F4D" w:rsidR="001D7BFD" w:rsidDel="00885CDD" w:rsidRDefault="001D7BFD" w:rsidP="00BA3F30">
            <w:pPr>
              <w:rPr>
                <w:del w:id="1633" w:author="Fukuda Takuya" w:date="2021-08-03T17:58:00Z"/>
              </w:rPr>
            </w:pPr>
            <w:del w:id="1634" w:author="Fukuda Takuya" w:date="2021-08-03T17:58:00Z">
              <w:r w:rsidDel="00885CDD">
                <w:delText>Type of Test</w:delText>
              </w:r>
            </w:del>
          </w:p>
        </w:tc>
        <w:tc>
          <w:tcPr>
            <w:tcW w:w="1264" w:type="dxa"/>
            <w:gridSpan w:val="2"/>
          </w:tcPr>
          <w:p w14:paraId="13DF0D5D" w14:textId="59B02076" w:rsidR="001D7BFD" w:rsidDel="00885CDD" w:rsidRDefault="001D7BFD" w:rsidP="00BA3F30">
            <w:pPr>
              <w:rPr>
                <w:del w:id="1635" w:author="Fukuda Takuya" w:date="2021-08-03T17:58:00Z"/>
              </w:rPr>
            </w:pPr>
            <w:del w:id="1636" w:author="Fukuda Takuya" w:date="2021-08-03T17:58:00Z">
              <w:r w:rsidDel="00885CDD">
                <w:delText>Test result</w:delText>
              </w:r>
            </w:del>
          </w:p>
        </w:tc>
        <w:tc>
          <w:tcPr>
            <w:tcW w:w="2236" w:type="dxa"/>
            <w:gridSpan w:val="2"/>
          </w:tcPr>
          <w:p w14:paraId="6F106E51" w14:textId="54AB27A2" w:rsidR="001D7BFD" w:rsidDel="00885CDD" w:rsidRDefault="001D7BFD" w:rsidP="00BA3F30">
            <w:pPr>
              <w:rPr>
                <w:del w:id="1637" w:author="Fukuda Takuya" w:date="2021-08-03T17:58:00Z"/>
              </w:rPr>
            </w:pPr>
            <w:del w:id="1638" w:author="Fukuda Takuya" w:date="2021-08-03T17:58:00Z">
              <w:r w:rsidDel="00885CDD">
                <w:delText xml:space="preserve">Remark </w:delText>
              </w:r>
            </w:del>
          </w:p>
        </w:tc>
        <w:tc>
          <w:tcPr>
            <w:tcW w:w="990" w:type="dxa"/>
          </w:tcPr>
          <w:p w14:paraId="646508D8" w14:textId="6D310D33" w:rsidR="001D7BFD" w:rsidDel="00885CDD" w:rsidRDefault="001D7BFD" w:rsidP="00BA3F30">
            <w:pPr>
              <w:rPr>
                <w:del w:id="1639" w:author="Fukuda Takuya" w:date="2021-08-03T17:58:00Z"/>
              </w:rPr>
            </w:pPr>
            <w:del w:id="1640" w:author="Fukuda Takuya" w:date="2021-08-03T17:58:00Z">
              <w:r w:rsidDel="00885CDD">
                <w:delText xml:space="preserve">Pass/Fail </w:delText>
              </w:r>
            </w:del>
          </w:p>
        </w:tc>
      </w:tr>
      <w:tr w:rsidR="001D7BFD" w:rsidDel="00885CDD" w14:paraId="1E686B99" w14:textId="7EF8A66A" w:rsidTr="00BA3F30">
        <w:trPr>
          <w:del w:id="1641" w:author="Fukuda Takuya" w:date="2021-08-03T17:58:00Z"/>
        </w:trPr>
        <w:tc>
          <w:tcPr>
            <w:tcW w:w="934" w:type="dxa"/>
          </w:tcPr>
          <w:p w14:paraId="13A6C1A6" w14:textId="23092F8E" w:rsidR="001D7BFD" w:rsidDel="00885CDD" w:rsidRDefault="001D7BFD" w:rsidP="00BA3F30">
            <w:pPr>
              <w:rPr>
                <w:del w:id="1642" w:author="Fukuda Takuya" w:date="2021-08-03T17:58:00Z"/>
              </w:rPr>
            </w:pPr>
          </w:p>
        </w:tc>
        <w:tc>
          <w:tcPr>
            <w:tcW w:w="1264" w:type="dxa"/>
          </w:tcPr>
          <w:p w14:paraId="7F5FC036" w14:textId="32720D63" w:rsidR="001D7BFD" w:rsidDel="00885CDD" w:rsidRDefault="001D7BFD" w:rsidP="00BA3F30">
            <w:pPr>
              <w:rPr>
                <w:del w:id="1643" w:author="Fukuda Takuya" w:date="2021-08-03T17:58:00Z"/>
              </w:rPr>
            </w:pPr>
          </w:p>
        </w:tc>
        <w:tc>
          <w:tcPr>
            <w:tcW w:w="2817" w:type="dxa"/>
          </w:tcPr>
          <w:p w14:paraId="175DDFB1" w14:textId="5C786EA6" w:rsidR="001D7BFD" w:rsidDel="00885CDD" w:rsidRDefault="001D7BFD" w:rsidP="00BA3F30">
            <w:pPr>
              <w:rPr>
                <w:del w:id="1644" w:author="Fukuda Takuya" w:date="2021-08-03T17:58:00Z"/>
              </w:rPr>
            </w:pPr>
          </w:p>
        </w:tc>
        <w:tc>
          <w:tcPr>
            <w:tcW w:w="1122" w:type="dxa"/>
            <w:gridSpan w:val="2"/>
          </w:tcPr>
          <w:p w14:paraId="075B3763" w14:textId="1339AE6C" w:rsidR="001D7BFD" w:rsidDel="00885CDD" w:rsidRDefault="001D7BFD" w:rsidP="00BA3F30">
            <w:pPr>
              <w:rPr>
                <w:del w:id="1645" w:author="Fukuda Takuya" w:date="2021-08-03T17:58:00Z"/>
              </w:rPr>
            </w:pPr>
          </w:p>
        </w:tc>
        <w:tc>
          <w:tcPr>
            <w:tcW w:w="1264" w:type="dxa"/>
            <w:gridSpan w:val="2"/>
          </w:tcPr>
          <w:p w14:paraId="51687947" w14:textId="26E53017" w:rsidR="001D7BFD" w:rsidDel="00885CDD" w:rsidRDefault="001D7BFD" w:rsidP="00BA3F30">
            <w:pPr>
              <w:rPr>
                <w:del w:id="1646" w:author="Fukuda Takuya" w:date="2021-08-03T17:58:00Z"/>
              </w:rPr>
            </w:pPr>
          </w:p>
        </w:tc>
        <w:tc>
          <w:tcPr>
            <w:tcW w:w="2236" w:type="dxa"/>
            <w:gridSpan w:val="2"/>
          </w:tcPr>
          <w:p w14:paraId="300167FE" w14:textId="4172A771" w:rsidR="001D7BFD" w:rsidDel="00885CDD" w:rsidRDefault="001D7BFD" w:rsidP="00BA3F30">
            <w:pPr>
              <w:rPr>
                <w:del w:id="1647" w:author="Fukuda Takuya" w:date="2021-08-03T17:58:00Z"/>
              </w:rPr>
            </w:pPr>
          </w:p>
        </w:tc>
        <w:tc>
          <w:tcPr>
            <w:tcW w:w="990" w:type="dxa"/>
          </w:tcPr>
          <w:p w14:paraId="40FF54E3" w14:textId="668E5FA8" w:rsidR="001D7BFD" w:rsidDel="00885CDD" w:rsidRDefault="001D7BFD" w:rsidP="00BA3F30">
            <w:pPr>
              <w:rPr>
                <w:del w:id="1648" w:author="Fukuda Takuya" w:date="2021-08-03T17:58:00Z"/>
              </w:rPr>
            </w:pPr>
          </w:p>
        </w:tc>
      </w:tr>
      <w:tr w:rsidR="001D7BFD" w:rsidDel="00885CDD" w14:paraId="0CBFB66A" w14:textId="2CD7B300" w:rsidTr="00BA3F30">
        <w:trPr>
          <w:del w:id="1649" w:author="Fukuda Takuya" w:date="2021-08-03T17:58:00Z"/>
        </w:trPr>
        <w:tc>
          <w:tcPr>
            <w:tcW w:w="934" w:type="dxa"/>
          </w:tcPr>
          <w:p w14:paraId="26F48BF9" w14:textId="2415306A" w:rsidR="001D7BFD" w:rsidDel="00885CDD" w:rsidRDefault="001D7BFD" w:rsidP="00BA3F30">
            <w:pPr>
              <w:rPr>
                <w:del w:id="1650" w:author="Fukuda Takuya" w:date="2021-08-03T17:58:00Z"/>
              </w:rPr>
            </w:pPr>
          </w:p>
        </w:tc>
        <w:tc>
          <w:tcPr>
            <w:tcW w:w="1264" w:type="dxa"/>
          </w:tcPr>
          <w:p w14:paraId="0EAA9C90" w14:textId="5BEF0861" w:rsidR="001D7BFD" w:rsidDel="00885CDD" w:rsidRDefault="001D7BFD" w:rsidP="00BA3F30">
            <w:pPr>
              <w:rPr>
                <w:del w:id="1651" w:author="Fukuda Takuya" w:date="2021-08-03T17:58:00Z"/>
              </w:rPr>
            </w:pPr>
          </w:p>
        </w:tc>
        <w:tc>
          <w:tcPr>
            <w:tcW w:w="2817" w:type="dxa"/>
          </w:tcPr>
          <w:p w14:paraId="4244F044" w14:textId="7C216214" w:rsidR="001D7BFD" w:rsidDel="00885CDD" w:rsidRDefault="001D7BFD" w:rsidP="00BA3F30">
            <w:pPr>
              <w:rPr>
                <w:del w:id="1652" w:author="Fukuda Takuya" w:date="2021-08-03T17:58:00Z"/>
              </w:rPr>
            </w:pPr>
          </w:p>
        </w:tc>
        <w:tc>
          <w:tcPr>
            <w:tcW w:w="1122" w:type="dxa"/>
            <w:gridSpan w:val="2"/>
          </w:tcPr>
          <w:p w14:paraId="69C24421" w14:textId="27BC883C" w:rsidR="001D7BFD" w:rsidDel="00885CDD" w:rsidRDefault="001D7BFD" w:rsidP="00BA3F30">
            <w:pPr>
              <w:rPr>
                <w:del w:id="1653" w:author="Fukuda Takuya" w:date="2021-08-03T17:58:00Z"/>
              </w:rPr>
            </w:pPr>
          </w:p>
        </w:tc>
        <w:tc>
          <w:tcPr>
            <w:tcW w:w="1264" w:type="dxa"/>
            <w:gridSpan w:val="2"/>
          </w:tcPr>
          <w:p w14:paraId="5CBCA79D" w14:textId="06C34017" w:rsidR="001D7BFD" w:rsidDel="00885CDD" w:rsidRDefault="001D7BFD" w:rsidP="00BA3F30">
            <w:pPr>
              <w:rPr>
                <w:del w:id="1654" w:author="Fukuda Takuya" w:date="2021-08-03T17:58:00Z"/>
              </w:rPr>
            </w:pPr>
          </w:p>
        </w:tc>
        <w:tc>
          <w:tcPr>
            <w:tcW w:w="2236" w:type="dxa"/>
            <w:gridSpan w:val="2"/>
          </w:tcPr>
          <w:p w14:paraId="4C771504" w14:textId="0B7E611D" w:rsidR="001D7BFD" w:rsidDel="00885CDD" w:rsidRDefault="001D7BFD" w:rsidP="00BA3F30">
            <w:pPr>
              <w:rPr>
                <w:del w:id="1655" w:author="Fukuda Takuya" w:date="2021-08-03T17:58:00Z"/>
              </w:rPr>
            </w:pPr>
          </w:p>
        </w:tc>
        <w:tc>
          <w:tcPr>
            <w:tcW w:w="990" w:type="dxa"/>
          </w:tcPr>
          <w:p w14:paraId="0F6E1246" w14:textId="0A605634" w:rsidR="001D7BFD" w:rsidDel="00885CDD" w:rsidRDefault="001D7BFD" w:rsidP="00BA3F30">
            <w:pPr>
              <w:rPr>
                <w:del w:id="1656" w:author="Fukuda Takuya" w:date="2021-08-03T17:58:00Z"/>
              </w:rPr>
            </w:pPr>
          </w:p>
        </w:tc>
      </w:tr>
      <w:tr w:rsidR="001D7BFD" w:rsidDel="00885CDD" w14:paraId="15381456" w14:textId="21F956D1" w:rsidTr="00BA3F30">
        <w:trPr>
          <w:del w:id="1657" w:author="Fukuda Takuya" w:date="2021-08-03T17:58:00Z"/>
        </w:trPr>
        <w:tc>
          <w:tcPr>
            <w:tcW w:w="934" w:type="dxa"/>
          </w:tcPr>
          <w:p w14:paraId="31C5AFB7" w14:textId="69FAE3FC" w:rsidR="001D7BFD" w:rsidDel="00885CDD" w:rsidRDefault="001D7BFD" w:rsidP="00BA3F30">
            <w:pPr>
              <w:rPr>
                <w:del w:id="1658" w:author="Fukuda Takuya" w:date="2021-08-03T17:58:00Z"/>
              </w:rPr>
            </w:pPr>
          </w:p>
        </w:tc>
        <w:tc>
          <w:tcPr>
            <w:tcW w:w="1264" w:type="dxa"/>
          </w:tcPr>
          <w:p w14:paraId="07F2C398" w14:textId="59092458" w:rsidR="001D7BFD" w:rsidDel="00885CDD" w:rsidRDefault="001D7BFD" w:rsidP="00BA3F30">
            <w:pPr>
              <w:rPr>
                <w:del w:id="1659" w:author="Fukuda Takuya" w:date="2021-08-03T17:58:00Z"/>
              </w:rPr>
            </w:pPr>
          </w:p>
        </w:tc>
        <w:tc>
          <w:tcPr>
            <w:tcW w:w="2817" w:type="dxa"/>
          </w:tcPr>
          <w:p w14:paraId="074655F8" w14:textId="4EC43017" w:rsidR="001D7BFD" w:rsidDel="00885CDD" w:rsidRDefault="001D7BFD" w:rsidP="00BA3F30">
            <w:pPr>
              <w:rPr>
                <w:del w:id="1660" w:author="Fukuda Takuya" w:date="2021-08-03T17:58:00Z"/>
              </w:rPr>
            </w:pPr>
          </w:p>
        </w:tc>
        <w:tc>
          <w:tcPr>
            <w:tcW w:w="1122" w:type="dxa"/>
            <w:gridSpan w:val="2"/>
          </w:tcPr>
          <w:p w14:paraId="305CC3F7" w14:textId="5775C050" w:rsidR="001D7BFD" w:rsidDel="00885CDD" w:rsidRDefault="001D7BFD" w:rsidP="00BA3F30">
            <w:pPr>
              <w:rPr>
                <w:del w:id="1661" w:author="Fukuda Takuya" w:date="2021-08-03T17:58:00Z"/>
              </w:rPr>
            </w:pPr>
          </w:p>
        </w:tc>
        <w:tc>
          <w:tcPr>
            <w:tcW w:w="1264" w:type="dxa"/>
            <w:gridSpan w:val="2"/>
          </w:tcPr>
          <w:p w14:paraId="71D6AF66" w14:textId="5B5FB4B9" w:rsidR="001D7BFD" w:rsidDel="00885CDD" w:rsidRDefault="001D7BFD" w:rsidP="00BA3F30">
            <w:pPr>
              <w:rPr>
                <w:del w:id="1662" w:author="Fukuda Takuya" w:date="2021-08-03T17:58:00Z"/>
              </w:rPr>
            </w:pPr>
          </w:p>
        </w:tc>
        <w:tc>
          <w:tcPr>
            <w:tcW w:w="2236" w:type="dxa"/>
            <w:gridSpan w:val="2"/>
          </w:tcPr>
          <w:p w14:paraId="5413BFA2" w14:textId="01A4FA1F" w:rsidR="001D7BFD" w:rsidDel="00885CDD" w:rsidRDefault="001D7BFD" w:rsidP="00BA3F30">
            <w:pPr>
              <w:rPr>
                <w:del w:id="1663" w:author="Fukuda Takuya" w:date="2021-08-03T17:58:00Z"/>
              </w:rPr>
            </w:pPr>
          </w:p>
        </w:tc>
        <w:tc>
          <w:tcPr>
            <w:tcW w:w="990" w:type="dxa"/>
          </w:tcPr>
          <w:p w14:paraId="14AB9321" w14:textId="311C33BB" w:rsidR="001D7BFD" w:rsidDel="00885CDD" w:rsidRDefault="001D7BFD" w:rsidP="00BA3F30">
            <w:pPr>
              <w:rPr>
                <w:del w:id="1664" w:author="Fukuda Takuya" w:date="2021-08-03T17:58:00Z"/>
              </w:rPr>
            </w:pPr>
          </w:p>
        </w:tc>
      </w:tr>
      <w:tr w:rsidR="001D7BFD" w:rsidDel="00885CDD" w14:paraId="4D484409" w14:textId="16E06CAE" w:rsidTr="00BA3F30">
        <w:trPr>
          <w:del w:id="1665" w:author="Fukuda Takuya" w:date="2021-08-03T17:58:00Z"/>
        </w:trPr>
        <w:tc>
          <w:tcPr>
            <w:tcW w:w="934" w:type="dxa"/>
          </w:tcPr>
          <w:p w14:paraId="2370D553" w14:textId="758452A6" w:rsidR="001D7BFD" w:rsidDel="00885CDD" w:rsidRDefault="001D7BFD" w:rsidP="00BA3F30">
            <w:pPr>
              <w:rPr>
                <w:del w:id="1666" w:author="Fukuda Takuya" w:date="2021-08-03T17:58:00Z"/>
              </w:rPr>
            </w:pPr>
          </w:p>
        </w:tc>
        <w:tc>
          <w:tcPr>
            <w:tcW w:w="1264" w:type="dxa"/>
          </w:tcPr>
          <w:p w14:paraId="3AB49FD4" w14:textId="70638DC5" w:rsidR="001D7BFD" w:rsidDel="00885CDD" w:rsidRDefault="001D7BFD" w:rsidP="00BA3F30">
            <w:pPr>
              <w:rPr>
                <w:del w:id="1667" w:author="Fukuda Takuya" w:date="2021-08-03T17:58:00Z"/>
              </w:rPr>
            </w:pPr>
          </w:p>
        </w:tc>
        <w:tc>
          <w:tcPr>
            <w:tcW w:w="2817" w:type="dxa"/>
          </w:tcPr>
          <w:p w14:paraId="3E645737" w14:textId="3642B089" w:rsidR="001D7BFD" w:rsidDel="00885CDD" w:rsidRDefault="001D7BFD" w:rsidP="00BA3F30">
            <w:pPr>
              <w:rPr>
                <w:del w:id="1668" w:author="Fukuda Takuya" w:date="2021-08-03T17:58:00Z"/>
              </w:rPr>
            </w:pPr>
          </w:p>
        </w:tc>
        <w:tc>
          <w:tcPr>
            <w:tcW w:w="1122" w:type="dxa"/>
            <w:gridSpan w:val="2"/>
          </w:tcPr>
          <w:p w14:paraId="2A72B299" w14:textId="377B35E3" w:rsidR="001D7BFD" w:rsidDel="00885CDD" w:rsidRDefault="001D7BFD" w:rsidP="00BA3F30">
            <w:pPr>
              <w:rPr>
                <w:del w:id="1669" w:author="Fukuda Takuya" w:date="2021-08-03T17:58:00Z"/>
              </w:rPr>
            </w:pPr>
          </w:p>
        </w:tc>
        <w:tc>
          <w:tcPr>
            <w:tcW w:w="1264" w:type="dxa"/>
            <w:gridSpan w:val="2"/>
          </w:tcPr>
          <w:p w14:paraId="0D3A545A" w14:textId="0CCF0F33" w:rsidR="001D7BFD" w:rsidDel="00885CDD" w:rsidRDefault="001D7BFD" w:rsidP="00BA3F30">
            <w:pPr>
              <w:rPr>
                <w:del w:id="1670" w:author="Fukuda Takuya" w:date="2021-08-03T17:58:00Z"/>
              </w:rPr>
            </w:pPr>
          </w:p>
        </w:tc>
        <w:tc>
          <w:tcPr>
            <w:tcW w:w="2236" w:type="dxa"/>
            <w:gridSpan w:val="2"/>
          </w:tcPr>
          <w:p w14:paraId="11C2C016" w14:textId="7E86C0CF" w:rsidR="001D7BFD" w:rsidDel="00885CDD" w:rsidRDefault="001D7BFD" w:rsidP="00BA3F30">
            <w:pPr>
              <w:rPr>
                <w:del w:id="1671" w:author="Fukuda Takuya" w:date="2021-08-03T17:58:00Z"/>
              </w:rPr>
            </w:pPr>
          </w:p>
        </w:tc>
        <w:tc>
          <w:tcPr>
            <w:tcW w:w="990" w:type="dxa"/>
          </w:tcPr>
          <w:p w14:paraId="774FD917" w14:textId="129FC8A0" w:rsidR="001D7BFD" w:rsidDel="00885CDD" w:rsidRDefault="001D7BFD" w:rsidP="00BA3F30">
            <w:pPr>
              <w:rPr>
                <w:del w:id="1672" w:author="Fukuda Takuya" w:date="2021-08-03T17:58:00Z"/>
              </w:rPr>
            </w:pPr>
          </w:p>
        </w:tc>
      </w:tr>
      <w:tr w:rsidR="001D7BFD" w:rsidDel="00885CDD" w14:paraId="3D893CEF" w14:textId="2E35D7F1" w:rsidTr="00BA3F30">
        <w:trPr>
          <w:del w:id="1673" w:author="Fukuda Takuya" w:date="2021-08-03T17:58:00Z"/>
        </w:trPr>
        <w:tc>
          <w:tcPr>
            <w:tcW w:w="934" w:type="dxa"/>
          </w:tcPr>
          <w:p w14:paraId="6866F0B2" w14:textId="3AB61EC9" w:rsidR="001D7BFD" w:rsidDel="00885CDD" w:rsidRDefault="001D7BFD" w:rsidP="00BA3F30">
            <w:pPr>
              <w:rPr>
                <w:del w:id="1674" w:author="Fukuda Takuya" w:date="2021-08-03T17:58:00Z"/>
              </w:rPr>
            </w:pPr>
          </w:p>
        </w:tc>
        <w:tc>
          <w:tcPr>
            <w:tcW w:w="1264" w:type="dxa"/>
          </w:tcPr>
          <w:p w14:paraId="502CDE4A" w14:textId="77C7DB1C" w:rsidR="001D7BFD" w:rsidDel="00885CDD" w:rsidRDefault="001D7BFD" w:rsidP="00BA3F30">
            <w:pPr>
              <w:rPr>
                <w:del w:id="1675" w:author="Fukuda Takuya" w:date="2021-08-03T17:58:00Z"/>
              </w:rPr>
            </w:pPr>
          </w:p>
        </w:tc>
        <w:tc>
          <w:tcPr>
            <w:tcW w:w="2817" w:type="dxa"/>
          </w:tcPr>
          <w:p w14:paraId="64589FDC" w14:textId="492DB60F" w:rsidR="001D7BFD" w:rsidDel="00885CDD" w:rsidRDefault="001D7BFD" w:rsidP="00BA3F30">
            <w:pPr>
              <w:rPr>
                <w:del w:id="1676" w:author="Fukuda Takuya" w:date="2021-08-03T17:58:00Z"/>
              </w:rPr>
            </w:pPr>
          </w:p>
        </w:tc>
        <w:tc>
          <w:tcPr>
            <w:tcW w:w="1122" w:type="dxa"/>
            <w:gridSpan w:val="2"/>
          </w:tcPr>
          <w:p w14:paraId="36F9B91A" w14:textId="79AE4512" w:rsidR="001D7BFD" w:rsidDel="00885CDD" w:rsidRDefault="001D7BFD" w:rsidP="00BA3F30">
            <w:pPr>
              <w:rPr>
                <w:del w:id="1677" w:author="Fukuda Takuya" w:date="2021-08-03T17:58:00Z"/>
              </w:rPr>
            </w:pPr>
          </w:p>
        </w:tc>
        <w:tc>
          <w:tcPr>
            <w:tcW w:w="1264" w:type="dxa"/>
            <w:gridSpan w:val="2"/>
          </w:tcPr>
          <w:p w14:paraId="253EEFCA" w14:textId="2D9CCBC3" w:rsidR="001D7BFD" w:rsidDel="00885CDD" w:rsidRDefault="001D7BFD" w:rsidP="00BA3F30">
            <w:pPr>
              <w:rPr>
                <w:del w:id="1678" w:author="Fukuda Takuya" w:date="2021-08-03T17:58:00Z"/>
              </w:rPr>
            </w:pPr>
          </w:p>
        </w:tc>
        <w:tc>
          <w:tcPr>
            <w:tcW w:w="2236" w:type="dxa"/>
            <w:gridSpan w:val="2"/>
          </w:tcPr>
          <w:p w14:paraId="7A81EDF3" w14:textId="7341B401" w:rsidR="001D7BFD" w:rsidDel="00885CDD" w:rsidRDefault="001D7BFD" w:rsidP="00BA3F30">
            <w:pPr>
              <w:rPr>
                <w:del w:id="1679" w:author="Fukuda Takuya" w:date="2021-08-03T17:58:00Z"/>
              </w:rPr>
            </w:pPr>
          </w:p>
        </w:tc>
        <w:tc>
          <w:tcPr>
            <w:tcW w:w="990" w:type="dxa"/>
          </w:tcPr>
          <w:p w14:paraId="65926DC0" w14:textId="3AA38519" w:rsidR="001D7BFD" w:rsidDel="00885CDD" w:rsidRDefault="001D7BFD" w:rsidP="00BA3F30">
            <w:pPr>
              <w:rPr>
                <w:del w:id="1680" w:author="Fukuda Takuya" w:date="2021-08-03T17:58:00Z"/>
              </w:rPr>
            </w:pPr>
          </w:p>
        </w:tc>
      </w:tr>
      <w:tr w:rsidR="001D7BFD" w:rsidDel="00885CDD" w14:paraId="495AC7F3" w14:textId="2D69FAD0" w:rsidTr="00BA3F30">
        <w:trPr>
          <w:del w:id="1681" w:author="Fukuda Takuya" w:date="2021-08-03T17:58:00Z"/>
        </w:trPr>
        <w:tc>
          <w:tcPr>
            <w:tcW w:w="2198" w:type="dxa"/>
            <w:gridSpan w:val="2"/>
          </w:tcPr>
          <w:p w14:paraId="54F38307" w14:textId="2CED2D6A" w:rsidR="001D7BFD" w:rsidDel="00885CDD" w:rsidRDefault="001D7BFD" w:rsidP="00BA3F30">
            <w:pPr>
              <w:rPr>
                <w:del w:id="1682" w:author="Fukuda Takuya" w:date="2021-08-03T17:58:00Z"/>
              </w:rPr>
            </w:pPr>
            <w:del w:id="1683" w:author="Fukuda Takuya" w:date="2021-08-03T17:58:00Z">
              <w:r w:rsidDel="00885CDD">
                <w:lastRenderedPageBreak/>
                <w:delText>Approved</w:delText>
              </w:r>
            </w:del>
          </w:p>
        </w:tc>
        <w:tc>
          <w:tcPr>
            <w:tcW w:w="2817" w:type="dxa"/>
          </w:tcPr>
          <w:p w14:paraId="1CF67418" w14:textId="282C53D0" w:rsidR="001D7BFD" w:rsidDel="00885CDD" w:rsidRDefault="001D7BFD" w:rsidP="00BA3F30">
            <w:pPr>
              <w:rPr>
                <w:del w:id="1684" w:author="Fukuda Takuya" w:date="2021-08-03T17:58:00Z"/>
              </w:rPr>
            </w:pPr>
            <w:del w:id="1685" w:author="Fukuda Takuya" w:date="2021-08-03T17:58:00Z">
              <w:r w:rsidDel="00885CDD">
                <w:delText xml:space="preserve">Supplier </w:delText>
              </w:r>
            </w:del>
          </w:p>
        </w:tc>
        <w:tc>
          <w:tcPr>
            <w:tcW w:w="2386" w:type="dxa"/>
            <w:gridSpan w:val="4"/>
          </w:tcPr>
          <w:p w14:paraId="35D07A50" w14:textId="314E7B39" w:rsidR="001D7BFD" w:rsidDel="00885CDD" w:rsidRDefault="001D7BFD" w:rsidP="00BA3F30">
            <w:pPr>
              <w:rPr>
                <w:del w:id="1686" w:author="Fukuda Takuya" w:date="2021-08-03T17:58:00Z"/>
              </w:rPr>
            </w:pPr>
            <w:del w:id="1687" w:author="Fukuda Takuya" w:date="2021-08-03T17:58:00Z">
              <w:r w:rsidDel="00885CDD">
                <w:delText xml:space="preserve">Customer </w:delText>
              </w:r>
            </w:del>
          </w:p>
        </w:tc>
        <w:tc>
          <w:tcPr>
            <w:tcW w:w="2236" w:type="dxa"/>
            <w:gridSpan w:val="2"/>
          </w:tcPr>
          <w:p w14:paraId="19F10E61" w14:textId="2ADA1439" w:rsidR="001D7BFD" w:rsidDel="00885CDD" w:rsidRDefault="001D7BFD" w:rsidP="00BA3F30">
            <w:pPr>
              <w:rPr>
                <w:del w:id="1688" w:author="Fukuda Takuya" w:date="2021-08-03T17:58:00Z"/>
              </w:rPr>
            </w:pPr>
          </w:p>
        </w:tc>
        <w:tc>
          <w:tcPr>
            <w:tcW w:w="990" w:type="dxa"/>
          </w:tcPr>
          <w:p w14:paraId="4FC1655F" w14:textId="0B46925F" w:rsidR="001D7BFD" w:rsidDel="00885CDD" w:rsidRDefault="001D7BFD" w:rsidP="00BA3F30">
            <w:pPr>
              <w:rPr>
                <w:del w:id="1689" w:author="Fukuda Takuya" w:date="2021-08-03T17:58:00Z"/>
              </w:rPr>
            </w:pPr>
          </w:p>
        </w:tc>
      </w:tr>
    </w:tbl>
    <w:p w14:paraId="3AB59855" w14:textId="55C7CF29" w:rsidR="001D7BFD" w:rsidDel="00885CDD" w:rsidRDefault="001D7BFD" w:rsidP="001D7BFD">
      <w:pPr>
        <w:pStyle w:val="BodyText"/>
        <w:rPr>
          <w:del w:id="1690" w:author="Fukuda Takuya" w:date="2021-08-03T17:58:00Z"/>
        </w:rPr>
      </w:pPr>
    </w:p>
    <w:p w14:paraId="75ED98F5" w14:textId="105B37C6" w:rsidR="001D7BFD" w:rsidDel="00885CDD" w:rsidRDefault="001D7BFD" w:rsidP="001D7BFD">
      <w:pPr>
        <w:pStyle w:val="AnnexHead2"/>
        <w:rPr>
          <w:del w:id="1691" w:author="Fukuda Takuya" w:date="2021-08-03T17:58:00Z"/>
        </w:rPr>
      </w:pPr>
      <w:del w:id="1692" w:author="Fukuda Takuya" w:date="2021-08-03T17:58:00Z">
        <w:r w:rsidDel="00885CDD">
          <w:delText>Example of Annex Head 2 style</w:delText>
        </w:r>
      </w:del>
    </w:p>
    <w:p w14:paraId="3711E099" w14:textId="16777263" w:rsidR="001D7BFD" w:rsidDel="00885CDD" w:rsidRDefault="001D7BFD" w:rsidP="001D7BFD">
      <w:pPr>
        <w:pStyle w:val="Heading1separationline"/>
        <w:rPr>
          <w:del w:id="1693" w:author="Fukuda Takuya" w:date="2021-08-03T17:58:00Z"/>
          <w:lang w:eastAsia="en-GB"/>
        </w:rPr>
      </w:pPr>
    </w:p>
    <w:p w14:paraId="08339F25" w14:textId="7F6BF011" w:rsidR="001D7BFD" w:rsidRPr="00C96325" w:rsidDel="00885CDD" w:rsidRDefault="001D7BFD" w:rsidP="001D7BFD">
      <w:pPr>
        <w:pStyle w:val="BodyText"/>
        <w:rPr>
          <w:del w:id="1694" w:author="Fukuda Takuya" w:date="2021-08-03T17:58:00Z"/>
        </w:rPr>
      </w:pPr>
    </w:p>
    <w:p w14:paraId="63A1D3A9" w14:textId="240F7C5F" w:rsidR="001D7BFD" w:rsidRPr="001D7BFD" w:rsidDel="00885CDD" w:rsidRDefault="001D7BFD" w:rsidP="001D7BFD">
      <w:pPr>
        <w:pStyle w:val="AnnexTablecaption"/>
        <w:rPr>
          <w:del w:id="1695" w:author="Fukuda Takuya" w:date="2021-08-03T17:58:00Z"/>
        </w:rPr>
      </w:pPr>
      <w:del w:id="1696" w:author="Fukuda Takuya" w:date="2021-08-03T17:15:00Z">
        <w:r w:rsidRPr="001D7BFD" w:rsidDel="00462B00">
          <w:delText>SAT</w:delText>
        </w:r>
      </w:del>
      <w:del w:id="1697" w:author="Fukuda Takuya" w:date="2021-08-03T17:58:00Z">
        <w:r w:rsidRPr="001D7BFD" w:rsidDel="00885CDD">
          <w:delText xml:space="preserve"> Report</w:delText>
        </w:r>
      </w:del>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rsidDel="00885CDD" w14:paraId="1F874269" w14:textId="71A5BFEA" w:rsidTr="00BA3F30">
        <w:trPr>
          <w:del w:id="1698" w:author="Fukuda Takuya" w:date="2021-08-03T17:58:00Z"/>
        </w:trPr>
        <w:tc>
          <w:tcPr>
            <w:tcW w:w="934" w:type="dxa"/>
          </w:tcPr>
          <w:p w14:paraId="5241F1FB" w14:textId="01230D86" w:rsidR="001D7BFD" w:rsidDel="00885CDD" w:rsidRDefault="001D7BFD" w:rsidP="00BA3F30">
            <w:pPr>
              <w:spacing w:line="240" w:lineRule="auto"/>
              <w:rPr>
                <w:del w:id="1699" w:author="Fukuda Takuya" w:date="2021-08-03T17:58:00Z"/>
              </w:rPr>
            </w:pPr>
          </w:p>
        </w:tc>
        <w:tc>
          <w:tcPr>
            <w:tcW w:w="5450" w:type="dxa"/>
            <w:gridSpan w:val="5"/>
          </w:tcPr>
          <w:p w14:paraId="46ED0020" w14:textId="4D75F9EF" w:rsidR="001D7BFD" w:rsidDel="00885CDD" w:rsidRDefault="001D7BFD" w:rsidP="00BA3F30">
            <w:pPr>
              <w:spacing w:line="240" w:lineRule="auto"/>
              <w:rPr>
                <w:del w:id="1700" w:author="Fukuda Takuya" w:date="2021-08-03T17:58:00Z"/>
              </w:rPr>
            </w:pPr>
            <w:del w:id="1701" w:author="Fukuda Takuya" w:date="2021-08-03T17:58:00Z">
              <w:r w:rsidDel="00885CDD">
                <w:delText xml:space="preserve">Site Acceptance Test  </w:delText>
              </w:r>
            </w:del>
          </w:p>
        </w:tc>
        <w:tc>
          <w:tcPr>
            <w:tcW w:w="1017" w:type="dxa"/>
          </w:tcPr>
          <w:p w14:paraId="0D2AB294" w14:textId="42022A74" w:rsidR="001D7BFD" w:rsidDel="00885CDD" w:rsidRDefault="001D7BFD" w:rsidP="00BA3F30">
            <w:pPr>
              <w:spacing w:line="240" w:lineRule="auto"/>
              <w:rPr>
                <w:del w:id="1702" w:author="Fukuda Takuya" w:date="2021-08-03T17:58:00Z"/>
              </w:rPr>
            </w:pPr>
          </w:p>
        </w:tc>
        <w:tc>
          <w:tcPr>
            <w:tcW w:w="1353" w:type="dxa"/>
          </w:tcPr>
          <w:p w14:paraId="3A11A145" w14:textId="34517B9B" w:rsidR="001D7BFD" w:rsidDel="00885CDD" w:rsidRDefault="001D7BFD" w:rsidP="00BA3F30">
            <w:pPr>
              <w:spacing w:line="240" w:lineRule="auto"/>
              <w:rPr>
                <w:del w:id="1703" w:author="Fukuda Takuya" w:date="2021-08-03T17:58:00Z"/>
              </w:rPr>
            </w:pPr>
            <w:del w:id="1704" w:author="Fukuda Takuya" w:date="2021-08-03T17:58:00Z">
              <w:r w:rsidDel="00885CDD">
                <w:delText xml:space="preserve">Date </w:delText>
              </w:r>
            </w:del>
          </w:p>
        </w:tc>
        <w:tc>
          <w:tcPr>
            <w:tcW w:w="1873" w:type="dxa"/>
            <w:gridSpan w:val="2"/>
          </w:tcPr>
          <w:p w14:paraId="5164B52C" w14:textId="5386B39F" w:rsidR="001D7BFD" w:rsidDel="00885CDD" w:rsidRDefault="001D7BFD" w:rsidP="00BA3F30">
            <w:pPr>
              <w:rPr>
                <w:del w:id="1705" w:author="Fukuda Takuya" w:date="2021-08-03T17:58:00Z"/>
              </w:rPr>
            </w:pPr>
            <w:del w:id="1706" w:author="Fukuda Takuya" w:date="2021-08-03T17:58:00Z">
              <w:r w:rsidDel="00885CDD">
                <w:delText xml:space="preserve">Time </w:delText>
              </w:r>
            </w:del>
          </w:p>
        </w:tc>
      </w:tr>
      <w:tr w:rsidR="001D7BFD" w:rsidDel="00885CDD" w14:paraId="485952E2" w14:textId="5B899DB4" w:rsidTr="00BA3F30">
        <w:trPr>
          <w:del w:id="1707" w:author="Fukuda Takuya" w:date="2021-08-03T17:58:00Z"/>
        </w:trPr>
        <w:tc>
          <w:tcPr>
            <w:tcW w:w="934" w:type="dxa"/>
          </w:tcPr>
          <w:p w14:paraId="230B7F6D" w14:textId="7EC05616" w:rsidR="001D7BFD" w:rsidDel="00885CDD" w:rsidRDefault="001D7BFD" w:rsidP="00BA3F30">
            <w:pPr>
              <w:rPr>
                <w:del w:id="1708" w:author="Fukuda Takuya" w:date="2021-08-03T17:58:00Z"/>
              </w:rPr>
            </w:pPr>
          </w:p>
        </w:tc>
        <w:tc>
          <w:tcPr>
            <w:tcW w:w="5450" w:type="dxa"/>
            <w:gridSpan w:val="5"/>
          </w:tcPr>
          <w:p w14:paraId="0B2444CE" w14:textId="0876412D" w:rsidR="001D7BFD" w:rsidDel="00885CDD" w:rsidRDefault="001D7BFD" w:rsidP="00BA3F30">
            <w:pPr>
              <w:rPr>
                <w:del w:id="1709" w:author="Fukuda Takuya" w:date="2021-08-03T17:58:00Z"/>
              </w:rPr>
            </w:pPr>
            <w:del w:id="1710" w:author="Fukuda Takuya" w:date="2021-08-03T17:58:00Z">
              <w:r w:rsidDel="00885CDD">
                <w:delText xml:space="preserve">Customer Company </w:delText>
              </w:r>
            </w:del>
          </w:p>
        </w:tc>
        <w:tc>
          <w:tcPr>
            <w:tcW w:w="1017" w:type="dxa"/>
          </w:tcPr>
          <w:p w14:paraId="09703BE6" w14:textId="3BAF08E8" w:rsidR="001D7BFD" w:rsidDel="00885CDD" w:rsidRDefault="001D7BFD" w:rsidP="00BA3F30">
            <w:pPr>
              <w:rPr>
                <w:del w:id="1711" w:author="Fukuda Takuya" w:date="2021-08-03T17:58:00Z"/>
              </w:rPr>
            </w:pPr>
          </w:p>
        </w:tc>
        <w:tc>
          <w:tcPr>
            <w:tcW w:w="3226" w:type="dxa"/>
            <w:gridSpan w:val="3"/>
          </w:tcPr>
          <w:p w14:paraId="31B6AEB6" w14:textId="16EB4A2F" w:rsidR="001D7BFD" w:rsidDel="00885CDD" w:rsidRDefault="001D7BFD" w:rsidP="00BA3F30">
            <w:pPr>
              <w:rPr>
                <w:del w:id="1712" w:author="Fukuda Takuya" w:date="2021-08-03T17:58:00Z"/>
              </w:rPr>
            </w:pPr>
            <w:del w:id="1713" w:author="Fukuda Takuya" w:date="2021-08-03T17:58:00Z">
              <w:r w:rsidDel="00885CDD">
                <w:delText>Customer Representative</w:delText>
              </w:r>
            </w:del>
          </w:p>
        </w:tc>
      </w:tr>
      <w:tr w:rsidR="001D7BFD" w:rsidDel="00885CDD" w14:paraId="7C55BDA7" w14:textId="4B6F93ED" w:rsidTr="00BA3F30">
        <w:trPr>
          <w:del w:id="1714" w:author="Fukuda Takuya" w:date="2021-08-03T17:58:00Z"/>
        </w:trPr>
        <w:tc>
          <w:tcPr>
            <w:tcW w:w="934" w:type="dxa"/>
          </w:tcPr>
          <w:p w14:paraId="25CD8EFB" w14:textId="4973D7CF" w:rsidR="001D7BFD" w:rsidDel="00885CDD" w:rsidRDefault="001D7BFD" w:rsidP="00BA3F30">
            <w:pPr>
              <w:rPr>
                <w:del w:id="1715" w:author="Fukuda Takuya" w:date="2021-08-03T17:58:00Z"/>
              </w:rPr>
            </w:pPr>
          </w:p>
        </w:tc>
        <w:tc>
          <w:tcPr>
            <w:tcW w:w="5450" w:type="dxa"/>
            <w:gridSpan w:val="5"/>
          </w:tcPr>
          <w:p w14:paraId="59F2F5B8" w14:textId="182E9EA7" w:rsidR="001D7BFD" w:rsidDel="00885CDD" w:rsidRDefault="001D7BFD" w:rsidP="00BA3F30">
            <w:pPr>
              <w:rPr>
                <w:del w:id="1716" w:author="Fukuda Takuya" w:date="2021-08-03T17:58:00Z"/>
              </w:rPr>
            </w:pPr>
            <w:del w:id="1717" w:author="Fukuda Takuya" w:date="2021-08-03T17:58:00Z">
              <w:r w:rsidDel="00885CDD">
                <w:delText>Subject/Equipment</w:delText>
              </w:r>
            </w:del>
          </w:p>
        </w:tc>
        <w:tc>
          <w:tcPr>
            <w:tcW w:w="1017" w:type="dxa"/>
          </w:tcPr>
          <w:p w14:paraId="58C97912" w14:textId="4F8924F0" w:rsidR="001D7BFD" w:rsidDel="00885CDD" w:rsidRDefault="001D7BFD" w:rsidP="00BA3F30">
            <w:pPr>
              <w:rPr>
                <w:del w:id="1718" w:author="Fukuda Takuya" w:date="2021-08-03T17:58:00Z"/>
              </w:rPr>
            </w:pPr>
          </w:p>
        </w:tc>
        <w:tc>
          <w:tcPr>
            <w:tcW w:w="3226" w:type="dxa"/>
            <w:gridSpan w:val="3"/>
          </w:tcPr>
          <w:p w14:paraId="44369097" w14:textId="5B5AF4D6" w:rsidR="001D7BFD" w:rsidDel="00885CDD" w:rsidRDefault="001D7BFD" w:rsidP="00BA3F30">
            <w:pPr>
              <w:rPr>
                <w:del w:id="1719" w:author="Fukuda Takuya" w:date="2021-08-03T17:58:00Z"/>
              </w:rPr>
            </w:pPr>
          </w:p>
        </w:tc>
      </w:tr>
      <w:tr w:rsidR="001D7BFD" w:rsidDel="00885CDD" w14:paraId="3D45654E" w14:textId="748C3642" w:rsidTr="00BA3F30">
        <w:trPr>
          <w:del w:id="1720" w:author="Fukuda Takuya" w:date="2021-08-03T17:58:00Z"/>
        </w:trPr>
        <w:tc>
          <w:tcPr>
            <w:tcW w:w="934" w:type="dxa"/>
          </w:tcPr>
          <w:p w14:paraId="0059B6D8" w14:textId="128AD14E" w:rsidR="001D7BFD" w:rsidDel="00885CDD" w:rsidRDefault="001D7BFD" w:rsidP="00BA3F30">
            <w:pPr>
              <w:rPr>
                <w:del w:id="1721" w:author="Fukuda Takuya" w:date="2021-08-03T17:58:00Z"/>
              </w:rPr>
            </w:pPr>
          </w:p>
        </w:tc>
        <w:tc>
          <w:tcPr>
            <w:tcW w:w="5450" w:type="dxa"/>
            <w:gridSpan w:val="5"/>
          </w:tcPr>
          <w:p w14:paraId="0CC823A9" w14:textId="728C4785" w:rsidR="001D7BFD" w:rsidDel="00885CDD" w:rsidRDefault="001D7BFD" w:rsidP="00BA3F30">
            <w:pPr>
              <w:rPr>
                <w:del w:id="1722" w:author="Fukuda Takuya" w:date="2021-08-03T17:58:00Z"/>
              </w:rPr>
            </w:pPr>
          </w:p>
        </w:tc>
        <w:tc>
          <w:tcPr>
            <w:tcW w:w="1017" w:type="dxa"/>
          </w:tcPr>
          <w:p w14:paraId="750CBDCB" w14:textId="0AA09D46" w:rsidR="001D7BFD" w:rsidDel="00885CDD" w:rsidRDefault="001D7BFD" w:rsidP="00BA3F30">
            <w:pPr>
              <w:rPr>
                <w:del w:id="1723" w:author="Fukuda Takuya" w:date="2021-08-03T17:58:00Z"/>
              </w:rPr>
            </w:pPr>
          </w:p>
        </w:tc>
        <w:tc>
          <w:tcPr>
            <w:tcW w:w="3226" w:type="dxa"/>
            <w:gridSpan w:val="3"/>
          </w:tcPr>
          <w:p w14:paraId="04DA1432" w14:textId="4EBE45E5" w:rsidR="001D7BFD" w:rsidDel="00885CDD" w:rsidRDefault="001D7BFD" w:rsidP="00BA3F30">
            <w:pPr>
              <w:rPr>
                <w:del w:id="1724" w:author="Fukuda Takuya" w:date="2021-08-03T17:58:00Z"/>
              </w:rPr>
            </w:pPr>
          </w:p>
        </w:tc>
      </w:tr>
      <w:tr w:rsidR="001D7BFD" w:rsidDel="00885CDD" w14:paraId="0B71543B" w14:textId="0FD67082" w:rsidTr="00BA3F30">
        <w:trPr>
          <w:del w:id="1725" w:author="Fukuda Takuya" w:date="2021-08-03T17:58:00Z"/>
        </w:trPr>
        <w:tc>
          <w:tcPr>
            <w:tcW w:w="934" w:type="dxa"/>
          </w:tcPr>
          <w:p w14:paraId="2A4C4272" w14:textId="420A7A89" w:rsidR="001D7BFD" w:rsidDel="00885CDD" w:rsidRDefault="001D7BFD" w:rsidP="00BA3F30">
            <w:pPr>
              <w:rPr>
                <w:del w:id="1726" w:author="Fukuda Takuya" w:date="2021-08-03T17:58:00Z"/>
              </w:rPr>
            </w:pPr>
          </w:p>
        </w:tc>
        <w:tc>
          <w:tcPr>
            <w:tcW w:w="5450" w:type="dxa"/>
            <w:gridSpan w:val="5"/>
          </w:tcPr>
          <w:p w14:paraId="4A9DD279" w14:textId="08776805" w:rsidR="001D7BFD" w:rsidDel="00885CDD" w:rsidRDefault="001D7BFD" w:rsidP="00BA3F30">
            <w:pPr>
              <w:rPr>
                <w:del w:id="1727" w:author="Fukuda Takuya" w:date="2021-08-03T17:58:00Z"/>
              </w:rPr>
            </w:pPr>
            <w:del w:id="1728" w:author="Fukuda Takuya" w:date="2021-08-03T17:58:00Z">
              <w:r w:rsidDel="00885CDD">
                <w:delText>On Site Installation details :</w:delText>
              </w:r>
            </w:del>
          </w:p>
        </w:tc>
        <w:tc>
          <w:tcPr>
            <w:tcW w:w="1017" w:type="dxa"/>
          </w:tcPr>
          <w:p w14:paraId="23A05B9A" w14:textId="67DE2BB4" w:rsidR="001D7BFD" w:rsidDel="00885CDD" w:rsidRDefault="001D7BFD" w:rsidP="00BA3F30">
            <w:pPr>
              <w:rPr>
                <w:del w:id="1729" w:author="Fukuda Takuya" w:date="2021-08-03T17:58:00Z"/>
              </w:rPr>
            </w:pPr>
          </w:p>
        </w:tc>
        <w:tc>
          <w:tcPr>
            <w:tcW w:w="3226" w:type="dxa"/>
            <w:gridSpan w:val="3"/>
          </w:tcPr>
          <w:p w14:paraId="59E6EF25" w14:textId="513F98D1" w:rsidR="001D7BFD" w:rsidDel="00885CDD" w:rsidRDefault="001D7BFD" w:rsidP="00BA3F30">
            <w:pPr>
              <w:rPr>
                <w:del w:id="1730" w:author="Fukuda Takuya" w:date="2021-08-03T17:58:00Z"/>
              </w:rPr>
            </w:pPr>
          </w:p>
        </w:tc>
      </w:tr>
      <w:tr w:rsidR="001D7BFD" w:rsidDel="00885CDD" w14:paraId="20744BA3" w14:textId="1F3AAF8E" w:rsidTr="00BA3F30">
        <w:trPr>
          <w:del w:id="1731" w:author="Fukuda Takuya" w:date="2021-08-03T17:58:00Z"/>
        </w:trPr>
        <w:tc>
          <w:tcPr>
            <w:tcW w:w="934" w:type="dxa"/>
          </w:tcPr>
          <w:p w14:paraId="15B92398" w14:textId="30A6D1E4" w:rsidR="001D7BFD" w:rsidDel="00885CDD" w:rsidRDefault="001D7BFD" w:rsidP="00BA3F30">
            <w:pPr>
              <w:rPr>
                <w:del w:id="1732" w:author="Fukuda Takuya" w:date="2021-08-03T17:58:00Z"/>
              </w:rPr>
            </w:pPr>
          </w:p>
        </w:tc>
        <w:tc>
          <w:tcPr>
            <w:tcW w:w="5450" w:type="dxa"/>
            <w:gridSpan w:val="5"/>
          </w:tcPr>
          <w:p w14:paraId="7A972E9F" w14:textId="0ACEE72E" w:rsidR="001D7BFD" w:rsidDel="00885CDD" w:rsidRDefault="001D7BFD" w:rsidP="00BA3F30">
            <w:pPr>
              <w:rPr>
                <w:del w:id="1733" w:author="Fukuda Takuya" w:date="2021-08-03T17:58:00Z"/>
              </w:rPr>
            </w:pPr>
          </w:p>
        </w:tc>
        <w:tc>
          <w:tcPr>
            <w:tcW w:w="1017" w:type="dxa"/>
          </w:tcPr>
          <w:p w14:paraId="14E470A4" w14:textId="3E8790E6" w:rsidR="001D7BFD" w:rsidDel="00885CDD" w:rsidRDefault="001D7BFD" w:rsidP="00BA3F30">
            <w:pPr>
              <w:rPr>
                <w:del w:id="1734" w:author="Fukuda Takuya" w:date="2021-08-03T17:58:00Z"/>
              </w:rPr>
            </w:pPr>
          </w:p>
        </w:tc>
        <w:tc>
          <w:tcPr>
            <w:tcW w:w="3226" w:type="dxa"/>
            <w:gridSpan w:val="3"/>
          </w:tcPr>
          <w:p w14:paraId="1AC20631" w14:textId="71CEA271" w:rsidR="001D7BFD" w:rsidDel="00885CDD" w:rsidRDefault="001D7BFD" w:rsidP="00BA3F30">
            <w:pPr>
              <w:rPr>
                <w:del w:id="1735" w:author="Fukuda Takuya" w:date="2021-08-03T17:58:00Z"/>
              </w:rPr>
            </w:pPr>
          </w:p>
        </w:tc>
      </w:tr>
      <w:tr w:rsidR="001D7BFD" w:rsidDel="00885CDD" w14:paraId="022527D1" w14:textId="5C537481" w:rsidTr="00BA3F30">
        <w:trPr>
          <w:del w:id="1736" w:author="Fukuda Takuya" w:date="2021-08-03T17:58:00Z"/>
        </w:trPr>
        <w:tc>
          <w:tcPr>
            <w:tcW w:w="934" w:type="dxa"/>
          </w:tcPr>
          <w:p w14:paraId="28866AC8" w14:textId="296DA0A5" w:rsidR="001D7BFD" w:rsidDel="00885CDD" w:rsidRDefault="001D7BFD" w:rsidP="00BA3F30">
            <w:pPr>
              <w:rPr>
                <w:del w:id="1737" w:author="Fukuda Takuya" w:date="2021-08-03T17:58:00Z"/>
              </w:rPr>
            </w:pPr>
          </w:p>
        </w:tc>
        <w:tc>
          <w:tcPr>
            <w:tcW w:w="5450" w:type="dxa"/>
            <w:gridSpan w:val="5"/>
          </w:tcPr>
          <w:p w14:paraId="47BB47D5" w14:textId="60E17C52" w:rsidR="001D7BFD" w:rsidDel="00885CDD" w:rsidRDefault="001D7BFD" w:rsidP="00BA3F30">
            <w:pPr>
              <w:rPr>
                <w:del w:id="1738" w:author="Fukuda Takuya" w:date="2021-08-03T17:58:00Z"/>
              </w:rPr>
            </w:pPr>
            <w:del w:id="1739" w:author="Fukuda Takuya" w:date="2021-08-03T17:58:00Z">
              <w:r w:rsidDel="00885CDD">
                <w:delText xml:space="preserve">Site Installation Approved </w:delText>
              </w:r>
            </w:del>
          </w:p>
        </w:tc>
        <w:tc>
          <w:tcPr>
            <w:tcW w:w="1017" w:type="dxa"/>
          </w:tcPr>
          <w:p w14:paraId="76BF93A9" w14:textId="456B3446" w:rsidR="001D7BFD" w:rsidDel="00885CDD" w:rsidRDefault="001D7BFD" w:rsidP="00BA3F30">
            <w:pPr>
              <w:rPr>
                <w:del w:id="1740" w:author="Fukuda Takuya" w:date="2021-08-03T17:58:00Z"/>
              </w:rPr>
            </w:pPr>
          </w:p>
        </w:tc>
        <w:tc>
          <w:tcPr>
            <w:tcW w:w="3226" w:type="dxa"/>
            <w:gridSpan w:val="3"/>
          </w:tcPr>
          <w:p w14:paraId="2E90C011" w14:textId="3CC13D24" w:rsidR="001D7BFD" w:rsidDel="00885CDD" w:rsidRDefault="001D7BFD" w:rsidP="00BA3F30">
            <w:pPr>
              <w:rPr>
                <w:del w:id="1741" w:author="Fukuda Takuya" w:date="2021-08-03T17:58:00Z"/>
              </w:rPr>
            </w:pPr>
          </w:p>
        </w:tc>
      </w:tr>
      <w:tr w:rsidR="001D7BFD" w:rsidDel="00885CDD" w14:paraId="17FA9D1E" w14:textId="63A9088B" w:rsidTr="00BA3F30">
        <w:trPr>
          <w:del w:id="1742" w:author="Fukuda Takuya" w:date="2021-08-03T17:58:00Z"/>
        </w:trPr>
        <w:tc>
          <w:tcPr>
            <w:tcW w:w="934" w:type="dxa"/>
          </w:tcPr>
          <w:p w14:paraId="66753605" w14:textId="08A95E52" w:rsidR="001D7BFD" w:rsidDel="00885CDD" w:rsidRDefault="001D7BFD" w:rsidP="00BA3F30">
            <w:pPr>
              <w:rPr>
                <w:del w:id="1743" w:author="Fukuda Takuya" w:date="2021-08-03T17:58:00Z"/>
              </w:rPr>
            </w:pPr>
          </w:p>
        </w:tc>
        <w:tc>
          <w:tcPr>
            <w:tcW w:w="4107" w:type="dxa"/>
            <w:gridSpan w:val="3"/>
          </w:tcPr>
          <w:p w14:paraId="39A64765" w14:textId="64942104" w:rsidR="001D7BFD" w:rsidDel="00885CDD" w:rsidRDefault="001D7BFD" w:rsidP="00BA3F30">
            <w:pPr>
              <w:rPr>
                <w:del w:id="1744" w:author="Fukuda Takuya" w:date="2021-08-03T17:58:00Z"/>
              </w:rPr>
            </w:pPr>
          </w:p>
        </w:tc>
        <w:tc>
          <w:tcPr>
            <w:tcW w:w="5586" w:type="dxa"/>
            <w:gridSpan w:val="6"/>
          </w:tcPr>
          <w:p w14:paraId="3B0DB58C" w14:textId="21C37D42" w:rsidR="001D7BFD" w:rsidDel="00885CDD" w:rsidRDefault="001D7BFD" w:rsidP="00BA3F30">
            <w:pPr>
              <w:rPr>
                <w:del w:id="1745" w:author="Fukuda Takuya" w:date="2021-08-03T17:58:00Z"/>
              </w:rPr>
            </w:pPr>
          </w:p>
        </w:tc>
      </w:tr>
      <w:tr w:rsidR="001D7BFD" w:rsidDel="00885CDD" w14:paraId="78477B21" w14:textId="4FABB19C" w:rsidTr="00BA3F30">
        <w:trPr>
          <w:del w:id="1746" w:author="Fukuda Takuya" w:date="2021-08-03T17:58:00Z"/>
        </w:trPr>
        <w:tc>
          <w:tcPr>
            <w:tcW w:w="934" w:type="dxa"/>
          </w:tcPr>
          <w:p w14:paraId="046A58E6" w14:textId="7B1C3824" w:rsidR="001D7BFD" w:rsidDel="00885CDD" w:rsidRDefault="001D7BFD" w:rsidP="00BA3F30">
            <w:pPr>
              <w:rPr>
                <w:del w:id="1747" w:author="Fukuda Takuya" w:date="2021-08-03T17:58:00Z"/>
              </w:rPr>
            </w:pPr>
            <w:del w:id="1748" w:author="Fukuda Takuya" w:date="2021-08-03T17:58:00Z">
              <w:r w:rsidDel="00885CDD">
                <w:delText>Test ID</w:delText>
              </w:r>
            </w:del>
          </w:p>
        </w:tc>
        <w:tc>
          <w:tcPr>
            <w:tcW w:w="1264" w:type="dxa"/>
          </w:tcPr>
          <w:p w14:paraId="7EE13097" w14:textId="70D73540" w:rsidR="001D7BFD" w:rsidDel="00885CDD" w:rsidRDefault="001D7BFD" w:rsidP="00BA3F30">
            <w:pPr>
              <w:rPr>
                <w:del w:id="1749" w:author="Fukuda Takuya" w:date="2021-08-03T17:58:00Z"/>
              </w:rPr>
            </w:pPr>
            <w:del w:id="1750" w:author="Fukuda Takuya" w:date="2021-08-03T17:58:00Z">
              <w:r w:rsidDel="00885CDD">
                <w:delText>Requirement ID</w:delText>
              </w:r>
            </w:del>
          </w:p>
        </w:tc>
        <w:tc>
          <w:tcPr>
            <w:tcW w:w="2817" w:type="dxa"/>
          </w:tcPr>
          <w:p w14:paraId="2012042C" w14:textId="50B76467" w:rsidR="001D7BFD" w:rsidDel="00885CDD" w:rsidRDefault="001D7BFD" w:rsidP="00BA3F30">
            <w:pPr>
              <w:rPr>
                <w:del w:id="1751" w:author="Fukuda Takuya" w:date="2021-08-03T17:58:00Z"/>
              </w:rPr>
            </w:pPr>
            <w:del w:id="1752" w:author="Fukuda Takuya" w:date="2021-08-03T17:58:00Z">
              <w:r w:rsidDel="00885CDD">
                <w:delText xml:space="preserve">Test Description </w:delText>
              </w:r>
            </w:del>
          </w:p>
        </w:tc>
        <w:tc>
          <w:tcPr>
            <w:tcW w:w="1122" w:type="dxa"/>
            <w:gridSpan w:val="2"/>
          </w:tcPr>
          <w:p w14:paraId="6E36D470" w14:textId="0BC7B354" w:rsidR="001D7BFD" w:rsidDel="00885CDD" w:rsidRDefault="001D7BFD" w:rsidP="00BA3F30">
            <w:pPr>
              <w:rPr>
                <w:del w:id="1753" w:author="Fukuda Takuya" w:date="2021-08-03T17:58:00Z"/>
              </w:rPr>
            </w:pPr>
            <w:del w:id="1754" w:author="Fukuda Takuya" w:date="2021-08-03T17:58:00Z">
              <w:r w:rsidDel="00885CDD">
                <w:delText>Type of Test</w:delText>
              </w:r>
            </w:del>
          </w:p>
        </w:tc>
        <w:tc>
          <w:tcPr>
            <w:tcW w:w="1264" w:type="dxa"/>
            <w:gridSpan w:val="2"/>
          </w:tcPr>
          <w:p w14:paraId="4880BF54" w14:textId="702DD1D0" w:rsidR="001D7BFD" w:rsidDel="00885CDD" w:rsidRDefault="001D7BFD" w:rsidP="00BA3F30">
            <w:pPr>
              <w:rPr>
                <w:del w:id="1755" w:author="Fukuda Takuya" w:date="2021-08-03T17:58:00Z"/>
              </w:rPr>
            </w:pPr>
            <w:del w:id="1756" w:author="Fukuda Takuya" w:date="2021-08-03T17:58:00Z">
              <w:r w:rsidDel="00885CDD">
                <w:delText>Test result</w:delText>
              </w:r>
            </w:del>
          </w:p>
        </w:tc>
        <w:tc>
          <w:tcPr>
            <w:tcW w:w="2236" w:type="dxa"/>
            <w:gridSpan w:val="2"/>
          </w:tcPr>
          <w:p w14:paraId="0E38D010" w14:textId="5E2E90EA" w:rsidR="001D7BFD" w:rsidDel="00885CDD" w:rsidRDefault="001D7BFD" w:rsidP="00BA3F30">
            <w:pPr>
              <w:rPr>
                <w:del w:id="1757" w:author="Fukuda Takuya" w:date="2021-08-03T17:58:00Z"/>
              </w:rPr>
            </w:pPr>
            <w:del w:id="1758" w:author="Fukuda Takuya" w:date="2021-08-03T17:58:00Z">
              <w:r w:rsidDel="00885CDD">
                <w:delText xml:space="preserve">Remark </w:delText>
              </w:r>
            </w:del>
          </w:p>
        </w:tc>
        <w:tc>
          <w:tcPr>
            <w:tcW w:w="990" w:type="dxa"/>
          </w:tcPr>
          <w:p w14:paraId="3492A16C" w14:textId="5AA38ED7" w:rsidR="001D7BFD" w:rsidDel="00885CDD" w:rsidRDefault="001D7BFD" w:rsidP="00BA3F30">
            <w:pPr>
              <w:rPr>
                <w:del w:id="1759" w:author="Fukuda Takuya" w:date="2021-08-03T17:58:00Z"/>
              </w:rPr>
            </w:pPr>
            <w:del w:id="1760" w:author="Fukuda Takuya" w:date="2021-08-03T17:58:00Z">
              <w:r w:rsidDel="00885CDD">
                <w:delText xml:space="preserve">Pass/Fail </w:delText>
              </w:r>
            </w:del>
          </w:p>
        </w:tc>
      </w:tr>
      <w:tr w:rsidR="001D7BFD" w:rsidDel="00885CDD" w14:paraId="70C60FE3" w14:textId="56A55F8A" w:rsidTr="00BA3F30">
        <w:trPr>
          <w:del w:id="1761" w:author="Fukuda Takuya" w:date="2021-08-03T17:58:00Z"/>
        </w:trPr>
        <w:tc>
          <w:tcPr>
            <w:tcW w:w="934" w:type="dxa"/>
          </w:tcPr>
          <w:p w14:paraId="694BAB74" w14:textId="08C98FE8" w:rsidR="001D7BFD" w:rsidDel="00885CDD" w:rsidRDefault="001D7BFD" w:rsidP="00BA3F30">
            <w:pPr>
              <w:rPr>
                <w:del w:id="1762" w:author="Fukuda Takuya" w:date="2021-08-03T17:58:00Z"/>
              </w:rPr>
            </w:pPr>
          </w:p>
        </w:tc>
        <w:tc>
          <w:tcPr>
            <w:tcW w:w="1264" w:type="dxa"/>
          </w:tcPr>
          <w:p w14:paraId="16FD74C2" w14:textId="37A26FC7" w:rsidR="001D7BFD" w:rsidDel="00885CDD" w:rsidRDefault="001D7BFD" w:rsidP="00BA3F30">
            <w:pPr>
              <w:rPr>
                <w:del w:id="1763" w:author="Fukuda Takuya" w:date="2021-08-03T17:58:00Z"/>
              </w:rPr>
            </w:pPr>
          </w:p>
        </w:tc>
        <w:tc>
          <w:tcPr>
            <w:tcW w:w="2817" w:type="dxa"/>
          </w:tcPr>
          <w:p w14:paraId="1474F45F" w14:textId="6DA6FD7B" w:rsidR="001D7BFD" w:rsidDel="00885CDD" w:rsidRDefault="001D7BFD" w:rsidP="00BA3F30">
            <w:pPr>
              <w:rPr>
                <w:del w:id="1764" w:author="Fukuda Takuya" w:date="2021-08-03T17:58:00Z"/>
              </w:rPr>
            </w:pPr>
          </w:p>
        </w:tc>
        <w:tc>
          <w:tcPr>
            <w:tcW w:w="1122" w:type="dxa"/>
            <w:gridSpan w:val="2"/>
          </w:tcPr>
          <w:p w14:paraId="65CF9556" w14:textId="3A574FDF" w:rsidR="001D7BFD" w:rsidDel="00885CDD" w:rsidRDefault="001D7BFD" w:rsidP="00BA3F30">
            <w:pPr>
              <w:rPr>
                <w:del w:id="1765" w:author="Fukuda Takuya" w:date="2021-08-03T17:58:00Z"/>
              </w:rPr>
            </w:pPr>
          </w:p>
        </w:tc>
        <w:tc>
          <w:tcPr>
            <w:tcW w:w="1264" w:type="dxa"/>
            <w:gridSpan w:val="2"/>
          </w:tcPr>
          <w:p w14:paraId="67A0E041" w14:textId="429FDEFA" w:rsidR="001D7BFD" w:rsidDel="00885CDD" w:rsidRDefault="001D7BFD" w:rsidP="00BA3F30">
            <w:pPr>
              <w:rPr>
                <w:del w:id="1766" w:author="Fukuda Takuya" w:date="2021-08-03T17:58:00Z"/>
              </w:rPr>
            </w:pPr>
          </w:p>
        </w:tc>
        <w:tc>
          <w:tcPr>
            <w:tcW w:w="2236" w:type="dxa"/>
            <w:gridSpan w:val="2"/>
          </w:tcPr>
          <w:p w14:paraId="21C7F98D" w14:textId="0A39E2CF" w:rsidR="001D7BFD" w:rsidDel="00885CDD" w:rsidRDefault="001D7BFD" w:rsidP="00BA3F30">
            <w:pPr>
              <w:rPr>
                <w:del w:id="1767" w:author="Fukuda Takuya" w:date="2021-08-03T17:58:00Z"/>
              </w:rPr>
            </w:pPr>
          </w:p>
        </w:tc>
        <w:tc>
          <w:tcPr>
            <w:tcW w:w="990" w:type="dxa"/>
          </w:tcPr>
          <w:p w14:paraId="0FBD6B32" w14:textId="69BEC556" w:rsidR="001D7BFD" w:rsidDel="00885CDD" w:rsidRDefault="001D7BFD" w:rsidP="00BA3F30">
            <w:pPr>
              <w:rPr>
                <w:del w:id="1768" w:author="Fukuda Takuya" w:date="2021-08-03T17:58:00Z"/>
              </w:rPr>
            </w:pPr>
          </w:p>
        </w:tc>
      </w:tr>
      <w:tr w:rsidR="001D7BFD" w:rsidDel="00885CDD" w14:paraId="790FBBDC" w14:textId="495D95E5" w:rsidTr="00BA3F30">
        <w:trPr>
          <w:del w:id="1769" w:author="Fukuda Takuya" w:date="2021-08-03T17:58:00Z"/>
        </w:trPr>
        <w:tc>
          <w:tcPr>
            <w:tcW w:w="934" w:type="dxa"/>
          </w:tcPr>
          <w:p w14:paraId="795C768A" w14:textId="214F0F2C" w:rsidR="001D7BFD" w:rsidDel="00885CDD" w:rsidRDefault="001D7BFD" w:rsidP="00BA3F30">
            <w:pPr>
              <w:rPr>
                <w:del w:id="1770" w:author="Fukuda Takuya" w:date="2021-08-03T17:58:00Z"/>
              </w:rPr>
            </w:pPr>
          </w:p>
        </w:tc>
        <w:tc>
          <w:tcPr>
            <w:tcW w:w="1264" w:type="dxa"/>
          </w:tcPr>
          <w:p w14:paraId="6B3C8EBB" w14:textId="7105BCE2" w:rsidR="001D7BFD" w:rsidDel="00885CDD" w:rsidRDefault="001D7BFD" w:rsidP="00BA3F30">
            <w:pPr>
              <w:rPr>
                <w:del w:id="1771" w:author="Fukuda Takuya" w:date="2021-08-03T17:58:00Z"/>
              </w:rPr>
            </w:pPr>
          </w:p>
        </w:tc>
        <w:tc>
          <w:tcPr>
            <w:tcW w:w="2817" w:type="dxa"/>
          </w:tcPr>
          <w:p w14:paraId="0D3C8CDB" w14:textId="042C2942" w:rsidR="001D7BFD" w:rsidDel="00885CDD" w:rsidRDefault="001D7BFD" w:rsidP="00BA3F30">
            <w:pPr>
              <w:rPr>
                <w:del w:id="1772" w:author="Fukuda Takuya" w:date="2021-08-03T17:58:00Z"/>
              </w:rPr>
            </w:pPr>
          </w:p>
        </w:tc>
        <w:tc>
          <w:tcPr>
            <w:tcW w:w="1122" w:type="dxa"/>
            <w:gridSpan w:val="2"/>
          </w:tcPr>
          <w:p w14:paraId="66F456D8" w14:textId="2D3785E5" w:rsidR="001D7BFD" w:rsidDel="00885CDD" w:rsidRDefault="001D7BFD" w:rsidP="00BA3F30">
            <w:pPr>
              <w:rPr>
                <w:del w:id="1773" w:author="Fukuda Takuya" w:date="2021-08-03T17:58:00Z"/>
              </w:rPr>
            </w:pPr>
          </w:p>
        </w:tc>
        <w:tc>
          <w:tcPr>
            <w:tcW w:w="1264" w:type="dxa"/>
            <w:gridSpan w:val="2"/>
          </w:tcPr>
          <w:p w14:paraId="46B47988" w14:textId="46186F84" w:rsidR="001D7BFD" w:rsidDel="00885CDD" w:rsidRDefault="001D7BFD" w:rsidP="00BA3F30">
            <w:pPr>
              <w:rPr>
                <w:del w:id="1774" w:author="Fukuda Takuya" w:date="2021-08-03T17:58:00Z"/>
              </w:rPr>
            </w:pPr>
          </w:p>
        </w:tc>
        <w:tc>
          <w:tcPr>
            <w:tcW w:w="2236" w:type="dxa"/>
            <w:gridSpan w:val="2"/>
          </w:tcPr>
          <w:p w14:paraId="14A720D0" w14:textId="327B062D" w:rsidR="001D7BFD" w:rsidDel="00885CDD" w:rsidRDefault="001D7BFD" w:rsidP="00BA3F30">
            <w:pPr>
              <w:rPr>
                <w:del w:id="1775" w:author="Fukuda Takuya" w:date="2021-08-03T17:58:00Z"/>
              </w:rPr>
            </w:pPr>
          </w:p>
        </w:tc>
        <w:tc>
          <w:tcPr>
            <w:tcW w:w="990" w:type="dxa"/>
          </w:tcPr>
          <w:p w14:paraId="6AA28D33" w14:textId="34A8C36A" w:rsidR="001D7BFD" w:rsidDel="00885CDD" w:rsidRDefault="001D7BFD" w:rsidP="00BA3F30">
            <w:pPr>
              <w:rPr>
                <w:del w:id="1776" w:author="Fukuda Takuya" w:date="2021-08-03T17:58:00Z"/>
              </w:rPr>
            </w:pPr>
          </w:p>
        </w:tc>
      </w:tr>
      <w:tr w:rsidR="001D7BFD" w:rsidDel="00885CDD" w14:paraId="7048DCFE" w14:textId="3511C69E" w:rsidTr="00BA3F30">
        <w:trPr>
          <w:del w:id="1777" w:author="Fukuda Takuya" w:date="2021-08-03T17:58:00Z"/>
        </w:trPr>
        <w:tc>
          <w:tcPr>
            <w:tcW w:w="934" w:type="dxa"/>
          </w:tcPr>
          <w:p w14:paraId="6BA6DB0F" w14:textId="264C4A9C" w:rsidR="001D7BFD" w:rsidDel="00885CDD" w:rsidRDefault="001D7BFD" w:rsidP="00BA3F30">
            <w:pPr>
              <w:rPr>
                <w:del w:id="1778" w:author="Fukuda Takuya" w:date="2021-08-03T17:58:00Z"/>
              </w:rPr>
            </w:pPr>
          </w:p>
        </w:tc>
        <w:tc>
          <w:tcPr>
            <w:tcW w:w="1264" w:type="dxa"/>
          </w:tcPr>
          <w:p w14:paraId="7B2EBD44" w14:textId="57D70309" w:rsidR="001D7BFD" w:rsidDel="00885CDD" w:rsidRDefault="001D7BFD" w:rsidP="00BA3F30">
            <w:pPr>
              <w:rPr>
                <w:del w:id="1779" w:author="Fukuda Takuya" w:date="2021-08-03T17:58:00Z"/>
              </w:rPr>
            </w:pPr>
          </w:p>
        </w:tc>
        <w:tc>
          <w:tcPr>
            <w:tcW w:w="2817" w:type="dxa"/>
          </w:tcPr>
          <w:p w14:paraId="4B1FCC6B" w14:textId="6E9C4B3B" w:rsidR="001D7BFD" w:rsidDel="00885CDD" w:rsidRDefault="001D7BFD" w:rsidP="00BA3F30">
            <w:pPr>
              <w:rPr>
                <w:del w:id="1780" w:author="Fukuda Takuya" w:date="2021-08-03T17:58:00Z"/>
              </w:rPr>
            </w:pPr>
          </w:p>
        </w:tc>
        <w:tc>
          <w:tcPr>
            <w:tcW w:w="1122" w:type="dxa"/>
            <w:gridSpan w:val="2"/>
          </w:tcPr>
          <w:p w14:paraId="1DF2024F" w14:textId="7CFF03E7" w:rsidR="001D7BFD" w:rsidDel="00885CDD" w:rsidRDefault="001D7BFD" w:rsidP="00BA3F30">
            <w:pPr>
              <w:rPr>
                <w:del w:id="1781" w:author="Fukuda Takuya" w:date="2021-08-03T17:58:00Z"/>
              </w:rPr>
            </w:pPr>
          </w:p>
        </w:tc>
        <w:tc>
          <w:tcPr>
            <w:tcW w:w="1264" w:type="dxa"/>
            <w:gridSpan w:val="2"/>
          </w:tcPr>
          <w:p w14:paraId="684F5794" w14:textId="5E459D4B" w:rsidR="001D7BFD" w:rsidDel="00885CDD" w:rsidRDefault="001D7BFD" w:rsidP="00BA3F30">
            <w:pPr>
              <w:rPr>
                <w:del w:id="1782" w:author="Fukuda Takuya" w:date="2021-08-03T17:58:00Z"/>
              </w:rPr>
            </w:pPr>
          </w:p>
        </w:tc>
        <w:tc>
          <w:tcPr>
            <w:tcW w:w="2236" w:type="dxa"/>
            <w:gridSpan w:val="2"/>
          </w:tcPr>
          <w:p w14:paraId="46DFC286" w14:textId="2FB02123" w:rsidR="001D7BFD" w:rsidDel="00885CDD" w:rsidRDefault="001D7BFD" w:rsidP="00BA3F30">
            <w:pPr>
              <w:rPr>
                <w:del w:id="1783" w:author="Fukuda Takuya" w:date="2021-08-03T17:58:00Z"/>
              </w:rPr>
            </w:pPr>
          </w:p>
        </w:tc>
        <w:tc>
          <w:tcPr>
            <w:tcW w:w="990" w:type="dxa"/>
          </w:tcPr>
          <w:p w14:paraId="11366EE4" w14:textId="12F3FBDB" w:rsidR="001D7BFD" w:rsidDel="00885CDD" w:rsidRDefault="001D7BFD" w:rsidP="00BA3F30">
            <w:pPr>
              <w:rPr>
                <w:del w:id="1784" w:author="Fukuda Takuya" w:date="2021-08-03T17:58:00Z"/>
              </w:rPr>
            </w:pPr>
          </w:p>
        </w:tc>
      </w:tr>
      <w:tr w:rsidR="001D7BFD" w:rsidDel="00885CDD" w14:paraId="4059BA56" w14:textId="063433F3" w:rsidTr="00BA3F30">
        <w:trPr>
          <w:del w:id="1785" w:author="Fukuda Takuya" w:date="2021-08-03T17:58:00Z"/>
        </w:trPr>
        <w:tc>
          <w:tcPr>
            <w:tcW w:w="934" w:type="dxa"/>
          </w:tcPr>
          <w:p w14:paraId="3652F702" w14:textId="05FD6EDF" w:rsidR="001D7BFD" w:rsidDel="00885CDD" w:rsidRDefault="001D7BFD" w:rsidP="00BA3F30">
            <w:pPr>
              <w:rPr>
                <w:del w:id="1786" w:author="Fukuda Takuya" w:date="2021-08-03T17:58:00Z"/>
              </w:rPr>
            </w:pPr>
          </w:p>
        </w:tc>
        <w:tc>
          <w:tcPr>
            <w:tcW w:w="1264" w:type="dxa"/>
          </w:tcPr>
          <w:p w14:paraId="27DACF96" w14:textId="669321D3" w:rsidR="001D7BFD" w:rsidDel="00885CDD" w:rsidRDefault="001D7BFD" w:rsidP="00BA3F30">
            <w:pPr>
              <w:rPr>
                <w:del w:id="1787" w:author="Fukuda Takuya" w:date="2021-08-03T17:58:00Z"/>
              </w:rPr>
            </w:pPr>
          </w:p>
        </w:tc>
        <w:tc>
          <w:tcPr>
            <w:tcW w:w="2817" w:type="dxa"/>
          </w:tcPr>
          <w:p w14:paraId="105A6864" w14:textId="35857A10" w:rsidR="001D7BFD" w:rsidDel="00885CDD" w:rsidRDefault="001D7BFD" w:rsidP="00BA3F30">
            <w:pPr>
              <w:rPr>
                <w:del w:id="1788" w:author="Fukuda Takuya" w:date="2021-08-03T17:58:00Z"/>
              </w:rPr>
            </w:pPr>
          </w:p>
        </w:tc>
        <w:tc>
          <w:tcPr>
            <w:tcW w:w="1122" w:type="dxa"/>
            <w:gridSpan w:val="2"/>
          </w:tcPr>
          <w:p w14:paraId="77636EF6" w14:textId="5CA88C8E" w:rsidR="001D7BFD" w:rsidDel="00885CDD" w:rsidRDefault="001D7BFD" w:rsidP="00BA3F30">
            <w:pPr>
              <w:rPr>
                <w:del w:id="1789" w:author="Fukuda Takuya" w:date="2021-08-03T17:58:00Z"/>
              </w:rPr>
            </w:pPr>
          </w:p>
        </w:tc>
        <w:tc>
          <w:tcPr>
            <w:tcW w:w="1264" w:type="dxa"/>
            <w:gridSpan w:val="2"/>
          </w:tcPr>
          <w:p w14:paraId="3CA4BAC5" w14:textId="49250E22" w:rsidR="001D7BFD" w:rsidDel="00885CDD" w:rsidRDefault="001D7BFD" w:rsidP="00BA3F30">
            <w:pPr>
              <w:rPr>
                <w:del w:id="1790" w:author="Fukuda Takuya" w:date="2021-08-03T17:58:00Z"/>
              </w:rPr>
            </w:pPr>
          </w:p>
        </w:tc>
        <w:tc>
          <w:tcPr>
            <w:tcW w:w="2236" w:type="dxa"/>
            <w:gridSpan w:val="2"/>
          </w:tcPr>
          <w:p w14:paraId="169DE485" w14:textId="2D9C136E" w:rsidR="001D7BFD" w:rsidDel="00885CDD" w:rsidRDefault="001D7BFD" w:rsidP="00BA3F30">
            <w:pPr>
              <w:rPr>
                <w:del w:id="1791" w:author="Fukuda Takuya" w:date="2021-08-03T17:58:00Z"/>
              </w:rPr>
            </w:pPr>
          </w:p>
        </w:tc>
        <w:tc>
          <w:tcPr>
            <w:tcW w:w="990" w:type="dxa"/>
          </w:tcPr>
          <w:p w14:paraId="42548AB3" w14:textId="57A23E13" w:rsidR="001D7BFD" w:rsidDel="00885CDD" w:rsidRDefault="001D7BFD" w:rsidP="00BA3F30">
            <w:pPr>
              <w:rPr>
                <w:del w:id="1792" w:author="Fukuda Takuya" w:date="2021-08-03T17:58:00Z"/>
              </w:rPr>
            </w:pPr>
          </w:p>
        </w:tc>
      </w:tr>
      <w:tr w:rsidR="001D7BFD" w:rsidDel="00885CDD" w14:paraId="66D1396F" w14:textId="099750DC" w:rsidTr="00BA3F30">
        <w:trPr>
          <w:del w:id="1793" w:author="Fukuda Takuya" w:date="2021-08-03T17:58:00Z"/>
        </w:trPr>
        <w:tc>
          <w:tcPr>
            <w:tcW w:w="934" w:type="dxa"/>
          </w:tcPr>
          <w:p w14:paraId="4D4E4FC1" w14:textId="1BB9AAFA" w:rsidR="001D7BFD" w:rsidDel="00885CDD" w:rsidRDefault="001D7BFD" w:rsidP="00BA3F30">
            <w:pPr>
              <w:rPr>
                <w:del w:id="1794" w:author="Fukuda Takuya" w:date="2021-08-03T17:58:00Z"/>
              </w:rPr>
            </w:pPr>
          </w:p>
        </w:tc>
        <w:tc>
          <w:tcPr>
            <w:tcW w:w="1264" w:type="dxa"/>
          </w:tcPr>
          <w:p w14:paraId="50568923" w14:textId="3CE0E70D" w:rsidR="001D7BFD" w:rsidDel="00885CDD" w:rsidRDefault="001D7BFD" w:rsidP="00BA3F30">
            <w:pPr>
              <w:rPr>
                <w:del w:id="1795" w:author="Fukuda Takuya" w:date="2021-08-03T17:58:00Z"/>
              </w:rPr>
            </w:pPr>
          </w:p>
        </w:tc>
        <w:tc>
          <w:tcPr>
            <w:tcW w:w="2817" w:type="dxa"/>
          </w:tcPr>
          <w:p w14:paraId="22D7DE61" w14:textId="1B0CBA56" w:rsidR="001D7BFD" w:rsidDel="00885CDD" w:rsidRDefault="001D7BFD" w:rsidP="00BA3F30">
            <w:pPr>
              <w:rPr>
                <w:del w:id="1796" w:author="Fukuda Takuya" w:date="2021-08-03T17:58:00Z"/>
              </w:rPr>
            </w:pPr>
          </w:p>
        </w:tc>
        <w:tc>
          <w:tcPr>
            <w:tcW w:w="1122" w:type="dxa"/>
            <w:gridSpan w:val="2"/>
          </w:tcPr>
          <w:p w14:paraId="4E7B00D6" w14:textId="52553C33" w:rsidR="001D7BFD" w:rsidDel="00885CDD" w:rsidRDefault="001D7BFD" w:rsidP="00BA3F30">
            <w:pPr>
              <w:rPr>
                <w:del w:id="1797" w:author="Fukuda Takuya" w:date="2021-08-03T17:58:00Z"/>
              </w:rPr>
            </w:pPr>
          </w:p>
        </w:tc>
        <w:tc>
          <w:tcPr>
            <w:tcW w:w="1264" w:type="dxa"/>
            <w:gridSpan w:val="2"/>
          </w:tcPr>
          <w:p w14:paraId="5FDBE429" w14:textId="2AF34AE4" w:rsidR="001D7BFD" w:rsidDel="00885CDD" w:rsidRDefault="001D7BFD" w:rsidP="00BA3F30">
            <w:pPr>
              <w:rPr>
                <w:del w:id="1798" w:author="Fukuda Takuya" w:date="2021-08-03T17:58:00Z"/>
              </w:rPr>
            </w:pPr>
          </w:p>
        </w:tc>
        <w:tc>
          <w:tcPr>
            <w:tcW w:w="2236" w:type="dxa"/>
            <w:gridSpan w:val="2"/>
          </w:tcPr>
          <w:p w14:paraId="11CCF19B" w14:textId="528CE8EA" w:rsidR="001D7BFD" w:rsidDel="00885CDD" w:rsidRDefault="001D7BFD" w:rsidP="00BA3F30">
            <w:pPr>
              <w:rPr>
                <w:del w:id="1799" w:author="Fukuda Takuya" w:date="2021-08-03T17:58:00Z"/>
              </w:rPr>
            </w:pPr>
          </w:p>
        </w:tc>
        <w:tc>
          <w:tcPr>
            <w:tcW w:w="990" w:type="dxa"/>
          </w:tcPr>
          <w:p w14:paraId="7E5D92AF" w14:textId="02D03BEB" w:rsidR="001D7BFD" w:rsidDel="00885CDD" w:rsidRDefault="001D7BFD" w:rsidP="00BA3F30">
            <w:pPr>
              <w:rPr>
                <w:del w:id="1800" w:author="Fukuda Takuya" w:date="2021-08-03T17:58:00Z"/>
              </w:rPr>
            </w:pPr>
          </w:p>
        </w:tc>
      </w:tr>
      <w:tr w:rsidR="001D7BFD" w:rsidDel="00885CDD" w14:paraId="76EE0444" w14:textId="38CD8C4C" w:rsidTr="00BA3F30">
        <w:trPr>
          <w:del w:id="1801" w:author="Fukuda Takuya" w:date="2021-08-03T17:58:00Z"/>
        </w:trPr>
        <w:tc>
          <w:tcPr>
            <w:tcW w:w="2198" w:type="dxa"/>
            <w:gridSpan w:val="2"/>
          </w:tcPr>
          <w:p w14:paraId="03954CE4" w14:textId="2FE4C15E" w:rsidR="001D7BFD" w:rsidDel="00885CDD" w:rsidRDefault="001D7BFD" w:rsidP="00BA3F30">
            <w:pPr>
              <w:rPr>
                <w:del w:id="1802" w:author="Fukuda Takuya" w:date="2021-08-03T17:58:00Z"/>
              </w:rPr>
            </w:pPr>
            <w:del w:id="1803" w:author="Fukuda Takuya" w:date="2021-08-03T17:58:00Z">
              <w:r w:rsidDel="00885CDD">
                <w:delText>Approved</w:delText>
              </w:r>
            </w:del>
          </w:p>
        </w:tc>
        <w:tc>
          <w:tcPr>
            <w:tcW w:w="2817" w:type="dxa"/>
          </w:tcPr>
          <w:p w14:paraId="11B37A15" w14:textId="6EEE32C8" w:rsidR="001D7BFD" w:rsidDel="00885CDD" w:rsidRDefault="001D7BFD" w:rsidP="00BA3F30">
            <w:pPr>
              <w:rPr>
                <w:del w:id="1804" w:author="Fukuda Takuya" w:date="2021-08-03T17:58:00Z"/>
              </w:rPr>
            </w:pPr>
            <w:del w:id="1805" w:author="Fukuda Takuya" w:date="2021-08-03T17:58:00Z">
              <w:r w:rsidDel="00885CDD">
                <w:delText xml:space="preserve">Supplier </w:delText>
              </w:r>
            </w:del>
          </w:p>
        </w:tc>
        <w:tc>
          <w:tcPr>
            <w:tcW w:w="2386" w:type="dxa"/>
            <w:gridSpan w:val="4"/>
          </w:tcPr>
          <w:p w14:paraId="2D5F3466" w14:textId="1C77E472" w:rsidR="001D7BFD" w:rsidDel="00885CDD" w:rsidRDefault="001D7BFD" w:rsidP="00BA3F30">
            <w:pPr>
              <w:rPr>
                <w:del w:id="1806" w:author="Fukuda Takuya" w:date="2021-08-03T17:58:00Z"/>
              </w:rPr>
            </w:pPr>
            <w:del w:id="1807" w:author="Fukuda Takuya" w:date="2021-08-03T17:58:00Z">
              <w:r w:rsidDel="00885CDD">
                <w:delText xml:space="preserve">Customer </w:delText>
              </w:r>
            </w:del>
          </w:p>
        </w:tc>
        <w:tc>
          <w:tcPr>
            <w:tcW w:w="2236" w:type="dxa"/>
            <w:gridSpan w:val="2"/>
          </w:tcPr>
          <w:p w14:paraId="3869EC72" w14:textId="3E83BC23" w:rsidR="001D7BFD" w:rsidDel="00885CDD" w:rsidRDefault="001D7BFD" w:rsidP="00BA3F30">
            <w:pPr>
              <w:rPr>
                <w:del w:id="1808" w:author="Fukuda Takuya" w:date="2021-08-03T17:58:00Z"/>
              </w:rPr>
            </w:pPr>
          </w:p>
        </w:tc>
        <w:tc>
          <w:tcPr>
            <w:tcW w:w="990" w:type="dxa"/>
          </w:tcPr>
          <w:p w14:paraId="52A09E84" w14:textId="5ED55292" w:rsidR="001D7BFD" w:rsidDel="00885CDD" w:rsidRDefault="001D7BFD" w:rsidP="00BA3F30">
            <w:pPr>
              <w:rPr>
                <w:del w:id="1809" w:author="Fukuda Takuya" w:date="2021-08-03T17:58:00Z"/>
              </w:rPr>
            </w:pPr>
          </w:p>
        </w:tc>
      </w:tr>
    </w:tbl>
    <w:p w14:paraId="3CAE4F51" w14:textId="4A871431" w:rsidR="00E60E62" w:rsidRPr="001D7BFD" w:rsidDel="00885CDD" w:rsidRDefault="00E60E62" w:rsidP="001D7BFD">
      <w:pPr>
        <w:pStyle w:val="BodyText"/>
        <w:rPr>
          <w:del w:id="1810" w:author="Fukuda Takuya" w:date="2021-08-03T17:58:00Z"/>
        </w:rPr>
      </w:pPr>
    </w:p>
    <w:p w14:paraId="244368B7" w14:textId="7B8C5754" w:rsidR="00E5035D" w:rsidRPr="00983287" w:rsidRDefault="00E5035D">
      <w:pPr>
        <w:pStyle w:val="BodyText"/>
      </w:pPr>
    </w:p>
    <w:sectPr w:rsidR="00E5035D" w:rsidRPr="00983287" w:rsidSect="008F34F4">
      <w:headerReference w:type="even" r:id="rId36"/>
      <w:headerReference w:type="default" r:id="rId37"/>
      <w:footerReference w:type="default" r:id="rId38"/>
      <w:headerReference w:type="first" r:id="rId39"/>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8" w:author="Takuya Fukuda _ Tokyo Keiki" w:date="2020-10-08T20:35:00Z" w:initials="TF">
    <w:p w14:paraId="1407B026" w14:textId="77777777" w:rsidR="006431ED" w:rsidRDefault="006431ED" w:rsidP="001E2669">
      <w:pPr>
        <w:pStyle w:val="CommentText"/>
      </w:pPr>
      <w:r>
        <w:rPr>
          <w:rStyle w:val="CommentReference"/>
        </w:rPr>
        <w:annotationRef/>
      </w:r>
      <w:r>
        <w:t>V128 should introduce this guideline to have link each other.</w:t>
      </w:r>
    </w:p>
  </w:comment>
  <w:comment w:id="59" w:author="Takuya Fukuda _ Tokyo Keiki" w:date="2020-10-08T20:32:00Z" w:initials="TF">
    <w:p w14:paraId="05FD694A" w14:textId="77777777" w:rsidR="006431ED" w:rsidRDefault="006431ED" w:rsidP="001E2669">
      <w:pPr>
        <w:pStyle w:val="CommentText"/>
      </w:pPr>
      <w:r>
        <w:rPr>
          <w:rStyle w:val="CommentReference"/>
        </w:rPr>
        <w:annotationRef/>
      </w:r>
      <w:r>
        <w:t xml:space="preserve">In this paragraph, the link between this document and G1111 is clarified. </w:t>
      </w:r>
    </w:p>
    <w:p w14:paraId="65BCFA4C" w14:textId="77777777" w:rsidR="006431ED" w:rsidRDefault="006431ED" w:rsidP="001E2669">
      <w:pPr>
        <w:pStyle w:val="CommentText"/>
        <w:ind w:leftChars="200" w:left="360"/>
      </w:pPr>
      <w:r>
        <w:t>G1111 guide how to produce requirement to establish VTS Systems and this document guide how to test compliance to set requirement.</w:t>
      </w:r>
    </w:p>
    <w:p w14:paraId="1DDB1B37" w14:textId="77777777" w:rsidR="006431ED" w:rsidRDefault="006431ED" w:rsidP="001E2669">
      <w:pPr>
        <w:pStyle w:val="CommentText"/>
        <w:ind w:leftChars="200" w:left="360"/>
      </w:pPr>
    </w:p>
    <w:p w14:paraId="79AFCC24" w14:textId="77777777" w:rsidR="006431ED" w:rsidRDefault="006431ED" w:rsidP="001E2669">
      <w:pPr>
        <w:pStyle w:val="CommentText"/>
        <w:ind w:leftChars="200" w:left="360"/>
      </w:pPr>
      <w:r>
        <w:t>It is noted that</w:t>
      </w:r>
    </w:p>
    <w:p w14:paraId="68378600" w14:textId="77777777" w:rsidR="006431ED" w:rsidRPr="00360960" w:rsidRDefault="006431ED" w:rsidP="001E2669">
      <w:pPr>
        <w:pStyle w:val="CommentText"/>
        <w:ind w:leftChars="200" w:left="360"/>
      </w:pPr>
      <w:r>
        <w:t xml:space="preserve"> - </w:t>
      </w:r>
      <w:r w:rsidRPr="00360960">
        <w:t xml:space="preserve">Keep this guideline as a high level guideline which provides a framework on </w:t>
      </w:r>
      <w:r w:rsidRPr="00360960">
        <w:rPr>
          <w:lang w:val="en-US"/>
        </w:rPr>
        <w:t xml:space="preserve">acceptance process of </w:t>
      </w:r>
      <w:r w:rsidRPr="00360960">
        <w:t>a VTS System or functional parts of a VTS System; and</w:t>
      </w:r>
    </w:p>
    <w:p w14:paraId="351C90D5" w14:textId="77777777" w:rsidR="006431ED" w:rsidRDefault="006431ED" w:rsidP="001E2669">
      <w:pPr>
        <w:pStyle w:val="CommentText"/>
        <w:ind w:leftChars="200" w:left="360"/>
      </w:pPr>
      <w:r>
        <w:t xml:space="preserve">- </w:t>
      </w:r>
      <w:r w:rsidRPr="00360960">
        <w:t>Provide guidance related to any specific acceptance process for functional parts of a VTS System on the multiple sub-guidelines of the Guideline 1111.</w:t>
      </w:r>
    </w:p>
  </w:comment>
  <w:comment w:id="63" w:author="Takuya Fukuda _ Tokyo Keiki" w:date="2020-10-08T20:36:00Z" w:initials="TF">
    <w:p w14:paraId="23ED0543" w14:textId="77777777" w:rsidR="006431ED" w:rsidRDefault="006431ED" w:rsidP="001E2669">
      <w:pPr>
        <w:pStyle w:val="CommentText"/>
      </w:pPr>
      <w:r>
        <w:rPr>
          <w:rStyle w:val="CommentReference"/>
        </w:rPr>
        <w:annotationRef/>
      </w:r>
      <w:r>
        <w:t>The word verification and validation (V&amp;V) is difficult for non-English native speakers so “acceptance” is used in this guideline.</w:t>
      </w:r>
    </w:p>
    <w:p w14:paraId="56EF9290" w14:textId="77777777" w:rsidR="006431ED" w:rsidRDefault="006431ED" w:rsidP="001E2669">
      <w:pPr>
        <w:pStyle w:val="CommentText"/>
        <w:ind w:leftChars="200" w:left="360"/>
      </w:pPr>
      <w:r>
        <w:t>However, giving explanation on V&amp;V, which is common term, at this top level introduction may help reader.</w:t>
      </w:r>
    </w:p>
  </w:comment>
  <w:comment w:id="131" w:author="Steve Guest" w:date="2021-06-01T09:20:00Z" w:initials="SG">
    <w:p w14:paraId="218E7BA2" w14:textId="77777777" w:rsidR="00D4020C" w:rsidRDefault="00D4020C" w:rsidP="005D4C3D">
      <w:pPr>
        <w:pStyle w:val="CommentText"/>
      </w:pPr>
      <w:r>
        <w:rPr>
          <w:rStyle w:val="CommentReference"/>
        </w:rPr>
        <w:annotationRef/>
      </w:r>
      <w:r>
        <w:t>These definitions are to be confirmed by SG with other G.1111 TG Leaders</w:t>
      </w:r>
    </w:p>
  </w:comment>
  <w:comment w:id="132" w:author="Steve Guest" w:date="2021-07-22T11:18:00Z" w:initials="SG">
    <w:p w14:paraId="7229A74D" w14:textId="77777777" w:rsidR="00D4020C" w:rsidRDefault="00D4020C" w:rsidP="005D4C3D">
      <w:pPr>
        <w:pStyle w:val="CommentText"/>
      </w:pPr>
      <w:r>
        <w:rPr>
          <w:rStyle w:val="CommentReference"/>
        </w:rPr>
        <w:annotationRef/>
      </w:r>
      <w:r>
        <w:t>TL meeting 22/07 confirmed that all TL to use these definitions</w:t>
      </w:r>
    </w:p>
  </w:comment>
  <w:comment w:id="137" w:author="Takuya Fukuda _ Tokyo Keiki" w:date="2021-02-08T17:07:00Z" w:initials="TF">
    <w:p w14:paraId="64C8A77B" w14:textId="77777777" w:rsidR="006431ED" w:rsidRPr="00B74A12" w:rsidRDefault="006431ED" w:rsidP="00742A35">
      <w:pPr>
        <w:pStyle w:val="CommentText"/>
      </w:pPr>
      <w:r>
        <w:rPr>
          <w:rStyle w:val="CommentReference"/>
        </w:rPr>
        <w:annotationRef/>
      </w:r>
      <w:r w:rsidRPr="00B74A12">
        <w:rPr>
          <w:lang w:val="en-US"/>
        </w:rPr>
        <w:t>Title changed.</w:t>
      </w:r>
    </w:p>
    <w:p w14:paraId="00CDF5ED" w14:textId="77777777" w:rsidR="006431ED" w:rsidRPr="00B74A12" w:rsidRDefault="006431ED" w:rsidP="00742A35">
      <w:pPr>
        <w:pStyle w:val="CommentText"/>
        <w:ind w:leftChars="200" w:left="360"/>
        <w:rPr>
          <w:lang w:val="en-US"/>
        </w:rPr>
      </w:pPr>
      <w:r w:rsidRPr="00B74A12">
        <w:rPr>
          <w:lang w:val="en-US"/>
        </w:rPr>
        <w:t>This</w:t>
      </w:r>
      <w:r w:rsidRPr="00B74A12">
        <w:t xml:space="preserve"> </w:t>
      </w:r>
      <w:r w:rsidRPr="00B74A12">
        <w:rPr>
          <w:lang w:val="en-US"/>
        </w:rPr>
        <w:t xml:space="preserve">section is not only about acceptance process, and it includes how to plan acceptance. </w:t>
      </w:r>
    </w:p>
  </w:comment>
  <w:comment w:id="138" w:author="Takuya Fukuda (TKI)2" w:date="2021-03-18T21:39:00Z" w:initials="TF2">
    <w:p w14:paraId="020C3F6C" w14:textId="0152C607" w:rsidR="006431ED" w:rsidRDefault="006431ED">
      <w:pPr>
        <w:pStyle w:val="CommentText"/>
        <w:rPr>
          <w:lang w:eastAsia="ja-JP"/>
        </w:rPr>
      </w:pPr>
      <w:r>
        <w:rPr>
          <w:rStyle w:val="CommentReference"/>
        </w:rPr>
        <w:annotationRef/>
      </w:r>
      <w:r>
        <w:rPr>
          <w:rFonts w:hint="eastAsia"/>
          <w:lang w:eastAsia="ja-JP"/>
        </w:rPr>
        <w:t>M</w:t>
      </w:r>
      <w:r>
        <w:rPr>
          <w:lang w:eastAsia="ja-JP"/>
        </w:rPr>
        <w:t>ake sure the possibility for representatives</w:t>
      </w:r>
    </w:p>
    <w:p w14:paraId="3E81DBAE" w14:textId="532D0B02" w:rsidR="006431ED" w:rsidRDefault="006431ED">
      <w:pPr>
        <w:pStyle w:val="CommentText"/>
        <w:rPr>
          <w:lang w:eastAsia="ja-JP"/>
        </w:rPr>
      </w:pPr>
    </w:p>
  </w:comment>
  <w:comment w:id="141" w:author="Takuya Fukuda _ Tokyo Keiki" w:date="2020-10-08T20:45:00Z" w:initials="TF">
    <w:p w14:paraId="6BC0E031" w14:textId="77777777" w:rsidR="006431ED" w:rsidRDefault="006431ED" w:rsidP="00A15381">
      <w:pPr>
        <w:pStyle w:val="CommentText"/>
      </w:pPr>
      <w:r>
        <w:rPr>
          <w:rStyle w:val="CommentReference"/>
        </w:rPr>
        <w:annotationRef/>
      </w:r>
      <w:r>
        <w:t>This chapter will focus on general framework and any specific acceptance steps or related guidance should be discussed in next chapter.</w:t>
      </w:r>
    </w:p>
  </w:comment>
  <w:comment w:id="200" w:author="Takuya Fukuda (TKI)2" w:date="2021-03-18T21:20:00Z" w:initials="TF2">
    <w:p w14:paraId="5F472EC2" w14:textId="0BFBE337" w:rsidR="006431ED" w:rsidRDefault="006431ED">
      <w:pPr>
        <w:pStyle w:val="CommentText"/>
      </w:pPr>
      <w:r>
        <w:rPr>
          <w:rStyle w:val="CommentReference"/>
        </w:rPr>
        <w:annotationRef/>
      </w:r>
      <w:r>
        <w:rPr>
          <w:rStyle w:val="CommentReference"/>
        </w:rPr>
        <w:t>Make sure that this steps is optional</w:t>
      </w:r>
    </w:p>
  </w:comment>
  <w:comment w:id="214" w:author="Fukuda Takuya" w:date="2021-08-18T22:16:00Z" w:initials="FT">
    <w:p w14:paraId="62BC615C" w14:textId="7F3ACBBF" w:rsidR="005B45A5" w:rsidRDefault="005B45A5">
      <w:pPr>
        <w:pStyle w:val="CommentText"/>
        <w:rPr>
          <w:lang w:eastAsia="ja-JP"/>
        </w:rPr>
      </w:pPr>
      <w:r>
        <w:rPr>
          <w:rStyle w:val="CommentReference"/>
        </w:rPr>
        <w:annotationRef/>
      </w:r>
      <w:r>
        <w:rPr>
          <w:rFonts w:hint="eastAsia"/>
          <w:lang w:eastAsia="ja-JP"/>
        </w:rPr>
        <w:t>T</w:t>
      </w:r>
      <w:r>
        <w:rPr>
          <w:lang w:eastAsia="ja-JP"/>
        </w:rPr>
        <w:t>his figure is made to be in line with G1150</w:t>
      </w:r>
    </w:p>
  </w:comment>
  <w:comment w:id="227" w:author="Takuya Fukuda _ Tokyo Keiki" w:date="2021-02-08T17:07:00Z" w:initials="TF">
    <w:p w14:paraId="73AA4D62" w14:textId="77777777" w:rsidR="006431ED" w:rsidRPr="00B74A12" w:rsidRDefault="006431ED" w:rsidP="00A15381">
      <w:pPr>
        <w:pStyle w:val="CommentText"/>
      </w:pPr>
      <w:r>
        <w:rPr>
          <w:rStyle w:val="CommentReference"/>
        </w:rPr>
        <w:annotationRef/>
      </w:r>
      <w:r w:rsidRPr="00B74A12">
        <w:rPr>
          <w:lang w:val="en-US"/>
        </w:rPr>
        <w:t>Contents gathered.</w:t>
      </w:r>
    </w:p>
    <w:p w14:paraId="676790C0" w14:textId="77777777" w:rsidR="006431ED" w:rsidRPr="00B74A12" w:rsidRDefault="006431ED" w:rsidP="00A15381">
      <w:pPr>
        <w:pStyle w:val="CommentText"/>
        <w:ind w:leftChars="200" w:left="360"/>
      </w:pPr>
      <w:r w:rsidRPr="00B74A12">
        <w:rPr>
          <w:lang w:val="en-US"/>
        </w:rPr>
        <w:t>This structure seems better for readers. People think what is this document and what I can do with this document rather than what I need to manage and document.</w:t>
      </w:r>
    </w:p>
    <w:p w14:paraId="0B29022D" w14:textId="77777777" w:rsidR="006431ED" w:rsidRDefault="006431ED" w:rsidP="00A15381">
      <w:pPr>
        <w:pStyle w:val="CommentText"/>
        <w:ind w:leftChars="200" w:left="360"/>
      </w:pPr>
    </w:p>
  </w:comment>
  <w:comment w:id="243" w:author="Takuya Fukuda _ Tokyo Keiki" w:date="2020-10-08T20:54:00Z" w:initials="TF">
    <w:p w14:paraId="294E9CC0" w14:textId="77777777" w:rsidR="006431ED" w:rsidRDefault="006431ED" w:rsidP="00742A35">
      <w:pPr>
        <w:pStyle w:val="CommentText"/>
      </w:pPr>
      <w:r>
        <w:rPr>
          <w:rStyle w:val="CommentReference"/>
        </w:rPr>
        <w:annotationRef/>
      </w:r>
      <w:r>
        <w:t xml:space="preserve">Requirement traceability matrix should be discussed and added. </w:t>
      </w:r>
    </w:p>
  </w:comment>
  <w:comment w:id="625" w:author="Takuya Fukuda _ Tokyo Keiki" w:date="2021-02-08T17:09:00Z" w:initials="TF">
    <w:p w14:paraId="7673647C" w14:textId="77777777" w:rsidR="006431ED" w:rsidRDefault="006431ED" w:rsidP="00FD6908">
      <w:pPr>
        <w:pStyle w:val="CommentText"/>
      </w:pPr>
      <w:r>
        <w:rPr>
          <w:rStyle w:val="CommentReference"/>
        </w:rPr>
        <w:annotationRef/>
      </w:r>
      <w:r>
        <w:t>Need to be further established</w:t>
      </w:r>
    </w:p>
  </w:comment>
  <w:comment w:id="756" w:author="Takuya Fukuda _ Tokyo Keiki" w:date="2020-10-08T21:16:00Z" w:initials="TF">
    <w:p w14:paraId="111B4B13" w14:textId="77777777" w:rsidR="006431ED" w:rsidRDefault="006431ED" w:rsidP="00E4138F">
      <w:pPr>
        <w:pStyle w:val="CommentText"/>
      </w:pPr>
      <w:r>
        <w:rPr>
          <w:rStyle w:val="CommentReference"/>
        </w:rPr>
        <w:annotationRef/>
      </w:r>
      <w:r>
        <w:t>The structure of this chapter is agreed, and which is:</w:t>
      </w:r>
    </w:p>
    <w:p w14:paraId="5F1BDABD" w14:textId="77777777" w:rsidR="006431ED" w:rsidRDefault="006431ED" w:rsidP="00E4138F">
      <w:pPr>
        <w:pStyle w:val="CommentText"/>
        <w:ind w:leftChars="200" w:left="360"/>
      </w:pPr>
      <w:r>
        <w:t>1. Introduction</w:t>
      </w:r>
    </w:p>
    <w:p w14:paraId="4AA35F66" w14:textId="77777777" w:rsidR="006431ED" w:rsidRDefault="006431ED" w:rsidP="00E4138F">
      <w:pPr>
        <w:pStyle w:val="CommentText"/>
        <w:ind w:leftChars="200" w:left="360"/>
      </w:pPr>
      <w:r>
        <w:t>2. Test Readiness</w:t>
      </w:r>
    </w:p>
    <w:p w14:paraId="788FA49E" w14:textId="77777777" w:rsidR="006431ED" w:rsidRDefault="006431ED" w:rsidP="00E4138F">
      <w:pPr>
        <w:pStyle w:val="CommentText"/>
        <w:ind w:leftChars="200" w:left="360"/>
      </w:pPr>
      <w:r>
        <w:t>3. Test Execution</w:t>
      </w:r>
    </w:p>
  </w:comment>
  <w:comment w:id="905" w:author="Takuya Fukuda (TKI)2" w:date="2021-03-24T16:58:00Z" w:initials="TF2">
    <w:p w14:paraId="4C7D3A5A" w14:textId="53D102D4" w:rsidR="006431ED" w:rsidRDefault="006431ED">
      <w:pPr>
        <w:pStyle w:val="CommentText"/>
      </w:pPr>
      <w:r>
        <w:rPr>
          <w:rStyle w:val="CommentReference"/>
        </w:rPr>
        <w:annotationRef/>
      </w:r>
      <w:r>
        <w:rPr>
          <w:rFonts w:hint="eastAsia"/>
          <w:lang w:eastAsia="ja-JP"/>
        </w:rPr>
        <w:t>Moved to Overall Acceptance</w:t>
      </w:r>
    </w:p>
  </w:comment>
  <w:comment w:id="936" w:author="Takuya Fukuda _ Tokyo Keiki" w:date="2020-10-08T21:18:00Z" w:initials="TF">
    <w:p w14:paraId="4DEB9907" w14:textId="77777777" w:rsidR="006431ED" w:rsidRDefault="006431ED" w:rsidP="001D7BFD">
      <w:pPr>
        <w:pStyle w:val="CommentText"/>
      </w:pPr>
      <w:r>
        <w:rPr>
          <w:rStyle w:val="CommentReference"/>
        </w:rPr>
        <w:annotationRef/>
      </w:r>
      <w:r w:rsidRPr="00767A81">
        <w:annotationRef/>
      </w:r>
      <w:r w:rsidRPr="00767A81">
        <w:t>This chapter is under discussion and need to developed further.</w:t>
      </w:r>
    </w:p>
    <w:p w14:paraId="625A81AD" w14:textId="77777777" w:rsidR="006431ED" w:rsidRDefault="006431ED" w:rsidP="001D7BFD">
      <w:pPr>
        <w:pStyle w:val="CommentText"/>
      </w:pPr>
      <w:r>
        <w:t>VTS 49 consider that this section need to be separate process from Chapter 3.</w:t>
      </w:r>
    </w:p>
  </w:comment>
  <w:comment w:id="935" w:author="tkmts-c" w:date="2021-02-10T15:55:00Z" w:initials="tk">
    <w:p w14:paraId="452DA569" w14:textId="77777777" w:rsidR="006431ED" w:rsidRDefault="006431ED" w:rsidP="001D7BFD">
      <w:pPr>
        <w:pStyle w:val="CommentText"/>
        <w:rPr>
          <w:lang w:eastAsia="ja-JP"/>
        </w:rPr>
      </w:pPr>
      <w:r>
        <w:rPr>
          <w:rStyle w:val="CommentReference"/>
        </w:rPr>
        <w:annotationRef/>
      </w:r>
      <w:r>
        <w:rPr>
          <w:rFonts w:hint="eastAsia"/>
          <w:lang w:eastAsia="ja-JP"/>
        </w:rPr>
        <w:t>T</w:t>
      </w:r>
      <w:r>
        <w:rPr>
          <w:lang w:eastAsia="ja-JP"/>
        </w:rPr>
        <w:t>his chapter need to be further discussed</w:t>
      </w:r>
    </w:p>
  </w:comment>
  <w:comment w:id="1309" w:author="Takuya Fukuda (TKI)2" w:date="2021-03-24T20:51:00Z" w:initials="TF2">
    <w:p w14:paraId="7FC716AB" w14:textId="77777777" w:rsidR="00543300" w:rsidRDefault="00543300" w:rsidP="00543300">
      <w:pPr>
        <w:pStyle w:val="CommentText"/>
        <w:rPr>
          <w:lang w:eastAsia="ja-JP"/>
        </w:rPr>
      </w:pPr>
      <w:r>
        <w:rPr>
          <w:rStyle w:val="CommentReference"/>
        </w:rPr>
        <w:annotationRef/>
      </w:r>
      <w:r>
        <w:rPr>
          <w:lang w:eastAsia="ja-JP"/>
        </w:rPr>
        <w:t>May be to be deleted</w:t>
      </w:r>
    </w:p>
  </w:comment>
  <w:comment w:id="1316" w:author="Takuya Fukuda (TKI)2" w:date="2021-03-24T20:51:00Z" w:initials="TF2">
    <w:p w14:paraId="6D636BEF" w14:textId="5E4F84A1" w:rsidR="006431ED" w:rsidRDefault="006431ED">
      <w:pPr>
        <w:pStyle w:val="CommentText"/>
        <w:rPr>
          <w:lang w:eastAsia="ja-JP"/>
        </w:rPr>
      </w:pPr>
      <w:r>
        <w:rPr>
          <w:rStyle w:val="CommentReference"/>
        </w:rPr>
        <w:annotationRef/>
      </w:r>
      <w:r>
        <w:rPr>
          <w:lang w:eastAsia="ja-JP"/>
        </w:rPr>
        <w:t>May be to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07B026" w15:done="0"/>
  <w15:commentEx w15:paraId="351C90D5" w15:done="0"/>
  <w15:commentEx w15:paraId="56EF9290" w15:done="0"/>
  <w15:commentEx w15:paraId="218E7BA2" w15:done="0"/>
  <w15:commentEx w15:paraId="7229A74D" w15:paraIdParent="218E7BA2" w15:done="0"/>
  <w15:commentEx w15:paraId="00CDF5ED" w15:done="0"/>
  <w15:commentEx w15:paraId="3E81DBAE" w15:done="0"/>
  <w15:commentEx w15:paraId="6BC0E031" w15:done="0"/>
  <w15:commentEx w15:paraId="5F472EC2" w15:done="0"/>
  <w15:commentEx w15:paraId="62BC615C" w15:done="0"/>
  <w15:commentEx w15:paraId="0B29022D" w15:done="0"/>
  <w15:commentEx w15:paraId="294E9CC0" w15:done="0"/>
  <w15:commentEx w15:paraId="7673647C" w15:done="0"/>
  <w15:commentEx w15:paraId="788FA49E" w15:done="0"/>
  <w15:commentEx w15:paraId="4C7D3A5A" w15:done="0"/>
  <w15:commentEx w15:paraId="625A81AD" w15:done="0"/>
  <w15:commentEx w15:paraId="452DA569" w15:done="0"/>
  <w15:commentEx w15:paraId="7FC716AB" w15:done="0"/>
  <w15:commentEx w15:paraId="6D636B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E46F6" w16cex:dateUtc="2021-03-18T12:39:00Z"/>
  <w16cex:commentExtensible w16cex:durableId="23FE42B9" w16cex:dateUtc="2021-03-18T12:20:00Z"/>
  <w16cex:commentExtensible w16cex:durableId="24C8053D" w16cex:dateUtc="2021-08-18T13:16:00Z"/>
  <w16cex:commentExtensible w16cex:durableId="2405EE28" w16cex:dateUtc="2021-03-24T07:58:00Z"/>
  <w16cex:commentExtensible w16cex:durableId="24A3F9D1" w16cex:dateUtc="2021-03-24T11:51:00Z"/>
  <w16cex:commentExtensible w16cex:durableId="240624C8" w16cex:dateUtc="2021-03-24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07B026" w16cid:durableId="23F46F62"/>
  <w16cid:commentId w16cid:paraId="351C90D5" w16cid:durableId="23F46F63"/>
  <w16cid:commentId w16cid:paraId="56EF9290" w16cid:durableId="23F46F64"/>
  <w16cid:commentId w16cid:paraId="218E7BA2" w16cid:durableId="24607A57"/>
  <w16cid:commentId w16cid:paraId="7229A74D" w16cid:durableId="24A3D286"/>
  <w16cid:commentId w16cid:paraId="00CDF5ED" w16cid:durableId="23F46F66"/>
  <w16cid:commentId w16cid:paraId="3E81DBAE" w16cid:durableId="23FE46F6"/>
  <w16cid:commentId w16cid:paraId="6BC0E031" w16cid:durableId="23F46F67"/>
  <w16cid:commentId w16cid:paraId="5F472EC2" w16cid:durableId="23FE42B9"/>
  <w16cid:commentId w16cid:paraId="62BC615C" w16cid:durableId="24C8053D"/>
  <w16cid:commentId w16cid:paraId="0B29022D" w16cid:durableId="23F46F69"/>
  <w16cid:commentId w16cid:paraId="294E9CC0" w16cid:durableId="23F46F6A"/>
  <w16cid:commentId w16cid:paraId="7673647C" w16cid:durableId="23F46F6B"/>
  <w16cid:commentId w16cid:paraId="788FA49E" w16cid:durableId="23F46F6C"/>
  <w16cid:commentId w16cid:paraId="4C7D3A5A" w16cid:durableId="2405EE28"/>
  <w16cid:commentId w16cid:paraId="625A81AD" w16cid:durableId="23F46F6F"/>
  <w16cid:commentId w16cid:paraId="452DA569" w16cid:durableId="23F46F70"/>
  <w16cid:commentId w16cid:paraId="7FC716AB" w16cid:durableId="24A3F9D1"/>
  <w16cid:commentId w16cid:paraId="6D636BEF" w16cid:durableId="240624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B21FE" w14:textId="77777777" w:rsidR="006431ED" w:rsidRDefault="006431ED" w:rsidP="003274DB">
      <w:r>
        <w:separator/>
      </w:r>
    </w:p>
    <w:p w14:paraId="6E140AB3" w14:textId="77777777" w:rsidR="006431ED" w:rsidRDefault="006431ED"/>
  </w:endnote>
  <w:endnote w:type="continuationSeparator" w:id="0">
    <w:p w14:paraId="115EE5C9" w14:textId="77777777" w:rsidR="006431ED" w:rsidRDefault="006431ED" w:rsidP="003274DB">
      <w:r>
        <w:continuationSeparator/>
      </w:r>
    </w:p>
    <w:p w14:paraId="00A2175B" w14:textId="77777777" w:rsidR="006431ED" w:rsidRDefault="00643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B596" w14:textId="77777777" w:rsidR="006431ED" w:rsidRDefault="006431E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020BD1" w14:textId="77777777" w:rsidR="006431ED" w:rsidRDefault="006431E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98C1FFB" w14:textId="77777777" w:rsidR="006431ED" w:rsidRDefault="006431E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B3857F" w14:textId="77777777" w:rsidR="006431ED" w:rsidRDefault="006431E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54483" w14:textId="77777777" w:rsidR="006431ED" w:rsidRDefault="006431E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EF94" w14:textId="77777777" w:rsidR="006431ED" w:rsidRDefault="006431ED" w:rsidP="008747E0">
    <w:pPr>
      <w:pStyle w:val="Footer"/>
    </w:pPr>
    <w:r>
      <w:rPr>
        <w:noProof/>
        <w:lang w:eastAsia="ja-JP"/>
      </w:rPr>
      <mc:AlternateContent>
        <mc:Choice Requires="wps">
          <w:drawing>
            <wp:anchor distT="0" distB="0" distL="114300" distR="114300" simplePos="0" relativeHeight="251669504" behindDoc="0" locked="0" layoutInCell="1" allowOverlap="1" wp14:anchorId="79340093" wp14:editId="5B06F89E">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CF9000"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357CB0EC" wp14:editId="0B9C1A51">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F39D9EE" w14:textId="77777777" w:rsidR="006431ED" w:rsidRPr="00ED2A8D" w:rsidRDefault="006431ED" w:rsidP="008747E0">
    <w:pPr>
      <w:pStyle w:val="Footer"/>
    </w:pPr>
  </w:p>
  <w:p w14:paraId="296A5F25" w14:textId="77777777" w:rsidR="006431ED" w:rsidRPr="00ED2A8D" w:rsidRDefault="006431ED" w:rsidP="002735DD">
    <w:pPr>
      <w:pStyle w:val="Footer"/>
      <w:tabs>
        <w:tab w:val="left" w:pos="1781"/>
      </w:tabs>
    </w:pPr>
    <w:r>
      <w:tab/>
    </w:r>
  </w:p>
  <w:p w14:paraId="70D0E68E" w14:textId="77777777" w:rsidR="006431ED" w:rsidRPr="00ED2A8D" w:rsidRDefault="006431ED" w:rsidP="008747E0">
    <w:pPr>
      <w:pStyle w:val="Footer"/>
    </w:pPr>
  </w:p>
  <w:p w14:paraId="1929C6CE" w14:textId="77777777" w:rsidR="006431ED" w:rsidRPr="00ED2A8D" w:rsidRDefault="006431E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7CD64" w14:textId="77777777" w:rsidR="006431ED" w:rsidRDefault="006431ED" w:rsidP="00525922">
    <w:r>
      <w:rPr>
        <w:noProof/>
        <w:lang w:eastAsia="ja-JP"/>
      </w:rPr>
      <mc:AlternateContent>
        <mc:Choice Requires="wps">
          <w:drawing>
            <wp:anchor distT="0" distB="0" distL="114300" distR="114300" simplePos="0" relativeHeight="251691008" behindDoc="0" locked="0" layoutInCell="1" allowOverlap="1" wp14:anchorId="5D67DA65" wp14:editId="743249A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B70D9"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66F633F" w14:textId="77777777" w:rsidR="006431ED" w:rsidRPr="00C907DF" w:rsidRDefault="006431ED" w:rsidP="00525922">
    <w:pPr>
      <w:rPr>
        <w:rStyle w:val="PageNumber"/>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Document title </w:t>
    </w:r>
    <w:r>
      <w:rPr>
        <w:rFonts w:hint="eastAsia"/>
        <w:b/>
        <w:bCs/>
        <w:noProof/>
        <w:szCs w:val="15"/>
        <w:lang w:eastAsia="ja-JP"/>
      </w:rPr>
      <w:t>を適用してください。</w:t>
    </w:r>
    <w:r w:rsidRPr="00C907DF">
      <w:rPr>
        <w:szCs w:val="15"/>
      </w:rPr>
      <w:fldChar w:fldCharType="end"/>
    </w:r>
    <w:r w:rsidRPr="002735DD">
      <w:rPr>
        <w:szCs w:val="15"/>
        <w:lang w:val="fr-FR" w:eastAsia="ja-JP"/>
      </w:rPr>
      <w:t xml:space="preserve"> </w:t>
    </w:r>
    <w:r>
      <w:rPr>
        <w:szCs w:val="15"/>
      </w:rPr>
      <w:fldChar w:fldCharType="begin"/>
    </w:r>
    <w:r w:rsidRPr="002735DD">
      <w:rPr>
        <w:szCs w:val="15"/>
        <w:lang w:val="fr-FR" w:eastAsia="ja-JP"/>
      </w:rPr>
      <w:instrText xml:space="preserve"> STYLEREF "Document number" \* MERGEFORMAT </w:instrText>
    </w:r>
    <w:r>
      <w:rPr>
        <w:szCs w:val="15"/>
      </w:rPr>
      <w:fldChar w:fldCharType="separate"/>
    </w:r>
    <w:r w:rsidRPr="00FB4859">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Subtitle </w:t>
    </w:r>
    <w:r>
      <w:rPr>
        <w:rFonts w:hint="eastAsia"/>
        <w:b/>
        <w:bCs/>
        <w:noProof/>
        <w:szCs w:val="15"/>
        <w:lang w:eastAsia="ja-JP"/>
      </w:rPr>
      <w:t>を適用してください。</w:t>
    </w:r>
    <w:r>
      <w:rPr>
        <w:szCs w:val="15"/>
      </w:rPr>
      <w:fldChar w:fldCharType="end"/>
    </w:r>
  </w:p>
  <w:p w14:paraId="2A3F53A3" w14:textId="77777777" w:rsidR="006431ED" w:rsidRPr="00525922" w:rsidRDefault="006431E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391E" w14:textId="77777777" w:rsidR="006431ED" w:rsidRPr="00C716E5" w:rsidRDefault="006431ED" w:rsidP="00C716E5">
    <w:pPr>
      <w:pStyle w:val="Footer"/>
      <w:rPr>
        <w:sz w:val="15"/>
        <w:szCs w:val="15"/>
      </w:rPr>
    </w:pPr>
  </w:p>
  <w:p w14:paraId="27481E99" w14:textId="77777777" w:rsidR="006431ED" w:rsidRDefault="006431ED" w:rsidP="00C716E5">
    <w:pPr>
      <w:pStyle w:val="NoSpacing"/>
    </w:pPr>
  </w:p>
  <w:p w14:paraId="14CAA03D" w14:textId="6F19FFEA" w:rsidR="006431ED" w:rsidRPr="00C907DF" w:rsidRDefault="006431ED" w:rsidP="00827301">
    <w:pPr>
      <w:pStyle w:val="Footerportrait"/>
      <w:rPr>
        <w:rStyle w:val="PageNumber"/>
        <w:szCs w:val="15"/>
        <w:lang w:eastAsia="ja-JP"/>
      </w:rPr>
    </w:pPr>
    <w:r>
      <w:fldChar w:fldCharType="begin"/>
    </w:r>
    <w:r>
      <w:rPr>
        <w:lang w:eastAsia="ja-JP"/>
      </w:rPr>
      <w:instrText xml:space="preserve"> STYLEREF  "Document type"  \* MERGEFORMAT </w:instrText>
    </w:r>
    <w:r>
      <w:fldChar w:fldCharType="separate"/>
    </w:r>
    <w:r w:rsidR="00345206">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345206" w:rsidRPr="00345206">
      <w:rPr>
        <w:bCs/>
        <w:lang w:eastAsia="ja-JP"/>
      </w:rPr>
      <w:t>G</w:t>
    </w:r>
    <w:r w:rsidR="00345206">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345206" w:rsidRPr="00345206">
      <w:rPr>
        <w:b w:val="0"/>
        <w:bCs/>
        <w:lang w:eastAsia="ja-JP"/>
      </w:rPr>
      <w:t xml:space="preserve">FRAMEWORK FOR </w:t>
    </w:r>
    <w:r w:rsidR="00345206">
      <w:rPr>
        <w:lang w:eastAsia="ja-JP"/>
      </w:rPr>
      <w:t>ACCEPTANCE OF VTS SYSTEM</w:t>
    </w:r>
    <w:r>
      <w:rPr>
        <w:bCs/>
      </w:rPr>
      <w:fldChar w:fldCharType="end"/>
    </w:r>
  </w:p>
  <w:p w14:paraId="3C71F0AB" w14:textId="08FBC532" w:rsidR="006431ED" w:rsidRPr="00C907DF" w:rsidRDefault="00345206" w:rsidP="00827301">
    <w:pPr>
      <w:pStyle w:val="Footerportrait"/>
    </w:pPr>
    <w:r>
      <w:fldChar w:fldCharType="begin"/>
    </w:r>
    <w:r>
      <w:instrText xml:space="preserve"> STYLEREF "Edition number" \* MERGEFORMAT </w:instrText>
    </w:r>
    <w:r>
      <w:fldChar w:fldCharType="separate"/>
    </w:r>
    <w:r>
      <w:t>Edition 1.0</w:t>
    </w:r>
    <w:r>
      <w:fldChar w:fldCharType="end"/>
    </w:r>
    <w:r w:rsidR="006431ED">
      <w:t xml:space="preserve"> </w:t>
    </w:r>
    <w:r>
      <w:fldChar w:fldCharType="begin"/>
    </w:r>
    <w:r>
      <w:instrText xml:space="preserve"> STYLEREF  MRN  \* MERGEFORMAT </w:instrText>
    </w:r>
    <w:r>
      <w:fldChar w:fldCharType="separate"/>
    </w:r>
    <w:r>
      <w:t>urn:mrn:iala:pub:gnnnn</w:t>
    </w:r>
    <w:r>
      <w:fldChar w:fldCharType="end"/>
    </w:r>
    <w:r w:rsidR="006431ED" w:rsidRPr="00C907DF">
      <w:tab/>
    </w:r>
    <w:r w:rsidR="006431ED">
      <w:t xml:space="preserve">P </w:t>
    </w:r>
    <w:r w:rsidR="006431ED" w:rsidRPr="00C907DF">
      <w:rPr>
        <w:rStyle w:val="PageNumber"/>
        <w:szCs w:val="15"/>
      </w:rPr>
      <w:fldChar w:fldCharType="begin"/>
    </w:r>
    <w:r w:rsidR="006431ED" w:rsidRPr="00C907DF">
      <w:rPr>
        <w:rStyle w:val="PageNumber"/>
        <w:szCs w:val="15"/>
      </w:rPr>
      <w:instrText xml:space="preserve">PAGE  </w:instrText>
    </w:r>
    <w:r w:rsidR="006431ED" w:rsidRPr="00C907DF">
      <w:rPr>
        <w:rStyle w:val="PageNumber"/>
        <w:szCs w:val="15"/>
      </w:rPr>
      <w:fldChar w:fldCharType="separate"/>
    </w:r>
    <w:r w:rsidR="00190381">
      <w:rPr>
        <w:rStyle w:val="PageNumber"/>
        <w:szCs w:val="15"/>
      </w:rPr>
      <w:t>5</w:t>
    </w:r>
    <w:r w:rsidR="006431E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4BC31" w14:textId="6B5E8D75" w:rsidR="006431ED" w:rsidRDefault="00885CDD">
    <w:pPr>
      <w:pStyle w:val="Footer"/>
      <w:tabs>
        <w:tab w:val="left" w:pos="2340"/>
      </w:tabs>
      <w:pPrChange w:id="23" w:author="Fukuda Takuya" w:date="2021-08-03T17:57:00Z">
        <w:pPr>
          <w:pStyle w:val="Footer"/>
        </w:pPr>
      </w:pPrChange>
    </w:pPr>
    <w:ins w:id="24" w:author="Fukuda Takuya" w:date="2021-08-03T17:57:00Z">
      <w:r>
        <w:tab/>
      </w:r>
    </w:ins>
  </w:p>
  <w:p w14:paraId="7FF498AF" w14:textId="77777777" w:rsidR="006431ED" w:rsidRDefault="006431ED" w:rsidP="00C716E5">
    <w:pPr>
      <w:pStyle w:val="NoSpacing"/>
    </w:pPr>
  </w:p>
  <w:p w14:paraId="65927F90" w14:textId="1178AB6B" w:rsidR="006431ED" w:rsidRPr="00C907DF" w:rsidRDefault="006431ED" w:rsidP="00827301">
    <w:pPr>
      <w:pStyle w:val="Footerportrait"/>
      <w:rPr>
        <w:rStyle w:val="PageNumber"/>
        <w:szCs w:val="15"/>
        <w:lang w:eastAsia="ja-JP"/>
      </w:rPr>
    </w:pPr>
    <w:r>
      <w:fldChar w:fldCharType="begin"/>
    </w:r>
    <w:r>
      <w:rPr>
        <w:lang w:eastAsia="ja-JP"/>
      </w:rPr>
      <w:instrText xml:space="preserve"> STYLEREF "Document type" \* MERGEFORMAT </w:instrText>
    </w:r>
    <w:r>
      <w:fldChar w:fldCharType="separate"/>
    </w:r>
    <w:r w:rsidR="00345206">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345206" w:rsidRPr="00345206">
      <w:rPr>
        <w:bCs/>
        <w:lang w:eastAsia="ja-JP"/>
      </w:rPr>
      <w:t>G</w:t>
    </w:r>
    <w:r w:rsidR="00345206">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345206" w:rsidRPr="00345206">
      <w:rPr>
        <w:b w:val="0"/>
        <w:bCs/>
        <w:lang w:eastAsia="ja-JP"/>
      </w:rPr>
      <w:t xml:space="preserve">FRAMEWORK FOR </w:t>
    </w:r>
    <w:r w:rsidR="00345206">
      <w:rPr>
        <w:lang w:eastAsia="ja-JP"/>
      </w:rPr>
      <w:t>ACCEPTANCE OF VTS SYSTEM</w:t>
    </w:r>
    <w:r>
      <w:rPr>
        <w:bCs/>
      </w:rPr>
      <w:fldChar w:fldCharType="end"/>
    </w:r>
  </w:p>
  <w:p w14:paraId="4034993E" w14:textId="3B2139AF" w:rsidR="006431ED" w:rsidRPr="00525922" w:rsidRDefault="00345206" w:rsidP="00827301">
    <w:pPr>
      <w:pStyle w:val="Footerportrait"/>
    </w:pPr>
    <w:r>
      <w:fldChar w:fldCharType="begin"/>
    </w:r>
    <w:r>
      <w:instrText xml:space="preserve"> STYLEREF "Edition number" \* MERGEFORMAT </w:instrText>
    </w:r>
    <w:r>
      <w:fldChar w:fldCharType="separate"/>
    </w:r>
    <w:r>
      <w:t>Edition 1.0</w:t>
    </w:r>
    <w:r>
      <w:fldChar w:fldCharType="end"/>
    </w:r>
    <w:r w:rsidR="006431ED">
      <w:t xml:space="preserve"> </w:t>
    </w:r>
    <w:r>
      <w:fldChar w:fldCharType="begin"/>
    </w:r>
    <w:r>
      <w:instrText xml:space="preserve"> STYLEREF  MRN  \* MERGEFORMAT </w:instrText>
    </w:r>
    <w:r>
      <w:fldChar w:fldCharType="separate"/>
    </w:r>
    <w:r>
      <w:t>urn:mrn:iala:pub:gnnnn</w:t>
    </w:r>
    <w:r>
      <w:fldChar w:fldCharType="end"/>
    </w:r>
    <w:r w:rsidR="006431ED" w:rsidRPr="00C907DF">
      <w:tab/>
    </w:r>
    <w:r w:rsidR="006431ED">
      <w:t xml:space="preserve">P </w:t>
    </w:r>
    <w:r w:rsidR="006431ED" w:rsidRPr="00C907DF">
      <w:rPr>
        <w:rStyle w:val="PageNumber"/>
        <w:szCs w:val="15"/>
      </w:rPr>
      <w:fldChar w:fldCharType="begin"/>
    </w:r>
    <w:r w:rsidR="006431ED" w:rsidRPr="00C907DF">
      <w:rPr>
        <w:rStyle w:val="PageNumber"/>
        <w:szCs w:val="15"/>
      </w:rPr>
      <w:instrText xml:space="preserve">PAGE  </w:instrText>
    </w:r>
    <w:r w:rsidR="006431ED" w:rsidRPr="00C907DF">
      <w:rPr>
        <w:rStyle w:val="PageNumber"/>
        <w:szCs w:val="15"/>
      </w:rPr>
      <w:fldChar w:fldCharType="separate"/>
    </w:r>
    <w:r w:rsidR="00190381">
      <w:rPr>
        <w:rStyle w:val="PageNumber"/>
        <w:szCs w:val="15"/>
      </w:rPr>
      <w:t>4</w:t>
    </w:r>
    <w:r w:rsidR="006431E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F5BD" w14:textId="77777777" w:rsidR="006431ED" w:rsidRDefault="006431ED" w:rsidP="00C716E5">
    <w:pPr>
      <w:pStyle w:val="Footer"/>
    </w:pPr>
  </w:p>
  <w:p w14:paraId="5428124D" w14:textId="77777777" w:rsidR="006431ED" w:rsidRDefault="006431ED" w:rsidP="00C716E5">
    <w:pPr>
      <w:pStyle w:val="NoSpacing"/>
    </w:pPr>
  </w:p>
  <w:p w14:paraId="2052FF1F" w14:textId="5F012024" w:rsidR="006431ED" w:rsidRPr="00925B39" w:rsidRDefault="006431ED" w:rsidP="00925B39">
    <w:pPr>
      <w:pStyle w:val="Footerportrait"/>
      <w:rPr>
        <w:lang w:eastAsia="ja-JP"/>
      </w:rPr>
    </w:pPr>
    <w:r>
      <w:fldChar w:fldCharType="begin"/>
    </w:r>
    <w:r>
      <w:rPr>
        <w:lang w:eastAsia="ja-JP"/>
      </w:rPr>
      <w:instrText xml:space="preserve"> STYLEREF "Document type" \* MERGEFORMAT </w:instrText>
    </w:r>
    <w:r>
      <w:fldChar w:fldCharType="separate"/>
    </w:r>
    <w:r w:rsidR="00345206">
      <w:rPr>
        <w:lang w:eastAsia="ja-JP"/>
      </w:rPr>
      <w:t>IALA Guideline</w:t>
    </w:r>
    <w:r>
      <w:fldChar w:fldCharType="end"/>
    </w:r>
    <w:r w:rsidRPr="00925B39">
      <w:rPr>
        <w:lang w:eastAsia="ja-JP"/>
      </w:rPr>
      <w:t xml:space="preserve"> </w:t>
    </w:r>
    <w:r>
      <w:fldChar w:fldCharType="begin"/>
    </w:r>
    <w:r>
      <w:rPr>
        <w:lang w:eastAsia="ja-JP"/>
      </w:rPr>
      <w:instrText xml:space="preserve"> STYLEREF "Document number" \* MERGEFORMAT </w:instrText>
    </w:r>
    <w:r>
      <w:fldChar w:fldCharType="separate"/>
    </w:r>
    <w:r w:rsidR="00345206">
      <w:rPr>
        <w:lang w:eastAsia="ja-JP"/>
      </w:rPr>
      <w:t>G.1111-9</w:t>
    </w:r>
    <w:r>
      <w:fldChar w:fldCharType="end"/>
    </w:r>
    <w:r w:rsidRPr="00925B39">
      <w:rPr>
        <w:lang w:eastAsia="ja-JP"/>
      </w:rPr>
      <w:t xml:space="preserve"> </w:t>
    </w:r>
    <w:r>
      <w:fldChar w:fldCharType="begin"/>
    </w:r>
    <w:r>
      <w:rPr>
        <w:lang w:eastAsia="ja-JP"/>
      </w:rPr>
      <w:instrText xml:space="preserve"> STYLEREF "Document name" \* MERGEFORMAT </w:instrText>
    </w:r>
    <w:r>
      <w:fldChar w:fldCharType="separate"/>
    </w:r>
    <w:r w:rsidR="00345206" w:rsidRPr="00345206">
      <w:rPr>
        <w:b w:val="0"/>
        <w:bCs/>
        <w:lang w:eastAsia="ja-JP"/>
      </w:rPr>
      <w:t xml:space="preserve">FRAMEWORK FOR </w:t>
    </w:r>
    <w:r w:rsidR="00345206">
      <w:rPr>
        <w:lang w:eastAsia="ja-JP"/>
      </w:rPr>
      <w:t>ACCEPTANCE OF VTS SYSTEM</w:t>
    </w:r>
    <w:r>
      <w:fldChar w:fldCharType="end"/>
    </w:r>
    <w:r w:rsidRPr="00925B39">
      <w:rPr>
        <w:lang w:eastAsia="ja-JP"/>
      </w:rPr>
      <w:tab/>
    </w:r>
  </w:p>
  <w:p w14:paraId="2B12185D" w14:textId="00954D20" w:rsidR="006431ED" w:rsidRPr="00C907DF" w:rsidRDefault="00345206" w:rsidP="00925B39">
    <w:pPr>
      <w:pStyle w:val="Footerportrait"/>
    </w:pPr>
    <w:r>
      <w:fldChar w:fldCharType="begin"/>
    </w:r>
    <w:r>
      <w:instrText xml:space="preserve"> STYLEREF "Edition number" \* MERGEFORMAT </w:instrText>
    </w:r>
    <w:r>
      <w:fldChar w:fldCharType="separate"/>
    </w:r>
    <w:r>
      <w:t>Edition 1.0</w:t>
    </w:r>
    <w:r>
      <w:fldChar w:fldCharType="end"/>
    </w:r>
    <w:r w:rsidR="006431ED" w:rsidRPr="00925B39">
      <w:t xml:space="preserve">  </w:t>
    </w:r>
    <w:r>
      <w:fldChar w:fldCharType="begin"/>
    </w:r>
    <w:r>
      <w:instrText xml:space="preserve"> STYLEREF  MRN  \* MERGEFORMAT </w:instrText>
    </w:r>
    <w:r>
      <w:fldChar w:fldCharType="separate"/>
    </w:r>
    <w:r>
      <w:t>urn:mrn:iala:pub:gnnnn</w:t>
    </w:r>
    <w:r>
      <w:fldChar w:fldCharType="end"/>
    </w:r>
    <w:r w:rsidR="006431ED">
      <w:tab/>
    </w:r>
    <w:r w:rsidR="006431ED">
      <w:rPr>
        <w:rStyle w:val="PageNumber"/>
        <w:szCs w:val="15"/>
      </w:rPr>
      <w:t xml:space="preserve">P </w:t>
    </w:r>
    <w:r w:rsidR="006431ED" w:rsidRPr="00C907DF">
      <w:rPr>
        <w:rStyle w:val="PageNumber"/>
        <w:szCs w:val="15"/>
      </w:rPr>
      <w:fldChar w:fldCharType="begin"/>
    </w:r>
    <w:r w:rsidR="006431ED" w:rsidRPr="00C907DF">
      <w:rPr>
        <w:rStyle w:val="PageNumber"/>
        <w:szCs w:val="15"/>
      </w:rPr>
      <w:instrText xml:space="preserve">PAGE  </w:instrText>
    </w:r>
    <w:r w:rsidR="006431ED" w:rsidRPr="00C907DF">
      <w:rPr>
        <w:rStyle w:val="PageNumber"/>
        <w:szCs w:val="15"/>
      </w:rPr>
      <w:fldChar w:fldCharType="separate"/>
    </w:r>
    <w:r w:rsidR="00190381">
      <w:rPr>
        <w:rStyle w:val="PageNumber"/>
        <w:szCs w:val="15"/>
      </w:rPr>
      <w:t>21</w:t>
    </w:r>
    <w:r w:rsidR="006431E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6CD0E" w14:textId="77777777" w:rsidR="006431ED" w:rsidRDefault="006431ED" w:rsidP="003274DB">
      <w:r>
        <w:separator/>
      </w:r>
    </w:p>
    <w:p w14:paraId="65C57F7B" w14:textId="77777777" w:rsidR="006431ED" w:rsidRDefault="006431ED"/>
  </w:footnote>
  <w:footnote w:type="continuationSeparator" w:id="0">
    <w:p w14:paraId="1321386C" w14:textId="77777777" w:rsidR="006431ED" w:rsidRDefault="006431ED" w:rsidP="003274DB">
      <w:r>
        <w:continuationSeparator/>
      </w:r>
    </w:p>
    <w:p w14:paraId="7C7E4426" w14:textId="77777777" w:rsidR="006431ED" w:rsidRDefault="006431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BA8F" w14:textId="77777777" w:rsidR="006431ED" w:rsidRDefault="00345206">
    <w:pPr>
      <w:pStyle w:val="Header"/>
    </w:pPr>
    <w:r>
      <w:rPr>
        <w:noProof/>
      </w:rPr>
      <w:pict w14:anchorId="0037E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FBB0" w14:textId="002A1546" w:rsidR="006431ED" w:rsidRDefault="006431ED">
    <w:pPr>
      <w:pStyle w:val="Header"/>
    </w:pPr>
    <w:r>
      <w:rPr>
        <w:noProof/>
        <w:lang w:eastAsia="ja-JP"/>
      </w:rPr>
      <mc:AlternateContent>
        <mc:Choice Requires="wps">
          <w:drawing>
            <wp:anchor distT="0" distB="0" distL="114300" distR="114300" simplePos="0" relativeHeight="251723776" behindDoc="1" locked="0" layoutInCell="0" allowOverlap="1" wp14:anchorId="62D68362" wp14:editId="7AC20440">
              <wp:simplePos x="0" y="0"/>
              <wp:positionH relativeFrom="margin">
                <wp:align>center</wp:align>
              </wp:positionH>
              <wp:positionV relativeFrom="margin">
                <wp:align>center</wp:align>
              </wp:positionV>
              <wp:extent cx="5709920" cy="3425825"/>
              <wp:effectExtent l="0" t="1247775" r="0" b="7175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91C95A" w14:textId="77777777" w:rsidR="006431ED" w:rsidRDefault="006431ED" w:rsidP="001E266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D68362" id="_x0000_t202" coordsize="21600,21600" o:spt="202" path="m,l,21600r21600,l21600,xe">
              <v:stroke joinstyle="miter"/>
              <v:path gradientshapeok="t" o:connecttype="rect"/>
            </v:shapetype>
            <v:shape id="テキスト ボックス 1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" o:allowincell="f" filled="f" stroked="f">
              <v:stroke joinstyle="round"/>
              <o:lock v:ext="edit" shapetype="t"/>
              <v:textbox style="mso-fit-shape-to-text:t">
                <w:txbxContent>
                  <w:p w14:paraId="7F91C95A"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05C63" w14:textId="411DC4CF" w:rsidR="006431ED" w:rsidRPr="00667792" w:rsidRDefault="006431ED" w:rsidP="00667792">
    <w:pPr>
      <w:pStyle w:val="Header"/>
    </w:pPr>
    <w:r>
      <w:rPr>
        <w:noProof/>
        <w:lang w:eastAsia="ja-JP"/>
      </w:rPr>
      <mc:AlternateContent>
        <mc:Choice Requires="wps">
          <w:drawing>
            <wp:anchor distT="0" distB="0" distL="114300" distR="114300" simplePos="0" relativeHeight="251725824" behindDoc="1" locked="0" layoutInCell="0" allowOverlap="1" wp14:anchorId="5A7B3E43" wp14:editId="3476801E">
              <wp:simplePos x="0" y="0"/>
              <wp:positionH relativeFrom="margin">
                <wp:align>center</wp:align>
              </wp:positionH>
              <wp:positionV relativeFrom="margin">
                <wp:align>center</wp:align>
              </wp:positionV>
              <wp:extent cx="5709920" cy="3425825"/>
              <wp:effectExtent l="0" t="1247775" r="0" b="71755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C64A22" w14:textId="77777777" w:rsidR="006431ED" w:rsidRDefault="006431ED" w:rsidP="001E266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7B3E43" id="_x0000_t202" coordsize="21600,21600" o:spt="202" path="m,l,21600r21600,l21600,xe">
              <v:stroke joinstyle="miter"/>
              <v:path gradientshapeok="t" o:connecttype="rect"/>
            </v:shapetype>
            <v:shape id="テキスト ボックス 1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" o:allowincell="f" filled="f" stroked="f">
              <v:stroke joinstyle="round"/>
              <o:lock v:ext="edit" shapetype="t"/>
              <v:textbox style="mso-fit-shape-to-text:t">
                <w:txbxContent>
                  <w:p w14:paraId="56C64A22"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ja-JP"/>
      </w:rPr>
      <w:drawing>
        <wp:anchor distT="0" distB="0" distL="114300" distR="114300" simplePos="0" relativeHeight="251664896" behindDoc="1" locked="0" layoutInCell="1" allowOverlap="1" wp14:anchorId="45106D40" wp14:editId="223C13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BF80" w14:textId="7DF81B7C" w:rsidR="006431ED" w:rsidRDefault="006431ED">
    <w:pPr>
      <w:pStyle w:val="Header"/>
    </w:pPr>
    <w:r>
      <w:rPr>
        <w:noProof/>
        <w:lang w:eastAsia="ja-JP"/>
      </w:rPr>
      <mc:AlternateContent>
        <mc:Choice Requires="wps">
          <w:drawing>
            <wp:anchor distT="0" distB="0" distL="114300" distR="114300" simplePos="0" relativeHeight="251721728" behindDoc="1" locked="0" layoutInCell="0" allowOverlap="1" wp14:anchorId="75B4D681" wp14:editId="6814B888">
              <wp:simplePos x="0" y="0"/>
              <wp:positionH relativeFrom="margin">
                <wp:align>center</wp:align>
              </wp:positionH>
              <wp:positionV relativeFrom="margin">
                <wp:align>center</wp:align>
              </wp:positionV>
              <wp:extent cx="5709920" cy="3425825"/>
              <wp:effectExtent l="0" t="1247775" r="0" b="7175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5100D" w14:textId="77777777" w:rsidR="006431ED" w:rsidRDefault="006431ED" w:rsidP="001E266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B4D681" id="_x0000_t202" coordsize="21600,21600" o:spt="202" path="m,l,21600r21600,l21600,xe">
              <v:stroke joinstyle="miter"/>
              <v:path gradientshapeok="t" o:connecttype="rect"/>
            </v:shapetype>
            <v:shape id="テキスト ボックス 15"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" o:allowincell="f" filled="f" stroked="f">
              <v:stroke joinstyle="round"/>
              <o:lock v:ext="edit" shapetype="t"/>
              <v:textbox style="mso-fit-shape-to-text:t">
                <w:txbxContent>
                  <w:p w14:paraId="37E5100D"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0E32" w14:textId="63B5943E" w:rsidR="006431ED" w:rsidRDefault="00345206" w:rsidP="00A87080">
    <w:pPr>
      <w:pStyle w:val="Header"/>
    </w:pPr>
    <w:r>
      <w:rPr>
        <w:noProof/>
      </w:rPr>
      <w:pict w14:anchorId="7CDB82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31ED" w:rsidRPr="00442889">
      <w:rPr>
        <w:noProof/>
        <w:lang w:eastAsia="ja-JP"/>
      </w:rPr>
      <w:drawing>
        <wp:anchor distT="0" distB="0" distL="114300" distR="114300" simplePos="0" relativeHeight="251657214" behindDoc="1" locked="0" layoutInCell="1" allowOverlap="1" wp14:anchorId="0C33A0E0" wp14:editId="33AF57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VTS51-10.2.2</w:t>
    </w:r>
  </w:p>
  <w:p w14:paraId="1FC77B58" w14:textId="77777777" w:rsidR="006431ED" w:rsidRDefault="006431ED" w:rsidP="00A87080">
    <w:pPr>
      <w:pStyle w:val="Header"/>
    </w:pPr>
  </w:p>
  <w:p w14:paraId="42D39717" w14:textId="77777777" w:rsidR="006431ED" w:rsidRDefault="006431ED" w:rsidP="00A87080">
    <w:pPr>
      <w:pStyle w:val="Header"/>
    </w:pPr>
  </w:p>
  <w:p w14:paraId="4A582911" w14:textId="77777777" w:rsidR="006431ED" w:rsidRDefault="006431ED" w:rsidP="008747E0">
    <w:pPr>
      <w:pStyle w:val="Header"/>
    </w:pPr>
  </w:p>
  <w:p w14:paraId="332C579B" w14:textId="77777777" w:rsidR="006431ED" w:rsidRDefault="006431ED" w:rsidP="008747E0">
    <w:pPr>
      <w:pStyle w:val="Header"/>
    </w:pPr>
  </w:p>
  <w:p w14:paraId="47299466" w14:textId="77777777" w:rsidR="006431ED" w:rsidRDefault="006431ED" w:rsidP="008747E0">
    <w:pPr>
      <w:pStyle w:val="Header"/>
    </w:pPr>
    <w:r>
      <w:rPr>
        <w:noProof/>
        <w:lang w:eastAsia="ja-JP"/>
      </w:rPr>
      <w:drawing>
        <wp:anchor distT="0" distB="0" distL="114300" distR="114300" simplePos="0" relativeHeight="251656189" behindDoc="1" locked="0" layoutInCell="1" allowOverlap="1" wp14:anchorId="68C8A75E" wp14:editId="74C9B50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12EE4A6" w14:textId="77777777" w:rsidR="006431ED" w:rsidRDefault="006431ED" w:rsidP="008747E0">
    <w:pPr>
      <w:pStyle w:val="Header"/>
    </w:pPr>
  </w:p>
  <w:p w14:paraId="1F0674BF" w14:textId="77777777" w:rsidR="006431ED" w:rsidRPr="00ED2A8D" w:rsidRDefault="006431ED" w:rsidP="00A87080">
    <w:pPr>
      <w:pStyle w:val="Header"/>
    </w:pPr>
  </w:p>
  <w:p w14:paraId="55B97EF4" w14:textId="77777777" w:rsidR="006431ED" w:rsidRPr="00ED2A8D" w:rsidRDefault="006431E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B037" w14:textId="77777777" w:rsidR="006431ED" w:rsidRDefault="00345206">
    <w:pPr>
      <w:pStyle w:val="Header"/>
    </w:pPr>
    <w:r>
      <w:rPr>
        <w:noProof/>
      </w:rPr>
      <w:pict w14:anchorId="7EAA3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31ED">
      <w:rPr>
        <w:noProof/>
        <w:lang w:eastAsia="ja-JP"/>
      </w:rPr>
      <w:drawing>
        <wp:anchor distT="0" distB="0" distL="114300" distR="114300" simplePos="0" relativeHeight="251688960" behindDoc="1" locked="0" layoutInCell="1" allowOverlap="1" wp14:anchorId="63A4EFA4" wp14:editId="498A6595">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29FA09" w14:textId="77777777" w:rsidR="006431ED" w:rsidRDefault="006431ED">
    <w:pPr>
      <w:pStyle w:val="Header"/>
    </w:pPr>
  </w:p>
  <w:p w14:paraId="6469ECC1" w14:textId="77777777" w:rsidR="006431ED" w:rsidRDefault="006431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1586" w14:textId="77777777" w:rsidR="006431ED" w:rsidRDefault="00345206">
    <w:pPr>
      <w:pStyle w:val="Header"/>
    </w:pPr>
    <w:r>
      <w:rPr>
        <w:noProof/>
      </w:rPr>
      <w:pict w14:anchorId="48407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7F25" w14:textId="77777777" w:rsidR="006431ED" w:rsidRPr="00ED2A8D" w:rsidRDefault="00345206" w:rsidP="0010529E">
    <w:pPr>
      <w:pStyle w:val="Header"/>
      <w:tabs>
        <w:tab w:val="right" w:pos="10205"/>
      </w:tabs>
    </w:pPr>
    <w:r>
      <w:rPr>
        <w:noProof/>
      </w:rPr>
      <w:pict w14:anchorId="6C9F3A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31ED">
      <w:rPr>
        <w:noProof/>
        <w:lang w:eastAsia="ja-JP"/>
      </w:rPr>
      <w:drawing>
        <wp:anchor distT="0" distB="0" distL="114300" distR="114300" simplePos="0" relativeHeight="251658752" behindDoc="1" locked="0" layoutInCell="1" allowOverlap="1" wp14:anchorId="3383CDA9" wp14:editId="62758F74">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431ED">
      <w:tab/>
    </w:r>
  </w:p>
  <w:p w14:paraId="79568B93" w14:textId="77777777" w:rsidR="006431ED" w:rsidRPr="00ED2A8D" w:rsidRDefault="006431ED" w:rsidP="008747E0">
    <w:pPr>
      <w:pStyle w:val="Header"/>
    </w:pPr>
  </w:p>
  <w:p w14:paraId="08357E24" w14:textId="77777777" w:rsidR="006431ED" w:rsidRDefault="006431ED" w:rsidP="008747E0">
    <w:pPr>
      <w:pStyle w:val="Header"/>
    </w:pPr>
  </w:p>
  <w:p w14:paraId="0734E8BF" w14:textId="77777777" w:rsidR="006431ED" w:rsidRDefault="006431ED" w:rsidP="008747E0">
    <w:pPr>
      <w:pStyle w:val="Header"/>
    </w:pPr>
  </w:p>
  <w:p w14:paraId="13D1ADAC" w14:textId="77777777" w:rsidR="006431ED" w:rsidRDefault="006431ED" w:rsidP="008747E0">
    <w:pPr>
      <w:pStyle w:val="Header"/>
    </w:pPr>
  </w:p>
  <w:p w14:paraId="6E00617E" w14:textId="77777777" w:rsidR="006431ED" w:rsidRPr="00441393" w:rsidRDefault="006431ED" w:rsidP="00441393">
    <w:pPr>
      <w:pStyle w:val="Contents"/>
    </w:pPr>
    <w:r>
      <w:t>DOCUMENT REVISION</w:t>
    </w:r>
  </w:p>
  <w:p w14:paraId="1FA91FF4" w14:textId="77777777" w:rsidR="006431ED" w:rsidRPr="00ED2A8D" w:rsidRDefault="006431ED" w:rsidP="008747E0">
    <w:pPr>
      <w:pStyle w:val="Header"/>
    </w:pPr>
  </w:p>
  <w:p w14:paraId="363B8CD0" w14:textId="77777777" w:rsidR="006431ED" w:rsidRPr="00AC33A2" w:rsidRDefault="006431E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DB06" w14:textId="77777777" w:rsidR="006431ED" w:rsidRDefault="00345206">
    <w:pPr>
      <w:pStyle w:val="Header"/>
    </w:pPr>
    <w:r>
      <w:rPr>
        <w:noProof/>
      </w:rPr>
      <w:pict w14:anchorId="530D44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D274" w14:textId="77777777" w:rsidR="006431ED" w:rsidRDefault="00345206">
    <w:pPr>
      <w:pStyle w:val="Header"/>
    </w:pPr>
    <w:r>
      <w:rPr>
        <w:noProof/>
      </w:rPr>
      <w:pict w14:anchorId="3F149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D8E1" w14:textId="77777777" w:rsidR="006431ED" w:rsidRPr="00ED2A8D" w:rsidRDefault="00345206" w:rsidP="008747E0">
    <w:pPr>
      <w:pStyle w:val="Header"/>
    </w:pPr>
    <w:r>
      <w:rPr>
        <w:noProof/>
      </w:rPr>
      <w:pict w14:anchorId="152D1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31ED">
      <w:rPr>
        <w:noProof/>
        <w:lang w:eastAsia="ja-JP"/>
      </w:rPr>
      <w:drawing>
        <wp:anchor distT="0" distB="0" distL="114300" distR="114300" simplePos="0" relativeHeight="251653632" behindDoc="1" locked="0" layoutInCell="1" allowOverlap="1" wp14:anchorId="7EC36981" wp14:editId="29B376FF">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85D8E0" w14:textId="77777777" w:rsidR="006431ED" w:rsidRPr="00ED2A8D" w:rsidRDefault="006431ED" w:rsidP="008747E0">
    <w:pPr>
      <w:pStyle w:val="Header"/>
    </w:pPr>
  </w:p>
  <w:p w14:paraId="03DDD881" w14:textId="77777777" w:rsidR="006431ED" w:rsidRDefault="006431ED" w:rsidP="008747E0">
    <w:pPr>
      <w:pStyle w:val="Header"/>
    </w:pPr>
  </w:p>
  <w:p w14:paraId="70C784A5" w14:textId="77777777" w:rsidR="006431ED" w:rsidRDefault="006431ED" w:rsidP="008747E0">
    <w:pPr>
      <w:pStyle w:val="Header"/>
    </w:pPr>
  </w:p>
  <w:p w14:paraId="3138A3D8" w14:textId="77777777" w:rsidR="006431ED" w:rsidRDefault="006431ED" w:rsidP="008747E0">
    <w:pPr>
      <w:pStyle w:val="Header"/>
    </w:pPr>
  </w:p>
  <w:p w14:paraId="64F254EE" w14:textId="77777777" w:rsidR="006431ED" w:rsidRPr="00441393" w:rsidRDefault="006431ED" w:rsidP="00441393">
    <w:pPr>
      <w:pStyle w:val="Contents"/>
    </w:pPr>
    <w:r>
      <w:t>CONTENTS</w:t>
    </w:r>
  </w:p>
  <w:p w14:paraId="3FB128E5" w14:textId="77777777" w:rsidR="006431ED" w:rsidRDefault="006431ED" w:rsidP="0078486B">
    <w:pPr>
      <w:pStyle w:val="Header"/>
      <w:spacing w:line="140" w:lineRule="exact"/>
    </w:pPr>
  </w:p>
  <w:p w14:paraId="0A7AAB64" w14:textId="77777777" w:rsidR="006431ED" w:rsidRPr="00AC33A2" w:rsidRDefault="006431E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D54E" w14:textId="77777777" w:rsidR="006431ED" w:rsidRPr="00ED2A8D" w:rsidRDefault="00345206" w:rsidP="00C716E5">
    <w:pPr>
      <w:pStyle w:val="Header"/>
    </w:pPr>
    <w:r>
      <w:rPr>
        <w:noProof/>
      </w:rPr>
      <w:pict w14:anchorId="64E8D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431ED">
      <w:rPr>
        <w:noProof/>
        <w:lang w:eastAsia="ja-JP"/>
      </w:rPr>
      <w:drawing>
        <wp:anchor distT="0" distB="0" distL="114300" distR="114300" simplePos="0" relativeHeight="251661824" behindDoc="1" locked="0" layoutInCell="1" allowOverlap="1" wp14:anchorId="534BBB72" wp14:editId="1B62E16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A10614" w14:textId="77777777" w:rsidR="006431ED" w:rsidRPr="00ED2A8D" w:rsidRDefault="006431ED" w:rsidP="00C716E5">
    <w:pPr>
      <w:pStyle w:val="Header"/>
    </w:pPr>
  </w:p>
  <w:p w14:paraId="0D72E0BF" w14:textId="77777777" w:rsidR="006431ED" w:rsidRDefault="006431ED" w:rsidP="00C716E5">
    <w:pPr>
      <w:pStyle w:val="Header"/>
    </w:pPr>
  </w:p>
  <w:p w14:paraId="0B24AAB3" w14:textId="77777777" w:rsidR="006431ED" w:rsidRDefault="006431ED" w:rsidP="00C716E5">
    <w:pPr>
      <w:pStyle w:val="Header"/>
    </w:pPr>
  </w:p>
  <w:p w14:paraId="18B5480E" w14:textId="77777777" w:rsidR="006431ED" w:rsidRDefault="006431ED" w:rsidP="00C716E5">
    <w:pPr>
      <w:pStyle w:val="Header"/>
    </w:pPr>
  </w:p>
  <w:p w14:paraId="7D9A0F4F" w14:textId="77777777" w:rsidR="006431ED" w:rsidRPr="00441393" w:rsidRDefault="006431ED" w:rsidP="00C716E5">
    <w:pPr>
      <w:pStyle w:val="Contents"/>
    </w:pPr>
    <w:r>
      <w:t>CONTENTS</w:t>
    </w:r>
  </w:p>
  <w:p w14:paraId="1A4A3BD1" w14:textId="77777777" w:rsidR="006431ED" w:rsidRPr="00ED2A8D" w:rsidRDefault="006431ED" w:rsidP="00C716E5">
    <w:pPr>
      <w:pStyle w:val="Header"/>
    </w:pPr>
  </w:p>
  <w:p w14:paraId="2CE58CFB" w14:textId="77777777" w:rsidR="006431ED" w:rsidRPr="00AC33A2" w:rsidRDefault="006431ED" w:rsidP="00C716E5">
    <w:pPr>
      <w:pStyle w:val="Header"/>
      <w:spacing w:line="140" w:lineRule="exact"/>
    </w:pPr>
  </w:p>
  <w:p w14:paraId="7D5E3AAB" w14:textId="77777777" w:rsidR="006431ED" w:rsidRDefault="006431ED">
    <w:pPr>
      <w:pStyle w:val="Header"/>
    </w:pPr>
    <w:r>
      <w:rPr>
        <w:noProof/>
        <w:lang w:eastAsia="ja-JP"/>
      </w:rPr>
      <w:drawing>
        <wp:anchor distT="0" distB="0" distL="114300" distR="114300" simplePos="0" relativeHeight="251657728" behindDoc="1" locked="0" layoutInCell="1" allowOverlap="1" wp14:anchorId="3B6DEFDB" wp14:editId="03976A52">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340527"/>
    <w:multiLevelType w:val="multilevel"/>
    <w:tmpl w:val="A4DA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7"/>
  </w:num>
  <w:num w:numId="5">
    <w:abstractNumId w:val="1"/>
  </w:num>
  <w:num w:numId="6">
    <w:abstractNumId w:val="6"/>
  </w:num>
  <w:num w:numId="7">
    <w:abstractNumId w:val="0"/>
  </w:num>
  <w:num w:numId="8">
    <w:abstractNumId w:val="4"/>
  </w:num>
  <w:num w:numId="9">
    <w:abstractNumId w:val="5"/>
  </w:num>
  <w:num w:numId="10">
    <w:abstractNumId w:val="16"/>
  </w:num>
  <w:num w:numId="11">
    <w:abstractNumId w:val="12"/>
  </w:num>
  <w:num w:numId="12">
    <w:abstractNumId w:val="14"/>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8"/>
  </w:num>
  <w:num w:numId="21">
    <w:abstractNumId w:val="15"/>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9"/>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ukuda Takuya">
    <w15:presenceInfo w15:providerId="Windows Live" w15:userId="e4c9556d623aecf8"/>
  </w15:person>
  <w15:person w15:author="Takuya Fukuda _ Tokyo Keiki">
    <w15:presenceInfo w15:providerId="None" w15:userId="Takuya Fukuda _ Tokyo Keiki"/>
  </w15:person>
  <w15:person w15:author="Steve Guest">
    <w15:presenceInfo w15:providerId="AD" w15:userId="S::steve.guest@knc.kongsberg.com::498ea59e-510c-4cf1-81dd-ba264ffbf559"/>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ja-JP" w:vendorID="64" w:dllVersion="6" w:nlCheck="1" w:checkStyle="1"/>
  <w:activeWritingStyle w:appName="MSWord" w:lang="ja-JP"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Q0MDAwNzAwMgXyzJV0lIJTi4sz8/NACgzNagHeuuZ+LQAAAA=="/>
  </w:docVars>
  <w:rsids>
    <w:rsidRoot w:val="00FB4859"/>
    <w:rsid w:val="00001616"/>
    <w:rsid w:val="0001616D"/>
    <w:rsid w:val="00016839"/>
    <w:rsid w:val="000174F9"/>
    <w:rsid w:val="00017524"/>
    <w:rsid w:val="000249C2"/>
    <w:rsid w:val="000258F6"/>
    <w:rsid w:val="00027B36"/>
    <w:rsid w:val="0003449E"/>
    <w:rsid w:val="00035E1F"/>
    <w:rsid w:val="000379A7"/>
    <w:rsid w:val="00040EB8"/>
    <w:rsid w:val="000418CA"/>
    <w:rsid w:val="0004255E"/>
    <w:rsid w:val="00046E1B"/>
    <w:rsid w:val="00050F02"/>
    <w:rsid w:val="0005129B"/>
    <w:rsid w:val="00051724"/>
    <w:rsid w:val="0005449E"/>
    <w:rsid w:val="00054C7D"/>
    <w:rsid w:val="00055938"/>
    <w:rsid w:val="00057B6D"/>
    <w:rsid w:val="00061A7B"/>
    <w:rsid w:val="00062874"/>
    <w:rsid w:val="00082C85"/>
    <w:rsid w:val="0008654C"/>
    <w:rsid w:val="000904ED"/>
    <w:rsid w:val="00090AA6"/>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2FD9"/>
    <w:rsid w:val="00113D5B"/>
    <w:rsid w:val="00113F8F"/>
    <w:rsid w:val="00121616"/>
    <w:rsid w:val="00122CB9"/>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B9C"/>
    <w:rsid w:val="00184427"/>
    <w:rsid w:val="00186FED"/>
    <w:rsid w:val="001875B1"/>
    <w:rsid w:val="00190381"/>
    <w:rsid w:val="00191120"/>
    <w:rsid w:val="0019173E"/>
    <w:rsid w:val="00197A23"/>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D7BFD"/>
    <w:rsid w:val="001E049E"/>
    <w:rsid w:val="001E2669"/>
    <w:rsid w:val="001E32E5"/>
    <w:rsid w:val="001E3AEE"/>
    <w:rsid w:val="001E416D"/>
    <w:rsid w:val="001F4EF8"/>
    <w:rsid w:val="001F574E"/>
    <w:rsid w:val="001F5AB1"/>
    <w:rsid w:val="00200579"/>
    <w:rsid w:val="00201337"/>
    <w:rsid w:val="002022EA"/>
    <w:rsid w:val="002044E9"/>
    <w:rsid w:val="00205B17"/>
    <w:rsid w:val="00205D9B"/>
    <w:rsid w:val="002073AD"/>
    <w:rsid w:val="00211002"/>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D78"/>
    <w:rsid w:val="00267947"/>
    <w:rsid w:val="0027175D"/>
    <w:rsid w:val="002735DD"/>
    <w:rsid w:val="00274B97"/>
    <w:rsid w:val="0028182F"/>
    <w:rsid w:val="002853AB"/>
    <w:rsid w:val="00286250"/>
    <w:rsid w:val="00290909"/>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2F70D8"/>
    <w:rsid w:val="002F7B6F"/>
    <w:rsid w:val="003032C4"/>
    <w:rsid w:val="0030413F"/>
    <w:rsid w:val="00305EFE"/>
    <w:rsid w:val="003069E9"/>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206"/>
    <w:rsid w:val="00345E37"/>
    <w:rsid w:val="00346AEC"/>
    <w:rsid w:val="00347F3E"/>
    <w:rsid w:val="00350A92"/>
    <w:rsid w:val="00356472"/>
    <w:rsid w:val="003621C3"/>
    <w:rsid w:val="00362816"/>
    <w:rsid w:val="00362E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3E3A"/>
    <w:rsid w:val="003C7C34"/>
    <w:rsid w:val="003D0F37"/>
    <w:rsid w:val="003D2A7A"/>
    <w:rsid w:val="003D3B40"/>
    <w:rsid w:val="003D5150"/>
    <w:rsid w:val="003F1C3A"/>
    <w:rsid w:val="003F4DE4"/>
    <w:rsid w:val="003F70D2"/>
    <w:rsid w:val="00402F32"/>
    <w:rsid w:val="00414698"/>
    <w:rsid w:val="00415649"/>
    <w:rsid w:val="0042565E"/>
    <w:rsid w:val="00432C05"/>
    <w:rsid w:val="00440379"/>
    <w:rsid w:val="00441393"/>
    <w:rsid w:val="004441F8"/>
    <w:rsid w:val="00447CF0"/>
    <w:rsid w:val="00456DE1"/>
    <w:rsid w:val="00456F10"/>
    <w:rsid w:val="00462095"/>
    <w:rsid w:val="00462B00"/>
    <w:rsid w:val="00463B48"/>
    <w:rsid w:val="00463D33"/>
    <w:rsid w:val="0046464D"/>
    <w:rsid w:val="00474746"/>
    <w:rsid w:val="00476942"/>
    <w:rsid w:val="00477D62"/>
    <w:rsid w:val="00481C27"/>
    <w:rsid w:val="004871A2"/>
    <w:rsid w:val="004908B8"/>
    <w:rsid w:val="00490F7E"/>
    <w:rsid w:val="00492A8D"/>
    <w:rsid w:val="00493B3C"/>
    <w:rsid w:val="004944C8"/>
    <w:rsid w:val="00495DDA"/>
    <w:rsid w:val="004A0EBF"/>
    <w:rsid w:val="004A3751"/>
    <w:rsid w:val="004A4EC4"/>
    <w:rsid w:val="004B744B"/>
    <w:rsid w:val="004C0C7E"/>
    <w:rsid w:val="004C0E4B"/>
    <w:rsid w:val="004D138E"/>
    <w:rsid w:val="004D4109"/>
    <w:rsid w:val="004D6C87"/>
    <w:rsid w:val="004E0BBB"/>
    <w:rsid w:val="004E1D57"/>
    <w:rsid w:val="004E2F16"/>
    <w:rsid w:val="004E34D8"/>
    <w:rsid w:val="004F2AA4"/>
    <w:rsid w:val="004F4AAE"/>
    <w:rsid w:val="004F5930"/>
    <w:rsid w:val="004F6196"/>
    <w:rsid w:val="004F6800"/>
    <w:rsid w:val="00503044"/>
    <w:rsid w:val="005051B1"/>
    <w:rsid w:val="00521D07"/>
    <w:rsid w:val="00523666"/>
    <w:rsid w:val="00525922"/>
    <w:rsid w:val="00526234"/>
    <w:rsid w:val="00534F34"/>
    <w:rsid w:val="0053692E"/>
    <w:rsid w:val="005378A6"/>
    <w:rsid w:val="00540D36"/>
    <w:rsid w:val="00541ED1"/>
    <w:rsid w:val="00543300"/>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B45A5"/>
    <w:rsid w:val="005C161A"/>
    <w:rsid w:val="005C1BCB"/>
    <w:rsid w:val="005C2312"/>
    <w:rsid w:val="005C4735"/>
    <w:rsid w:val="005C5C63"/>
    <w:rsid w:val="005C730A"/>
    <w:rsid w:val="005D03E9"/>
    <w:rsid w:val="005D2344"/>
    <w:rsid w:val="005D304B"/>
    <w:rsid w:val="005D329D"/>
    <w:rsid w:val="005D3920"/>
    <w:rsid w:val="005D4C3D"/>
    <w:rsid w:val="005D4E13"/>
    <w:rsid w:val="005D6E5D"/>
    <w:rsid w:val="005E091A"/>
    <w:rsid w:val="005E3989"/>
    <w:rsid w:val="005E4659"/>
    <w:rsid w:val="005E5AB7"/>
    <w:rsid w:val="005E657A"/>
    <w:rsid w:val="005E6A72"/>
    <w:rsid w:val="005E7063"/>
    <w:rsid w:val="005E7FA6"/>
    <w:rsid w:val="005F1314"/>
    <w:rsid w:val="005F1386"/>
    <w:rsid w:val="005F17C2"/>
    <w:rsid w:val="005F7025"/>
    <w:rsid w:val="00600C2B"/>
    <w:rsid w:val="006036DC"/>
    <w:rsid w:val="006127AC"/>
    <w:rsid w:val="00621BE9"/>
    <w:rsid w:val="00622C26"/>
    <w:rsid w:val="00634A78"/>
    <w:rsid w:val="00641794"/>
    <w:rsid w:val="00642025"/>
    <w:rsid w:val="00642ECC"/>
    <w:rsid w:val="006431ED"/>
    <w:rsid w:val="00645CFF"/>
    <w:rsid w:val="00646AFD"/>
    <w:rsid w:val="00646E87"/>
    <w:rsid w:val="0065107F"/>
    <w:rsid w:val="00661182"/>
    <w:rsid w:val="00661946"/>
    <w:rsid w:val="00664B9F"/>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A2B0B"/>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1F94"/>
    <w:rsid w:val="00734BC6"/>
    <w:rsid w:val="00736727"/>
    <w:rsid w:val="0074084C"/>
    <w:rsid w:val="0074100F"/>
    <w:rsid w:val="00742A35"/>
    <w:rsid w:val="007541D3"/>
    <w:rsid w:val="007577D7"/>
    <w:rsid w:val="00760004"/>
    <w:rsid w:val="007715E8"/>
    <w:rsid w:val="00771826"/>
    <w:rsid w:val="00776004"/>
    <w:rsid w:val="00777956"/>
    <w:rsid w:val="00782542"/>
    <w:rsid w:val="00783F00"/>
    <w:rsid w:val="0078486B"/>
    <w:rsid w:val="00785A39"/>
    <w:rsid w:val="00787D8A"/>
    <w:rsid w:val="00790277"/>
    <w:rsid w:val="00791EBC"/>
    <w:rsid w:val="00793577"/>
    <w:rsid w:val="00795637"/>
    <w:rsid w:val="007A446A"/>
    <w:rsid w:val="007A4FEF"/>
    <w:rsid w:val="007A53A6"/>
    <w:rsid w:val="007A6159"/>
    <w:rsid w:val="007B0C60"/>
    <w:rsid w:val="007B27E9"/>
    <w:rsid w:val="007B2C5B"/>
    <w:rsid w:val="007B2D11"/>
    <w:rsid w:val="007B3185"/>
    <w:rsid w:val="007B4994"/>
    <w:rsid w:val="007B6700"/>
    <w:rsid w:val="007B6A93"/>
    <w:rsid w:val="007B7377"/>
    <w:rsid w:val="007B7BEC"/>
    <w:rsid w:val="007D1805"/>
    <w:rsid w:val="007D2107"/>
    <w:rsid w:val="007D3A42"/>
    <w:rsid w:val="007D5895"/>
    <w:rsid w:val="007D77AB"/>
    <w:rsid w:val="007E28D0"/>
    <w:rsid w:val="007E2A7A"/>
    <w:rsid w:val="007E30DF"/>
    <w:rsid w:val="007E7CA0"/>
    <w:rsid w:val="007F2C43"/>
    <w:rsid w:val="007F61E5"/>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23D4"/>
    <w:rsid w:val="00853B50"/>
    <w:rsid w:val="00854A56"/>
    <w:rsid w:val="00854BCE"/>
    <w:rsid w:val="00857346"/>
    <w:rsid w:val="00865532"/>
    <w:rsid w:val="008661E7"/>
    <w:rsid w:val="00867686"/>
    <w:rsid w:val="008737D3"/>
    <w:rsid w:val="00874179"/>
    <w:rsid w:val="008747E0"/>
    <w:rsid w:val="00876841"/>
    <w:rsid w:val="00882B3C"/>
    <w:rsid w:val="00885CDD"/>
    <w:rsid w:val="00886C21"/>
    <w:rsid w:val="0088783D"/>
    <w:rsid w:val="008972C3"/>
    <w:rsid w:val="008A28D9"/>
    <w:rsid w:val="008A30BA"/>
    <w:rsid w:val="008A52DC"/>
    <w:rsid w:val="008A5435"/>
    <w:rsid w:val="008B4925"/>
    <w:rsid w:val="008B62E0"/>
    <w:rsid w:val="008C2A0C"/>
    <w:rsid w:val="008C33B5"/>
    <w:rsid w:val="008C3A72"/>
    <w:rsid w:val="008C6969"/>
    <w:rsid w:val="008D45D2"/>
    <w:rsid w:val="008D5CCD"/>
    <w:rsid w:val="008D66BB"/>
    <w:rsid w:val="008E1F69"/>
    <w:rsid w:val="008E76B1"/>
    <w:rsid w:val="008F1094"/>
    <w:rsid w:val="008F34F4"/>
    <w:rsid w:val="008F38BB"/>
    <w:rsid w:val="008F57D8"/>
    <w:rsid w:val="008F63FD"/>
    <w:rsid w:val="00902834"/>
    <w:rsid w:val="009110DD"/>
    <w:rsid w:val="00911E8F"/>
    <w:rsid w:val="00913056"/>
    <w:rsid w:val="00914E26"/>
    <w:rsid w:val="0091590F"/>
    <w:rsid w:val="00915940"/>
    <w:rsid w:val="009217F2"/>
    <w:rsid w:val="00923B4D"/>
    <w:rsid w:val="0092540C"/>
    <w:rsid w:val="00925B39"/>
    <w:rsid w:val="00925E0F"/>
    <w:rsid w:val="00931A57"/>
    <w:rsid w:val="00933EE0"/>
    <w:rsid w:val="0093492E"/>
    <w:rsid w:val="009414E6"/>
    <w:rsid w:val="009446B3"/>
    <w:rsid w:val="00947A3F"/>
    <w:rsid w:val="00950B15"/>
    <w:rsid w:val="0095450F"/>
    <w:rsid w:val="00956901"/>
    <w:rsid w:val="0096203C"/>
    <w:rsid w:val="00962EC1"/>
    <w:rsid w:val="009630F5"/>
    <w:rsid w:val="009656B9"/>
    <w:rsid w:val="00966081"/>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A6513"/>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16E0"/>
    <w:rsid w:val="009F4A19"/>
    <w:rsid w:val="00A06A0E"/>
    <w:rsid w:val="00A06A3D"/>
    <w:rsid w:val="00A10EBA"/>
    <w:rsid w:val="00A11128"/>
    <w:rsid w:val="00A13E56"/>
    <w:rsid w:val="00A15050"/>
    <w:rsid w:val="00A15381"/>
    <w:rsid w:val="00A179F2"/>
    <w:rsid w:val="00A227BF"/>
    <w:rsid w:val="00A23CAC"/>
    <w:rsid w:val="00A24838"/>
    <w:rsid w:val="00A2743E"/>
    <w:rsid w:val="00A3074A"/>
    <w:rsid w:val="00A30C33"/>
    <w:rsid w:val="00A4308C"/>
    <w:rsid w:val="00A44836"/>
    <w:rsid w:val="00A524B5"/>
    <w:rsid w:val="00A549B3"/>
    <w:rsid w:val="00A56184"/>
    <w:rsid w:val="00A605A3"/>
    <w:rsid w:val="00A67954"/>
    <w:rsid w:val="00A72893"/>
    <w:rsid w:val="00A72ED7"/>
    <w:rsid w:val="00A77EDC"/>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1873"/>
    <w:rsid w:val="00B0572F"/>
    <w:rsid w:val="00B074AB"/>
    <w:rsid w:val="00B07717"/>
    <w:rsid w:val="00B16334"/>
    <w:rsid w:val="00B17253"/>
    <w:rsid w:val="00B17E81"/>
    <w:rsid w:val="00B21EEA"/>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3F30"/>
    <w:rsid w:val="00BA4E39"/>
    <w:rsid w:val="00BA67FD"/>
    <w:rsid w:val="00BA71EA"/>
    <w:rsid w:val="00BA7C48"/>
    <w:rsid w:val="00BC251F"/>
    <w:rsid w:val="00BC27F6"/>
    <w:rsid w:val="00BC39F4"/>
    <w:rsid w:val="00BC6D14"/>
    <w:rsid w:val="00BC7FE0"/>
    <w:rsid w:val="00BD150C"/>
    <w:rsid w:val="00BD1587"/>
    <w:rsid w:val="00BD6A20"/>
    <w:rsid w:val="00BD7EE1"/>
    <w:rsid w:val="00BE4C72"/>
    <w:rsid w:val="00BE5568"/>
    <w:rsid w:val="00BE5764"/>
    <w:rsid w:val="00BF1358"/>
    <w:rsid w:val="00C0106D"/>
    <w:rsid w:val="00C10A20"/>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0997"/>
    <w:rsid w:val="00C71032"/>
    <w:rsid w:val="00C716E5"/>
    <w:rsid w:val="00C721F0"/>
    <w:rsid w:val="00C773D9"/>
    <w:rsid w:val="00C80307"/>
    <w:rsid w:val="00C80ACE"/>
    <w:rsid w:val="00C80B0C"/>
    <w:rsid w:val="00C81162"/>
    <w:rsid w:val="00C82EC7"/>
    <w:rsid w:val="00C83258"/>
    <w:rsid w:val="00C83666"/>
    <w:rsid w:val="00C843AC"/>
    <w:rsid w:val="00C854DD"/>
    <w:rsid w:val="00C870B5"/>
    <w:rsid w:val="00C907DF"/>
    <w:rsid w:val="00C91630"/>
    <w:rsid w:val="00C92FD8"/>
    <w:rsid w:val="00C9558A"/>
    <w:rsid w:val="00C966EB"/>
    <w:rsid w:val="00CA004F"/>
    <w:rsid w:val="00CA04B1"/>
    <w:rsid w:val="00CA2DFC"/>
    <w:rsid w:val="00CA4EC9"/>
    <w:rsid w:val="00CB03D4"/>
    <w:rsid w:val="00CB0617"/>
    <w:rsid w:val="00CB137B"/>
    <w:rsid w:val="00CB5361"/>
    <w:rsid w:val="00CB59F3"/>
    <w:rsid w:val="00CB7D0F"/>
    <w:rsid w:val="00CC2A0B"/>
    <w:rsid w:val="00CC35EF"/>
    <w:rsid w:val="00CC365A"/>
    <w:rsid w:val="00CC5048"/>
    <w:rsid w:val="00CC6246"/>
    <w:rsid w:val="00CD0232"/>
    <w:rsid w:val="00CE5E46"/>
    <w:rsid w:val="00CE5EBC"/>
    <w:rsid w:val="00CF10E3"/>
    <w:rsid w:val="00CF1CCE"/>
    <w:rsid w:val="00CF49CC"/>
    <w:rsid w:val="00CF5F46"/>
    <w:rsid w:val="00D04F0B"/>
    <w:rsid w:val="00D1463A"/>
    <w:rsid w:val="00D252C9"/>
    <w:rsid w:val="00D270FA"/>
    <w:rsid w:val="00D31C42"/>
    <w:rsid w:val="00D32DDF"/>
    <w:rsid w:val="00D36206"/>
    <w:rsid w:val="00D3700C"/>
    <w:rsid w:val="00D4020C"/>
    <w:rsid w:val="00D41940"/>
    <w:rsid w:val="00D603BF"/>
    <w:rsid w:val="00D638E0"/>
    <w:rsid w:val="00D653B1"/>
    <w:rsid w:val="00D6659E"/>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C78B8"/>
    <w:rsid w:val="00DD60F2"/>
    <w:rsid w:val="00DD69FB"/>
    <w:rsid w:val="00DE0893"/>
    <w:rsid w:val="00DE2814"/>
    <w:rsid w:val="00DE6796"/>
    <w:rsid w:val="00DE7B35"/>
    <w:rsid w:val="00DF41B2"/>
    <w:rsid w:val="00DF76E9"/>
    <w:rsid w:val="00E01272"/>
    <w:rsid w:val="00E03067"/>
    <w:rsid w:val="00E03814"/>
    <w:rsid w:val="00E03846"/>
    <w:rsid w:val="00E03A07"/>
    <w:rsid w:val="00E04F37"/>
    <w:rsid w:val="00E06421"/>
    <w:rsid w:val="00E06B76"/>
    <w:rsid w:val="00E10BDB"/>
    <w:rsid w:val="00E16EB4"/>
    <w:rsid w:val="00E20A7D"/>
    <w:rsid w:val="00E21A27"/>
    <w:rsid w:val="00E22643"/>
    <w:rsid w:val="00E27A2F"/>
    <w:rsid w:val="00E30A98"/>
    <w:rsid w:val="00E4138F"/>
    <w:rsid w:val="00E42A94"/>
    <w:rsid w:val="00E458BF"/>
    <w:rsid w:val="00E47285"/>
    <w:rsid w:val="00E5035D"/>
    <w:rsid w:val="00E51C33"/>
    <w:rsid w:val="00E54676"/>
    <w:rsid w:val="00E54AD5"/>
    <w:rsid w:val="00E54BFB"/>
    <w:rsid w:val="00E54CD7"/>
    <w:rsid w:val="00E60E62"/>
    <w:rsid w:val="00E706E7"/>
    <w:rsid w:val="00E76B2C"/>
    <w:rsid w:val="00E77587"/>
    <w:rsid w:val="00E818AD"/>
    <w:rsid w:val="00E82D92"/>
    <w:rsid w:val="00E84229"/>
    <w:rsid w:val="00E843F0"/>
    <w:rsid w:val="00E84965"/>
    <w:rsid w:val="00E86147"/>
    <w:rsid w:val="00E877DC"/>
    <w:rsid w:val="00E90E4E"/>
    <w:rsid w:val="00E9391E"/>
    <w:rsid w:val="00EA1052"/>
    <w:rsid w:val="00EA218F"/>
    <w:rsid w:val="00EA4F29"/>
    <w:rsid w:val="00EA5B27"/>
    <w:rsid w:val="00EA5F83"/>
    <w:rsid w:val="00EA6F9D"/>
    <w:rsid w:val="00EB1471"/>
    <w:rsid w:val="00EB2273"/>
    <w:rsid w:val="00EB4244"/>
    <w:rsid w:val="00EB6C62"/>
    <w:rsid w:val="00EB6F3C"/>
    <w:rsid w:val="00EC0CF9"/>
    <w:rsid w:val="00EC1E2C"/>
    <w:rsid w:val="00EC254E"/>
    <w:rsid w:val="00EC2B9A"/>
    <w:rsid w:val="00EC3709"/>
    <w:rsid w:val="00EC3723"/>
    <w:rsid w:val="00EC4BC2"/>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2720B"/>
    <w:rsid w:val="00F30739"/>
    <w:rsid w:val="00F346A3"/>
    <w:rsid w:val="00F404B9"/>
    <w:rsid w:val="00F40DC3"/>
    <w:rsid w:val="00F41F0B"/>
    <w:rsid w:val="00F438FC"/>
    <w:rsid w:val="00F47BA6"/>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4859"/>
    <w:rsid w:val="00FB5308"/>
    <w:rsid w:val="00FB5647"/>
    <w:rsid w:val="00FC378B"/>
    <w:rsid w:val="00FC3977"/>
    <w:rsid w:val="00FC4C37"/>
    <w:rsid w:val="00FD2566"/>
    <w:rsid w:val="00FD25C7"/>
    <w:rsid w:val="00FD2F16"/>
    <w:rsid w:val="00FD6065"/>
    <w:rsid w:val="00FD6908"/>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1"/>
    </o:shapelayout>
  </w:shapeDefaults>
  <w:decimalSymbol w:val="."/>
  <w:listSeparator w:val=","/>
  <w14:docId w14:val="3731F6F6"/>
  <w15:docId w15:val="{33FCA92B-15D5-4C2E-BE12-A59B7301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JHead1">
    <w:name w:val="Annex J Head 1"/>
    <w:basedOn w:val="Normal"/>
    <w:next w:val="Normal"/>
    <w:rsid w:val="001E2669"/>
    <w:pPr>
      <w:numPr>
        <w:numId w:val="20"/>
      </w:numPr>
    </w:pPr>
    <w:rPr>
      <w:b/>
      <w:caps/>
      <w:color w:val="407EC9"/>
      <w:sz w:val="28"/>
    </w:rPr>
  </w:style>
  <w:style w:type="paragraph" w:customStyle="1" w:styleId="AnnexJHead2">
    <w:name w:val="Annex J Head 2"/>
    <w:basedOn w:val="Normal"/>
    <w:next w:val="Heading2separationline"/>
    <w:rsid w:val="001E2669"/>
    <w:pPr>
      <w:numPr>
        <w:ilvl w:val="1"/>
        <w:numId w:val="20"/>
      </w:numPr>
    </w:pPr>
    <w:rPr>
      <w:b/>
      <w:caps/>
      <w:color w:val="407EC9"/>
      <w:sz w:val="24"/>
    </w:rPr>
  </w:style>
  <w:style w:type="paragraph" w:customStyle="1" w:styleId="AnnexJHead3">
    <w:name w:val="Annex J Head 3"/>
    <w:basedOn w:val="Normal"/>
    <w:next w:val="BodyText"/>
    <w:rsid w:val="001E2669"/>
    <w:pPr>
      <w:numPr>
        <w:ilvl w:val="2"/>
        <w:numId w:val="20"/>
      </w:numPr>
    </w:pPr>
    <w:rPr>
      <w:b/>
      <w:smallCaps/>
      <w:color w:val="407EC9"/>
      <w:sz w:val="22"/>
    </w:rPr>
  </w:style>
  <w:style w:type="paragraph" w:customStyle="1" w:styleId="AnnexJHead4">
    <w:name w:val="Annex J Head 4"/>
    <w:basedOn w:val="Normal"/>
    <w:next w:val="BodyText"/>
    <w:rsid w:val="001E2669"/>
    <w:pPr>
      <w:numPr>
        <w:ilvl w:val="3"/>
        <w:numId w:val="20"/>
      </w:numPr>
    </w:pPr>
    <w:rPr>
      <w:b/>
      <w:color w:val="407EC9"/>
      <w:sz w:val="22"/>
    </w:rPr>
  </w:style>
  <w:style w:type="paragraph" w:customStyle="1" w:styleId="AnnexKHead1">
    <w:name w:val="Annex K Head 1"/>
    <w:basedOn w:val="Normal"/>
    <w:next w:val="Normal"/>
    <w:rsid w:val="00742A35"/>
    <w:pPr>
      <w:numPr>
        <w:numId w:val="21"/>
      </w:numPr>
    </w:pPr>
    <w:rPr>
      <w:b/>
      <w:caps/>
      <w:color w:val="407EC9"/>
      <w:sz w:val="28"/>
    </w:rPr>
  </w:style>
  <w:style w:type="paragraph" w:customStyle="1" w:styleId="AnnexKHead2">
    <w:name w:val="Annex K Head 2"/>
    <w:basedOn w:val="Normal"/>
    <w:next w:val="Heading2separationline"/>
    <w:rsid w:val="00742A35"/>
    <w:pPr>
      <w:numPr>
        <w:ilvl w:val="1"/>
        <w:numId w:val="21"/>
      </w:numPr>
    </w:pPr>
    <w:rPr>
      <w:b/>
      <w:caps/>
      <w:color w:val="407EC9"/>
      <w:sz w:val="24"/>
    </w:rPr>
  </w:style>
  <w:style w:type="paragraph" w:customStyle="1" w:styleId="AnnexKHead3">
    <w:name w:val="Annex K Head 3"/>
    <w:basedOn w:val="Normal"/>
    <w:next w:val="BodyText"/>
    <w:rsid w:val="00742A35"/>
    <w:pPr>
      <w:numPr>
        <w:ilvl w:val="2"/>
        <w:numId w:val="21"/>
      </w:numPr>
    </w:pPr>
    <w:rPr>
      <w:b/>
      <w:smallCaps/>
      <w:color w:val="407EC9"/>
      <w:sz w:val="22"/>
    </w:rPr>
  </w:style>
  <w:style w:type="paragraph" w:customStyle="1" w:styleId="AnnexKHead4">
    <w:name w:val="Annex K Head 4"/>
    <w:basedOn w:val="Normal"/>
    <w:next w:val="BodyText"/>
    <w:rsid w:val="00742A35"/>
    <w:pPr>
      <w:numPr>
        <w:ilvl w:val="3"/>
        <w:numId w:val="21"/>
      </w:numPr>
    </w:pPr>
    <w:rPr>
      <w:b/>
      <w:color w:val="407EC9"/>
      <w:sz w:val="22"/>
    </w:rPr>
  </w:style>
  <w:style w:type="table" w:customStyle="1" w:styleId="Tabelraster1">
    <w:name w:val="Tabelraster1"/>
    <w:basedOn w:val="TableNormal"/>
    <w:next w:val="TableGrid"/>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TableNormal"/>
    <w:next w:val="TableGrid"/>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TableNormal"/>
    <w:next w:val="TableGrid"/>
    <w:uiPriority w:val="59"/>
    <w:rsid w:val="0021100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23305">
      <w:bodyDiv w:val="1"/>
      <w:marLeft w:val="0"/>
      <w:marRight w:val="0"/>
      <w:marTop w:val="0"/>
      <w:marBottom w:val="0"/>
      <w:divBdr>
        <w:top w:val="none" w:sz="0" w:space="0" w:color="auto"/>
        <w:left w:val="none" w:sz="0" w:space="0" w:color="auto"/>
        <w:bottom w:val="none" w:sz="0" w:space="0" w:color="auto"/>
        <w:right w:val="none" w:sz="0" w:space="0" w:color="auto"/>
      </w:divBdr>
      <w:divsChild>
        <w:div w:id="1689408588">
          <w:marLeft w:val="0"/>
          <w:marRight w:val="0"/>
          <w:marTop w:val="0"/>
          <w:marBottom w:val="0"/>
          <w:divBdr>
            <w:top w:val="none" w:sz="0" w:space="0" w:color="auto"/>
            <w:left w:val="none" w:sz="0" w:space="0" w:color="auto"/>
            <w:bottom w:val="none" w:sz="0" w:space="0" w:color="auto"/>
            <w:right w:val="none" w:sz="0" w:space="0" w:color="auto"/>
          </w:divBdr>
          <w:divsChild>
            <w:div w:id="95298652">
              <w:marLeft w:val="0"/>
              <w:marRight w:val="0"/>
              <w:marTop w:val="0"/>
              <w:marBottom w:val="0"/>
              <w:divBdr>
                <w:top w:val="none" w:sz="0" w:space="0" w:color="auto"/>
                <w:left w:val="none" w:sz="0" w:space="0" w:color="auto"/>
                <w:bottom w:val="none" w:sz="0" w:space="0" w:color="auto"/>
                <w:right w:val="none" w:sz="0" w:space="0" w:color="auto"/>
              </w:divBdr>
              <w:divsChild>
                <w:div w:id="1349404624">
                  <w:marLeft w:val="0"/>
                  <w:marRight w:val="0"/>
                  <w:marTop w:val="0"/>
                  <w:marBottom w:val="0"/>
                  <w:divBdr>
                    <w:top w:val="none" w:sz="0" w:space="0" w:color="auto"/>
                    <w:left w:val="none" w:sz="0" w:space="0" w:color="auto"/>
                    <w:bottom w:val="none" w:sz="0" w:space="0" w:color="auto"/>
                    <w:right w:val="none" w:sz="0" w:space="0" w:color="auto"/>
                  </w:divBdr>
                  <w:divsChild>
                    <w:div w:id="1185556581">
                      <w:marLeft w:val="0"/>
                      <w:marRight w:val="0"/>
                      <w:marTop w:val="0"/>
                      <w:marBottom w:val="0"/>
                      <w:divBdr>
                        <w:top w:val="none" w:sz="0" w:space="0" w:color="auto"/>
                        <w:left w:val="none" w:sz="0" w:space="0" w:color="auto"/>
                        <w:bottom w:val="none" w:sz="0" w:space="0" w:color="auto"/>
                        <w:right w:val="none" w:sz="0" w:space="0" w:color="auto"/>
                      </w:divBdr>
                      <w:divsChild>
                        <w:div w:id="14483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713840">
      <w:bodyDiv w:val="1"/>
      <w:marLeft w:val="0"/>
      <w:marRight w:val="0"/>
      <w:marTop w:val="0"/>
      <w:marBottom w:val="0"/>
      <w:divBdr>
        <w:top w:val="none" w:sz="0" w:space="0" w:color="auto"/>
        <w:left w:val="none" w:sz="0" w:space="0" w:color="auto"/>
        <w:bottom w:val="none" w:sz="0" w:space="0" w:color="auto"/>
        <w:right w:val="none" w:sz="0" w:space="0" w:color="auto"/>
      </w:divBdr>
      <w:divsChild>
        <w:div w:id="518930516">
          <w:marLeft w:val="0"/>
          <w:marRight w:val="0"/>
          <w:marTop w:val="0"/>
          <w:marBottom w:val="0"/>
          <w:divBdr>
            <w:top w:val="none" w:sz="0" w:space="0" w:color="auto"/>
            <w:left w:val="none" w:sz="0" w:space="0" w:color="auto"/>
            <w:bottom w:val="none" w:sz="0" w:space="0" w:color="auto"/>
            <w:right w:val="none" w:sz="0" w:space="0" w:color="auto"/>
          </w:divBdr>
          <w:divsChild>
            <w:div w:id="2060395480">
              <w:marLeft w:val="0"/>
              <w:marRight w:val="0"/>
              <w:marTop w:val="0"/>
              <w:marBottom w:val="0"/>
              <w:divBdr>
                <w:top w:val="none" w:sz="0" w:space="0" w:color="auto"/>
                <w:left w:val="none" w:sz="0" w:space="0" w:color="auto"/>
                <w:bottom w:val="none" w:sz="0" w:space="0" w:color="auto"/>
                <w:right w:val="none" w:sz="0" w:space="0" w:color="auto"/>
              </w:divBdr>
              <w:divsChild>
                <w:div w:id="914247732">
                  <w:marLeft w:val="0"/>
                  <w:marRight w:val="0"/>
                  <w:marTop w:val="0"/>
                  <w:marBottom w:val="0"/>
                  <w:divBdr>
                    <w:top w:val="none" w:sz="0" w:space="0" w:color="auto"/>
                    <w:left w:val="none" w:sz="0" w:space="0" w:color="auto"/>
                    <w:bottom w:val="none" w:sz="0" w:space="0" w:color="auto"/>
                    <w:right w:val="none" w:sz="0" w:space="0" w:color="auto"/>
                  </w:divBdr>
                  <w:divsChild>
                    <w:div w:id="881676712">
                      <w:marLeft w:val="0"/>
                      <w:marRight w:val="0"/>
                      <w:marTop w:val="0"/>
                      <w:marBottom w:val="0"/>
                      <w:divBdr>
                        <w:top w:val="none" w:sz="0" w:space="0" w:color="auto"/>
                        <w:left w:val="none" w:sz="0" w:space="0" w:color="auto"/>
                        <w:bottom w:val="none" w:sz="0" w:space="0" w:color="auto"/>
                        <w:right w:val="none" w:sz="0" w:space="0" w:color="auto"/>
                      </w:divBdr>
                      <w:divsChild>
                        <w:div w:id="4190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omments" Target="comments.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image" Target="media/image9.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microsoft.com/office/2018/08/relationships/commentsExtensible" Target="commentsExtensible.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9.xml"/><Relationship Id="rId32" Type="http://schemas.openxmlformats.org/officeDocument/2006/relationships/image" Target="media/image8.png"/><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microsoft.com/office/2016/09/relationships/commentsIds" Target="commentsIds.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microsoft.com/office/2011/relationships/commentsExtended" Target="commentsExtended.xml"/><Relationship Id="rId30" Type="http://schemas.openxmlformats.org/officeDocument/2006/relationships/image" Target="media/image6.emf"/><Relationship Id="rId35" Type="http://schemas.openxmlformats.org/officeDocument/2006/relationships/image" Target="media/image10.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image" Target="cid:image004.png@01D69803.A6BD5C80" TargetMode="External"/><Relationship Id="rId38"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fukuda\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3BD87BEA-E128-4522-83D9-50C5873A8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BBA93F-1038-4885-B8DD-7CCE80F4F0F2}">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1bfdac25-5417-4dce-b783-1e79583e09c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3</TotalTime>
  <Pages>32</Pages>
  <Words>6425</Words>
  <Characters>36623</Characters>
  <Application>Microsoft Office Word</Application>
  <DocSecurity>0</DocSecurity>
  <Lines>305</Lines>
  <Paragraphs>85</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42963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Takuya Fukuda _ Tokyo Keiki</dc:creator>
  <cp:keywords/>
  <dc:description/>
  <cp:lastModifiedBy>Kevin Gregory</cp:lastModifiedBy>
  <cp:revision>3</cp:revision>
  <cp:lastPrinted>2020-11-25T08:30:00Z</cp:lastPrinted>
  <dcterms:created xsi:type="dcterms:W3CDTF">2021-08-18T13:19:00Z</dcterms:created>
  <dcterms:modified xsi:type="dcterms:W3CDTF">2021-08-23T15:11:00Z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